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7D664" w14:textId="77777777" w:rsidR="00A50A8B" w:rsidRPr="00BA355D" w:rsidRDefault="00A50A8B" w:rsidP="00D712B2">
      <w:pPr>
        <w:pStyle w:val="Nadpis8"/>
        <w:jc w:val="center"/>
        <w:rPr>
          <w:rFonts w:cs="Arial"/>
          <w:color w:val="auto"/>
          <w:sz w:val="21"/>
          <w:szCs w:val="22"/>
        </w:rPr>
      </w:pPr>
      <w:r w:rsidRPr="00BA355D">
        <w:rPr>
          <w:noProof/>
          <w:color w:val="auto"/>
          <w:lang w:eastAsia="en-US"/>
        </w:rPr>
        <w:drawing>
          <wp:inline distT="0" distB="0" distL="0" distR="0" wp14:anchorId="680FF945" wp14:editId="47DAC06E">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6986A9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3DAF1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7210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E8D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AFA90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3FF3A7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176DA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7B495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5D7739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79457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B8E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4F1F88" w14:textId="7AB09411"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r w:rsidR="00E93694">
        <w:rPr>
          <w:rFonts w:ascii="Arial Narrow" w:eastAsia="Arial" w:hAnsi="Arial Narrow" w:cs="Arial"/>
          <w:b/>
          <w:spacing w:val="6"/>
          <w:sz w:val="36"/>
          <w:szCs w:val="22"/>
          <w:lang w:eastAsia="en-US"/>
        </w:rPr>
        <w:t>, opakovaná súťaž</w:t>
      </w:r>
      <w:r w:rsidRPr="00BA355D">
        <w:rPr>
          <w:rFonts w:ascii="Arial Narrow" w:eastAsia="Arial" w:hAnsi="Arial Narrow" w:cs="Arial"/>
          <w:b/>
          <w:spacing w:val="6"/>
          <w:sz w:val="36"/>
          <w:szCs w:val="22"/>
          <w:lang w:eastAsia="en-US"/>
        </w:rPr>
        <w:t>“</w:t>
      </w:r>
    </w:p>
    <w:p w14:paraId="63797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54F1B2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6D29F1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2DCDA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D3693FF"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41D876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5276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E8BB4A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09E0F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B85D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D6AE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77BA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w:t>
      </w:r>
    </w:p>
    <w:p w14:paraId="344FDC6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Zmluva o dielo</w:t>
      </w:r>
    </w:p>
    <w:p w14:paraId="76C67B3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7197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BD809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E7CE4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E1D8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321A9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33F38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412F4A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40D71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87F26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9EFE37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F61C42" w14:textId="10865D9A"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1"/>
          <w:footerReference w:type="default" r:id="rId12"/>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0858F9" w:rsidRPr="00BA355D">
        <w:rPr>
          <w:rFonts w:ascii="Arial Narrow" w:hAnsi="Arial Narrow" w:cs="Arial"/>
          <w:spacing w:val="6"/>
        </w:rPr>
        <w:t>7</w:t>
      </w:r>
      <w:r w:rsidRPr="00BA355D">
        <w:rPr>
          <w:rFonts w:ascii="Arial Narrow" w:hAnsi="Arial Narrow" w:cs="Arial"/>
          <w:spacing w:val="6"/>
        </w:rPr>
        <w:t xml:space="preserve">/2025 </w:t>
      </w:r>
    </w:p>
    <w:p w14:paraId="56A6C327"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lastRenderedPageBreak/>
        <w:t>OBSAH:</w:t>
      </w:r>
    </w:p>
    <w:p w14:paraId="56998B54"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Zväzok 2</w:t>
      </w:r>
      <w:r w:rsidRPr="00BA355D">
        <w:rPr>
          <w:rFonts w:ascii="Arial Narrow" w:hAnsi="Arial Narrow" w:cs="Arial"/>
          <w:sz w:val="21"/>
          <w:szCs w:val="21"/>
          <w:lang w:val="it-IT"/>
        </w:rPr>
        <w:tab/>
      </w:r>
      <w:r w:rsidRPr="00BA355D">
        <w:rPr>
          <w:rFonts w:ascii="Arial Narrow" w:hAnsi="Arial Narrow" w:cs="Arial"/>
          <w:sz w:val="21"/>
          <w:szCs w:val="21"/>
          <w:lang w:val="it-IT"/>
        </w:rPr>
        <w:tab/>
      </w:r>
      <w:r w:rsidRPr="00BA355D">
        <w:rPr>
          <w:rFonts w:ascii="Arial Narrow" w:hAnsi="Arial Narrow" w:cs="Arial"/>
          <w:bCs/>
          <w:sz w:val="21"/>
          <w:szCs w:val="21"/>
          <w:lang w:val="it-IT"/>
        </w:rPr>
        <w:t>Obsahuje Zmluvu o Dielo</w:t>
      </w:r>
      <w:r w:rsidRPr="00BA355D">
        <w:rPr>
          <w:rFonts w:ascii="Arial Narrow" w:hAnsi="Arial Narrow" w:cs="Arial"/>
          <w:sz w:val="21"/>
          <w:szCs w:val="21"/>
          <w:lang w:val="it-IT"/>
        </w:rPr>
        <w:t xml:space="preserve"> </w:t>
      </w:r>
    </w:p>
    <w:p w14:paraId="5B82FF63" w14:textId="77777777" w:rsidR="00A50A8B" w:rsidRPr="00BA355D" w:rsidRDefault="00A50A8B" w:rsidP="00A50A8B">
      <w:pPr>
        <w:pStyle w:val="Nzov"/>
        <w:spacing w:before="120" w:after="120" w:line="276" w:lineRule="auto"/>
        <w:jc w:val="both"/>
        <w:rPr>
          <w:rFonts w:ascii="Arial Narrow" w:hAnsi="Arial Narrow" w:cs="Arial"/>
          <w:b/>
          <w:bCs/>
          <w:sz w:val="21"/>
          <w:szCs w:val="21"/>
          <w:lang w:val="it-IT"/>
        </w:rPr>
      </w:pPr>
      <w:r w:rsidRPr="00BA355D">
        <w:rPr>
          <w:rFonts w:ascii="Arial Narrow" w:hAnsi="Arial Narrow" w:cs="Arial"/>
          <w:sz w:val="21"/>
          <w:szCs w:val="21"/>
          <w:lang w:val="it-IT"/>
        </w:rPr>
        <w:t xml:space="preserve">Zväzok 2, Časť 1 </w:t>
      </w:r>
      <w:r w:rsidRPr="00BA355D">
        <w:rPr>
          <w:rFonts w:ascii="Arial Narrow" w:hAnsi="Arial Narrow" w:cs="Arial"/>
          <w:sz w:val="21"/>
          <w:szCs w:val="21"/>
          <w:lang w:val="it-IT"/>
        </w:rPr>
        <w:tab/>
      </w:r>
      <w:r w:rsidRPr="00BA355D">
        <w:rPr>
          <w:rFonts w:ascii="Arial Narrow" w:hAnsi="Arial Narrow" w:cs="Arial"/>
          <w:bCs/>
          <w:sz w:val="21"/>
          <w:szCs w:val="21"/>
          <w:lang w:val="it-IT"/>
        </w:rPr>
        <w:t xml:space="preserve">Obsahuje Všeobecné zmluvné podmienky </w:t>
      </w:r>
    </w:p>
    <w:p w14:paraId="4B8C6C0E"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2 </w:t>
      </w:r>
      <w:r w:rsidRPr="00BA355D">
        <w:rPr>
          <w:rFonts w:ascii="Arial Narrow" w:hAnsi="Arial Narrow" w:cs="Arial"/>
          <w:sz w:val="21"/>
          <w:szCs w:val="21"/>
          <w:lang w:val="it-IT"/>
        </w:rPr>
        <w:tab/>
      </w:r>
      <w:r w:rsidRPr="00BA355D">
        <w:rPr>
          <w:rFonts w:ascii="Arial Narrow" w:hAnsi="Arial Narrow" w:cs="Arial"/>
          <w:bCs/>
          <w:sz w:val="21"/>
          <w:szCs w:val="21"/>
          <w:lang w:val="it-IT"/>
        </w:rPr>
        <w:t>Obsahuje Osobitné zmluvné podmienky</w:t>
      </w:r>
    </w:p>
    <w:p w14:paraId="651A2EEC"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3 </w:t>
      </w:r>
      <w:r w:rsidRPr="00BA355D">
        <w:rPr>
          <w:rFonts w:ascii="Arial Narrow" w:hAnsi="Arial Narrow" w:cs="Arial"/>
          <w:sz w:val="21"/>
          <w:szCs w:val="21"/>
          <w:lang w:val="it-IT"/>
        </w:rPr>
        <w:tab/>
      </w:r>
      <w:r w:rsidRPr="00BA355D">
        <w:rPr>
          <w:rFonts w:ascii="Arial Narrow" w:hAnsi="Arial Narrow" w:cs="Arial"/>
          <w:bCs/>
          <w:sz w:val="21"/>
          <w:szCs w:val="21"/>
          <w:lang w:val="it-IT"/>
        </w:rPr>
        <w:t>Obsahuje Príloha k ponuke</w:t>
      </w:r>
    </w:p>
    <w:p w14:paraId="38870BC5" w14:textId="77777777" w:rsidR="00A50A8B" w:rsidRPr="00BA355D" w:rsidRDefault="00A50A8B" w:rsidP="00A50A8B">
      <w:pPr>
        <w:pStyle w:val="Nzov"/>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Zväzok 2, Časť 4 </w:t>
      </w:r>
      <w:r w:rsidRPr="00BA355D">
        <w:rPr>
          <w:rFonts w:ascii="Arial Narrow" w:hAnsi="Arial Narrow" w:cs="Arial"/>
          <w:sz w:val="21"/>
          <w:szCs w:val="21"/>
        </w:rPr>
        <w:tab/>
      </w:r>
      <w:r w:rsidRPr="00BA355D">
        <w:rPr>
          <w:rFonts w:ascii="Arial Narrow" w:hAnsi="Arial Narrow" w:cs="Arial"/>
          <w:bCs/>
          <w:sz w:val="21"/>
          <w:szCs w:val="21"/>
        </w:rPr>
        <w:t>Obsahuje Vzorové tlačivá</w:t>
      </w:r>
    </w:p>
    <w:p w14:paraId="2FDB5DF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vykonanie prác</w:t>
      </w:r>
    </w:p>
    <w:p w14:paraId="0DB04E3C"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záručné opravy</w:t>
      </w:r>
    </w:p>
    <w:p w14:paraId="3FB5F930"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Dohoda o riešení sporov</w:t>
      </w:r>
    </w:p>
    <w:p w14:paraId="4325726A"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Preberacieho protokolu</w:t>
      </w:r>
    </w:p>
    <w:p w14:paraId="0EA32D6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zápisnice o odovzdaní a prevzatí staveniska</w:t>
      </w:r>
    </w:p>
    <w:p w14:paraId="251129D9" w14:textId="77777777" w:rsidR="00A50A8B" w:rsidRPr="00BA355D" w:rsidRDefault="00A50A8B" w:rsidP="00A50A8B">
      <w:pPr>
        <w:pStyle w:val="Nzov"/>
        <w:spacing w:before="120" w:after="120" w:line="276" w:lineRule="auto"/>
        <w:ind w:left="2487"/>
        <w:jc w:val="both"/>
        <w:rPr>
          <w:rFonts w:ascii="Arial Narrow" w:hAnsi="Arial Narrow" w:cs="Arial"/>
          <w:b/>
          <w:bCs/>
          <w:sz w:val="21"/>
          <w:szCs w:val="21"/>
          <w:lang w:val="it-IT"/>
        </w:rPr>
      </w:pPr>
    </w:p>
    <w:p w14:paraId="1E7F3F7A" w14:textId="77777777" w:rsidR="00A50A8B" w:rsidRPr="00BA355D" w:rsidRDefault="00A50A8B" w:rsidP="00A50A8B">
      <w:pPr>
        <w:pStyle w:val="Nzov"/>
        <w:spacing w:before="120" w:after="120" w:line="276" w:lineRule="auto"/>
        <w:rPr>
          <w:rFonts w:ascii="Arial Narrow" w:hAnsi="Arial Narrow" w:cs="Arial"/>
          <w:sz w:val="21"/>
          <w:szCs w:val="21"/>
        </w:rPr>
      </w:pPr>
    </w:p>
    <w:p w14:paraId="12B2F667" w14:textId="77777777" w:rsidR="00A50A8B" w:rsidRPr="00BA355D" w:rsidRDefault="00A50A8B" w:rsidP="00A50A8B">
      <w:pPr>
        <w:pStyle w:val="Nzov"/>
        <w:spacing w:before="120" w:after="120" w:line="276" w:lineRule="auto"/>
        <w:rPr>
          <w:rFonts w:ascii="Arial Narrow" w:hAnsi="Arial Narrow" w:cs="Arial"/>
          <w:sz w:val="21"/>
          <w:szCs w:val="21"/>
        </w:rPr>
      </w:pPr>
    </w:p>
    <w:p w14:paraId="76A3810A" w14:textId="77777777" w:rsidR="00A50A8B" w:rsidRPr="00BA355D" w:rsidRDefault="00A50A8B" w:rsidP="00A50A8B">
      <w:pPr>
        <w:pStyle w:val="Nzov"/>
        <w:spacing w:before="120" w:after="120" w:line="276" w:lineRule="auto"/>
        <w:rPr>
          <w:rFonts w:ascii="Arial Narrow" w:hAnsi="Arial Narrow" w:cs="Arial"/>
          <w:sz w:val="21"/>
          <w:szCs w:val="21"/>
        </w:rPr>
      </w:pPr>
    </w:p>
    <w:p w14:paraId="799A629A" w14:textId="77777777" w:rsidR="00A50A8B" w:rsidRPr="00BA355D" w:rsidRDefault="00A50A8B" w:rsidP="00A50A8B">
      <w:pPr>
        <w:pStyle w:val="Nzov"/>
        <w:spacing w:before="120" w:after="120" w:line="276" w:lineRule="auto"/>
        <w:rPr>
          <w:rFonts w:ascii="Arial Narrow" w:hAnsi="Arial Narrow" w:cs="Arial"/>
          <w:sz w:val="21"/>
          <w:szCs w:val="21"/>
        </w:rPr>
      </w:pPr>
    </w:p>
    <w:p w14:paraId="32C5A575" w14:textId="77777777" w:rsidR="00A50A8B" w:rsidRPr="00BA355D" w:rsidRDefault="00A50A8B" w:rsidP="00A50A8B">
      <w:pPr>
        <w:pStyle w:val="Nzov"/>
        <w:spacing w:before="120" w:after="120" w:line="276" w:lineRule="auto"/>
        <w:rPr>
          <w:rFonts w:ascii="Arial Narrow" w:hAnsi="Arial Narrow" w:cs="Arial"/>
          <w:sz w:val="21"/>
          <w:szCs w:val="21"/>
        </w:rPr>
      </w:pPr>
    </w:p>
    <w:p w14:paraId="6369488D" w14:textId="77777777" w:rsidR="00A50A8B" w:rsidRPr="00BA355D" w:rsidRDefault="00A50A8B" w:rsidP="00A50A8B">
      <w:pPr>
        <w:pStyle w:val="Nzov"/>
        <w:spacing w:before="120" w:after="120" w:line="276" w:lineRule="auto"/>
        <w:rPr>
          <w:rFonts w:ascii="Arial Narrow" w:hAnsi="Arial Narrow" w:cs="Arial"/>
          <w:sz w:val="21"/>
          <w:szCs w:val="21"/>
        </w:rPr>
      </w:pPr>
    </w:p>
    <w:p w14:paraId="59113B43" w14:textId="77777777" w:rsidR="00A50A8B" w:rsidRPr="00BA355D" w:rsidRDefault="00A50A8B" w:rsidP="00A50A8B">
      <w:pPr>
        <w:pStyle w:val="Nzov"/>
        <w:spacing w:before="120" w:after="120" w:line="276" w:lineRule="auto"/>
        <w:rPr>
          <w:rFonts w:ascii="Arial Narrow" w:hAnsi="Arial Narrow" w:cs="Arial"/>
          <w:sz w:val="21"/>
          <w:szCs w:val="21"/>
        </w:rPr>
      </w:pPr>
    </w:p>
    <w:p w14:paraId="051B64B7" w14:textId="77777777" w:rsidR="00A50A8B" w:rsidRPr="00BA355D" w:rsidRDefault="00A50A8B" w:rsidP="00A50A8B">
      <w:pPr>
        <w:pStyle w:val="Nzov"/>
        <w:spacing w:before="120" w:after="120" w:line="276" w:lineRule="auto"/>
        <w:rPr>
          <w:rFonts w:ascii="Arial Narrow" w:hAnsi="Arial Narrow" w:cs="Arial"/>
          <w:sz w:val="21"/>
          <w:szCs w:val="21"/>
        </w:rPr>
      </w:pPr>
    </w:p>
    <w:p w14:paraId="06F37F20" w14:textId="77777777" w:rsidR="00A50A8B" w:rsidRPr="00BA355D" w:rsidRDefault="00A50A8B" w:rsidP="00A50A8B">
      <w:pPr>
        <w:pStyle w:val="Nzov"/>
        <w:spacing w:before="120" w:after="120" w:line="276" w:lineRule="auto"/>
        <w:rPr>
          <w:rFonts w:ascii="Arial Narrow" w:hAnsi="Arial Narrow" w:cs="Arial"/>
          <w:sz w:val="21"/>
          <w:szCs w:val="21"/>
        </w:rPr>
      </w:pPr>
    </w:p>
    <w:p w14:paraId="46609C68" w14:textId="77777777" w:rsidR="00A50A8B" w:rsidRPr="00BA355D" w:rsidRDefault="00A50A8B" w:rsidP="00A50A8B">
      <w:pPr>
        <w:pStyle w:val="Nzov"/>
        <w:spacing w:before="120" w:after="120" w:line="276" w:lineRule="auto"/>
        <w:rPr>
          <w:rFonts w:ascii="Arial Narrow" w:hAnsi="Arial Narrow" w:cs="Arial"/>
          <w:sz w:val="21"/>
          <w:szCs w:val="21"/>
        </w:rPr>
      </w:pPr>
    </w:p>
    <w:p w14:paraId="035D1AF3" w14:textId="77777777" w:rsidR="00A50A8B" w:rsidRPr="00BA355D" w:rsidRDefault="00A50A8B" w:rsidP="00A50A8B">
      <w:pPr>
        <w:pStyle w:val="Nzov"/>
        <w:spacing w:before="120" w:after="120" w:line="276" w:lineRule="auto"/>
        <w:rPr>
          <w:rFonts w:ascii="Arial Narrow" w:hAnsi="Arial Narrow" w:cs="Arial"/>
          <w:sz w:val="21"/>
          <w:szCs w:val="21"/>
        </w:rPr>
      </w:pPr>
    </w:p>
    <w:p w14:paraId="25DF9599" w14:textId="77777777" w:rsidR="00A50A8B" w:rsidRPr="00BA355D" w:rsidRDefault="00A50A8B" w:rsidP="00A50A8B">
      <w:pPr>
        <w:pStyle w:val="Nzov"/>
        <w:spacing w:before="120" w:after="120" w:line="276" w:lineRule="auto"/>
        <w:rPr>
          <w:rFonts w:ascii="Arial Narrow" w:hAnsi="Arial Narrow" w:cs="Arial"/>
          <w:sz w:val="21"/>
          <w:szCs w:val="21"/>
        </w:rPr>
      </w:pPr>
    </w:p>
    <w:p w14:paraId="0D7AE6B3" w14:textId="77777777" w:rsidR="00A50A8B" w:rsidRPr="00BA355D" w:rsidRDefault="00A50A8B" w:rsidP="00A50A8B">
      <w:pPr>
        <w:pStyle w:val="Nzov"/>
        <w:spacing w:before="120" w:after="120" w:line="276" w:lineRule="auto"/>
        <w:rPr>
          <w:rFonts w:ascii="Arial Narrow" w:hAnsi="Arial Narrow" w:cs="Arial"/>
          <w:sz w:val="21"/>
          <w:szCs w:val="21"/>
        </w:rPr>
      </w:pPr>
    </w:p>
    <w:p w14:paraId="3EF12BE2" w14:textId="77777777" w:rsidR="00A50A8B" w:rsidRPr="00BA355D" w:rsidRDefault="00A50A8B" w:rsidP="00A50A8B">
      <w:pPr>
        <w:pStyle w:val="Nzov"/>
        <w:spacing w:before="120" w:after="120" w:line="276" w:lineRule="auto"/>
        <w:rPr>
          <w:rFonts w:ascii="Arial Narrow" w:hAnsi="Arial Narrow" w:cs="Arial"/>
          <w:sz w:val="21"/>
          <w:szCs w:val="21"/>
        </w:rPr>
      </w:pPr>
    </w:p>
    <w:p w14:paraId="452D422F" w14:textId="77777777" w:rsidR="00A50A8B" w:rsidRPr="00BA355D" w:rsidRDefault="00A50A8B" w:rsidP="00A50A8B">
      <w:pPr>
        <w:pStyle w:val="Nzov"/>
        <w:spacing w:before="120" w:after="120" w:line="276" w:lineRule="auto"/>
        <w:rPr>
          <w:rFonts w:ascii="Arial Narrow" w:hAnsi="Arial Narrow" w:cs="Arial"/>
          <w:sz w:val="21"/>
          <w:szCs w:val="21"/>
        </w:rPr>
      </w:pPr>
    </w:p>
    <w:p w14:paraId="7450F10B" w14:textId="77777777" w:rsidR="00A50A8B" w:rsidRPr="00BA355D" w:rsidRDefault="00A50A8B" w:rsidP="00A50A8B">
      <w:pPr>
        <w:pStyle w:val="Nzov"/>
        <w:spacing w:before="120" w:after="120" w:line="276" w:lineRule="auto"/>
        <w:rPr>
          <w:rFonts w:ascii="Arial Narrow" w:hAnsi="Arial Narrow" w:cs="Arial"/>
          <w:sz w:val="21"/>
          <w:szCs w:val="21"/>
        </w:rPr>
      </w:pPr>
    </w:p>
    <w:p w14:paraId="603C2962" w14:textId="77777777" w:rsidR="00A50A8B" w:rsidRPr="00BA355D" w:rsidRDefault="00A50A8B" w:rsidP="00A50A8B">
      <w:pPr>
        <w:pStyle w:val="Nzov"/>
        <w:spacing w:before="120" w:after="120" w:line="276" w:lineRule="auto"/>
        <w:rPr>
          <w:rFonts w:ascii="Arial Narrow" w:hAnsi="Arial Narrow" w:cs="Arial"/>
          <w:sz w:val="21"/>
          <w:szCs w:val="21"/>
        </w:rPr>
      </w:pPr>
    </w:p>
    <w:p w14:paraId="7F0C6E23" w14:textId="77777777" w:rsidR="00A50A8B" w:rsidRPr="00BA355D" w:rsidRDefault="00A50A8B" w:rsidP="00A50A8B">
      <w:pPr>
        <w:pStyle w:val="Nzov"/>
        <w:spacing w:before="120" w:after="120" w:line="276" w:lineRule="auto"/>
        <w:rPr>
          <w:rFonts w:ascii="Arial Narrow" w:hAnsi="Arial Narrow" w:cs="Arial"/>
          <w:sz w:val="21"/>
          <w:szCs w:val="21"/>
        </w:rPr>
      </w:pPr>
    </w:p>
    <w:p w14:paraId="1AEA373E" w14:textId="77777777" w:rsidR="00A50A8B" w:rsidRPr="00BA355D" w:rsidRDefault="00A50A8B" w:rsidP="00A50A8B">
      <w:pPr>
        <w:pStyle w:val="Nzov"/>
        <w:spacing w:before="120" w:after="120" w:line="276" w:lineRule="auto"/>
        <w:rPr>
          <w:rFonts w:ascii="Arial Narrow" w:hAnsi="Arial Narrow" w:cs="Arial"/>
          <w:sz w:val="21"/>
          <w:szCs w:val="21"/>
        </w:rPr>
      </w:pPr>
    </w:p>
    <w:p w14:paraId="26560930" w14:textId="77777777" w:rsidR="00A50A8B" w:rsidRPr="00BA355D" w:rsidRDefault="00A50A8B" w:rsidP="00A50A8B">
      <w:pPr>
        <w:pStyle w:val="Nzov"/>
        <w:spacing w:before="120" w:after="120" w:line="276" w:lineRule="auto"/>
        <w:rPr>
          <w:rFonts w:ascii="Arial Narrow" w:hAnsi="Arial Narrow" w:cs="Arial"/>
          <w:sz w:val="21"/>
          <w:szCs w:val="21"/>
        </w:rPr>
      </w:pPr>
    </w:p>
    <w:p w14:paraId="4DAB2ABD" w14:textId="77777777" w:rsidR="00A50A8B" w:rsidRPr="00BA355D" w:rsidRDefault="00A50A8B" w:rsidP="00A50A8B">
      <w:pPr>
        <w:pStyle w:val="Nzov"/>
        <w:spacing w:before="120" w:after="120" w:line="276" w:lineRule="auto"/>
        <w:rPr>
          <w:rFonts w:ascii="Arial Narrow" w:hAnsi="Arial Narrow" w:cs="Arial"/>
          <w:sz w:val="21"/>
          <w:szCs w:val="21"/>
        </w:rPr>
      </w:pPr>
    </w:p>
    <w:p w14:paraId="3A936642" w14:textId="77777777" w:rsidR="00A50A8B" w:rsidRPr="00BA355D" w:rsidRDefault="00A50A8B" w:rsidP="00A50A8B">
      <w:pPr>
        <w:rPr>
          <w:rFonts w:ascii="Arial Narrow" w:hAnsi="Arial Narrow" w:cs="Arial"/>
          <w:b/>
          <w:sz w:val="21"/>
          <w:szCs w:val="21"/>
          <w:lang w:eastAsia="en-US"/>
        </w:rPr>
      </w:pPr>
      <w:r w:rsidRPr="00BA355D">
        <w:rPr>
          <w:rFonts w:ascii="Arial Narrow" w:hAnsi="Arial Narrow" w:cs="Arial"/>
          <w:sz w:val="21"/>
          <w:szCs w:val="21"/>
        </w:rPr>
        <w:br w:type="page"/>
      </w:r>
    </w:p>
    <w:p w14:paraId="43C6C466" w14:textId="77777777" w:rsidR="00A50A8B" w:rsidRPr="00BA355D" w:rsidRDefault="00A50A8B" w:rsidP="00A50A8B">
      <w:pPr>
        <w:pStyle w:val="Nzov"/>
        <w:spacing w:before="120" w:after="120" w:line="276" w:lineRule="auto"/>
        <w:rPr>
          <w:rFonts w:ascii="Arial Narrow" w:hAnsi="Arial Narrow" w:cs="Arial"/>
          <w:sz w:val="21"/>
          <w:szCs w:val="21"/>
        </w:rPr>
      </w:pPr>
      <w:r w:rsidRPr="00BA355D">
        <w:rPr>
          <w:rFonts w:ascii="Arial Narrow" w:hAnsi="Arial Narrow" w:cs="Arial"/>
          <w:sz w:val="21"/>
          <w:szCs w:val="21"/>
        </w:rPr>
        <w:lastRenderedPageBreak/>
        <w:t>ZMLUVA O DIELO</w:t>
      </w:r>
    </w:p>
    <w:p w14:paraId="3B694F67" w14:textId="77777777" w:rsidR="00A50A8B" w:rsidRPr="00BA355D" w:rsidRDefault="00A50A8B" w:rsidP="00A50A8B">
      <w:pPr>
        <w:spacing w:before="120" w:after="120" w:line="276" w:lineRule="auto"/>
        <w:rPr>
          <w:rFonts w:ascii="Arial Narrow" w:hAnsi="Arial Narrow" w:cs="Arial"/>
          <w:sz w:val="21"/>
          <w:szCs w:val="21"/>
        </w:rPr>
      </w:pPr>
    </w:p>
    <w:p w14:paraId="5217EDCC" w14:textId="2B7D9C87" w:rsidR="00A50A8B" w:rsidRPr="00BA355D" w:rsidRDefault="00A50A8B" w:rsidP="00A50A8B">
      <w:pPr>
        <w:tabs>
          <w:tab w:val="left" w:pos="4253"/>
          <w:tab w:val="left" w:pos="6629"/>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sz w:val="21"/>
          <w:szCs w:val="21"/>
        </w:rPr>
        <w:t xml:space="preserve">Táto zmluva </w:t>
      </w:r>
      <w:r w:rsidRPr="00BA355D">
        <w:rPr>
          <w:rFonts w:ascii="Arial Narrow" w:hAnsi="Arial Narrow" w:cs="Arial"/>
          <w:sz w:val="21"/>
          <w:szCs w:val="21"/>
        </w:rPr>
        <w:t>sa uzatvára dňa__________________________________ </w:t>
      </w:r>
      <w:r w:rsidR="00AE1ECC" w:rsidRPr="00BA355D">
        <w:rPr>
          <w:rFonts w:ascii="Arial Narrow" w:hAnsi="Arial Narrow" w:cs="Arial"/>
          <w:sz w:val="21"/>
          <w:szCs w:val="21"/>
        </w:rPr>
        <w:t>202</w:t>
      </w:r>
      <w:r w:rsidR="00AE1ECC">
        <w:rPr>
          <w:rFonts w:ascii="Arial Narrow" w:hAnsi="Arial Narrow" w:cs="Arial"/>
          <w:sz w:val="21"/>
          <w:szCs w:val="21"/>
        </w:rPr>
        <w:t>5</w:t>
      </w:r>
    </w:p>
    <w:p w14:paraId="7B0A7A9B" w14:textId="7B180F71"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medzi </w:t>
      </w:r>
      <w:r w:rsidRPr="00BA355D">
        <w:rPr>
          <w:rFonts w:ascii="Arial Narrow" w:hAnsi="Arial Narrow" w:cs="Arial"/>
          <w:b/>
          <w:bCs/>
          <w:sz w:val="21"/>
          <w:szCs w:val="21"/>
        </w:rPr>
        <w:t>Hlavné mesto Slovenskej republiky</w:t>
      </w:r>
      <w:r w:rsidRPr="00BA355D">
        <w:rPr>
          <w:rFonts w:ascii="Arial Narrow" w:hAnsi="Arial Narrow" w:cs="Arial"/>
          <w:sz w:val="21"/>
          <w:szCs w:val="21"/>
        </w:rPr>
        <w:t>, so sídlom Primaciálne nám. 1, 814 99 Bratislava, IČO: 00 603 481, DIČ: 2020840283, IČ DPH: SK2020840283</w:t>
      </w:r>
      <w:r w:rsidRPr="00BA355D">
        <w:rPr>
          <w:rStyle w:val="ra"/>
          <w:rFonts w:ascii="Arial Narrow" w:hAnsi="Arial Narrow" w:cs="Arial"/>
          <w:sz w:val="21"/>
          <w:szCs w:val="21"/>
        </w:rPr>
        <w:t xml:space="preserve">, IBAN: SK59 7500 0000 0000 2590 0603, </w:t>
      </w:r>
      <w:r w:rsidRPr="00BA355D">
        <w:rPr>
          <w:rFonts w:ascii="Arial Narrow" w:hAnsi="Arial Narrow" w:cs="Arial"/>
          <w:sz w:val="21"/>
          <w:szCs w:val="21"/>
        </w:rPr>
        <w:t>ktorú riadne zastupuje štatutárny zástupca - primátor Ing. arch. Matúš Vallo (ďalej len "Objednávateľ") na jednej strane,</w:t>
      </w:r>
    </w:p>
    <w:p w14:paraId="5C0E81CB"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Cs/>
          <w:sz w:val="21"/>
          <w:szCs w:val="21"/>
        </w:rPr>
        <w:t>a</w:t>
      </w:r>
    </w:p>
    <w:p w14:paraId="339641C2"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bCs/>
          <w:sz w:val="21"/>
          <w:szCs w:val="21"/>
        </w:rPr>
        <w:t>[obchodné meno]</w:t>
      </w:r>
      <w:r w:rsidRPr="00BA355D">
        <w:rPr>
          <w:rFonts w:ascii="Arial Narrow" w:hAnsi="Arial Narrow" w:cs="Arial"/>
          <w:sz w:val="21"/>
          <w:szCs w:val="21"/>
        </w:rPr>
        <w:t>, spoločnosť riadne založená a existujúca podľa zákonov ....................... so sídlom na adrese ..........................., IČO: ............................, IBAN: ......................................., registrovaná v .................... riadne zastúpená.............. (ďalej len „Zhotoviteľ") na strane druhej.</w:t>
      </w:r>
    </w:p>
    <w:p w14:paraId="2665705E" w14:textId="77777777" w:rsidR="00A50A8B" w:rsidRPr="00BA355D" w:rsidRDefault="00A50A8B" w:rsidP="00A50A8B">
      <w:pPr>
        <w:tabs>
          <w:tab w:val="left" w:pos="6467"/>
          <w:tab w:val="right" w:pos="8710"/>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Vzhľadom na to, že Objednávateľ si želá, aby práce pod názvom „Modernizácia električkových tratí – Ružinovská radiála“ (ďalej len „Dielo“) realizoval Zhotoviteľ a že akceptoval súťažnú ponuku Zhotoviteľa na vykonávanie a ukončenie týchto prác a odstránenie nedostatkov, ktoré vzniknú, </w:t>
      </w:r>
    </w:p>
    <w:p w14:paraId="1C94852A" w14:textId="77777777" w:rsidR="00A50A8B" w:rsidRPr="00BA355D" w:rsidRDefault="00A50A8B" w:rsidP="00A50A8B">
      <w:pPr>
        <w:spacing w:before="120" w:after="120" w:line="276" w:lineRule="auto"/>
        <w:ind w:right="-334"/>
        <w:rPr>
          <w:rFonts w:ascii="Arial Narrow" w:hAnsi="Arial Narrow" w:cs="Arial"/>
          <w:sz w:val="21"/>
          <w:szCs w:val="21"/>
        </w:rPr>
      </w:pPr>
      <w:r w:rsidRPr="00BA355D">
        <w:rPr>
          <w:rFonts w:ascii="Arial Narrow" w:hAnsi="Arial Narrow" w:cs="Arial"/>
          <w:b/>
          <w:bCs/>
          <w:sz w:val="21"/>
          <w:szCs w:val="21"/>
        </w:rPr>
        <w:t xml:space="preserve">sa Objednávateľ a Zhotoviteľ dohodli </w:t>
      </w:r>
      <w:r w:rsidRPr="00BA355D">
        <w:rPr>
          <w:rFonts w:ascii="Arial Narrow" w:hAnsi="Arial Narrow" w:cs="Arial"/>
          <w:sz w:val="21"/>
          <w:szCs w:val="21"/>
        </w:rPr>
        <w:t>nasledovne:</w:t>
      </w:r>
    </w:p>
    <w:p w14:paraId="08C56CE2"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Slová a výrazy v tejto Zmluve majú ten istý význam, ako im bol pridelený v podmienkach tejto Zmluvy, na ktoré sa ďalej odkazuje. Pojem Zmluva je definovaný v Zmluvných podmienkach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1.1.1.1 „Zmluva“). Zmluvné podmienky pozostávajú z Osobitných podmienok a Všeobecných podmienok, na ktoré táto Zmluva odkazuje. Pre vylúčenie pochybností platí, že ak je v kdekoľvek v Zmluve uvedený odkaz na VZP, myslia sa tým Všeobecné zmluvné podmienky v znení Osobitných zmluvných podmienok, uvádzané aj ako OZP v znení VZP.</w:t>
      </w:r>
    </w:p>
    <w:p w14:paraId="18EEDEAA"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Nasledovné dokumenty musia tvoriť, byť chápané a považované za súčasť tejto Zmluvy, a na účely záväznosti a interpretácie musí byť priorita dokumentov v súlade s nasledovným poradím:</w:t>
      </w:r>
    </w:p>
    <w:p w14:paraId="1EE0DAF4"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(a)</w:t>
      </w:r>
      <w:r w:rsidRPr="00BA355D">
        <w:rPr>
          <w:rFonts w:ascii="Arial Narrow" w:hAnsi="Arial Narrow" w:cs="Arial"/>
          <w:sz w:val="21"/>
          <w:szCs w:val="21"/>
        </w:rPr>
        <w:tab/>
        <w:t xml:space="preserve">Zmluva o dielo </w:t>
      </w:r>
    </w:p>
    <w:p w14:paraId="333C8926"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(b)</w:t>
      </w:r>
      <w:r w:rsidRPr="00BA355D">
        <w:rPr>
          <w:rFonts w:ascii="Arial Narrow" w:hAnsi="Arial Narrow" w:cs="Arial"/>
          <w:sz w:val="21"/>
          <w:szCs w:val="21"/>
        </w:rPr>
        <w:tab/>
        <w:t>Ponuka Zhotoviteľa (neprikladá sa k písomnému vyhotoveniu Zmluvy)</w:t>
      </w:r>
    </w:p>
    <w:p w14:paraId="34664DB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(c)</w:t>
      </w:r>
      <w:r w:rsidRPr="00BA355D">
        <w:rPr>
          <w:rFonts w:ascii="Arial Narrow" w:hAnsi="Arial Narrow" w:cs="Arial"/>
          <w:sz w:val="21"/>
          <w:szCs w:val="21"/>
        </w:rPr>
        <w:tab/>
        <w:t>Zábezpeka na vykonanie prác (neprikladá sa k písomnému vyhotoveniu Zmluvy)</w:t>
      </w:r>
    </w:p>
    <w:p w14:paraId="53C080A8"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(d)</w:t>
      </w:r>
      <w:r w:rsidRPr="00BA355D">
        <w:rPr>
          <w:rFonts w:ascii="Arial Narrow" w:hAnsi="Arial Narrow" w:cs="Arial"/>
          <w:sz w:val="21"/>
          <w:szCs w:val="21"/>
        </w:rPr>
        <w:tab/>
        <w:t xml:space="preserve">Príloha k ponuke </w:t>
      </w:r>
    </w:p>
    <w:p w14:paraId="1B148DB1"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(e)</w:t>
      </w:r>
      <w:r w:rsidRPr="00BA355D">
        <w:rPr>
          <w:rFonts w:ascii="Arial Narrow" w:hAnsi="Arial Narrow" w:cs="Arial"/>
          <w:sz w:val="21"/>
          <w:szCs w:val="21"/>
        </w:rPr>
        <w:tab/>
        <w:t>Osobitné zmluvné podmienky</w:t>
      </w:r>
    </w:p>
    <w:p w14:paraId="7E8C7EE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(f)</w:t>
      </w:r>
      <w:r w:rsidRPr="00BA355D">
        <w:rPr>
          <w:rFonts w:ascii="Arial Narrow" w:hAnsi="Arial Narrow" w:cs="Arial"/>
          <w:sz w:val="21"/>
          <w:szCs w:val="21"/>
        </w:rPr>
        <w:tab/>
        <w:t xml:space="preserve">Všeobecné zmluvné podmienky </w:t>
      </w:r>
    </w:p>
    <w:p w14:paraId="6EEDB903" w14:textId="77777777" w:rsidR="00A50A8B" w:rsidRPr="00BA355D" w:rsidRDefault="00A50A8B" w:rsidP="00A50A8B">
      <w:pPr>
        <w:spacing w:before="120" w:after="120" w:line="276" w:lineRule="auto"/>
        <w:ind w:left="1418" w:right="-334" w:hanging="627"/>
        <w:jc w:val="both"/>
        <w:rPr>
          <w:rFonts w:ascii="Arial Narrow" w:hAnsi="Arial Narrow" w:cs="Arial"/>
          <w:sz w:val="21"/>
          <w:szCs w:val="21"/>
        </w:rPr>
      </w:pPr>
      <w:r w:rsidRPr="00BA355D">
        <w:rPr>
          <w:rFonts w:ascii="Arial Narrow" w:hAnsi="Arial Narrow" w:cs="Arial"/>
          <w:sz w:val="21"/>
          <w:szCs w:val="21"/>
        </w:rPr>
        <w:t>(g)</w:t>
      </w:r>
      <w:r w:rsidRPr="00BA355D">
        <w:tab/>
      </w:r>
      <w:r w:rsidRPr="00BA355D">
        <w:rPr>
          <w:rFonts w:ascii="Arial Narrow" w:hAnsi="Arial Narrow" w:cs="Arial"/>
          <w:sz w:val="21"/>
          <w:szCs w:val="21"/>
        </w:rPr>
        <w:t>Požiadavky Objednávateľa (Zväzok 3 Súťažných podkladov) s prílohami v nasledovnom poradí záväznosti dokumentov:</w:t>
      </w:r>
    </w:p>
    <w:p w14:paraId="30DF9869" w14:textId="77777777" w:rsidR="00A50A8B" w:rsidRPr="00BA355D" w:rsidRDefault="00A50A8B" w:rsidP="00A50A8B">
      <w:pPr>
        <w:spacing w:before="120" w:after="120" w:line="276" w:lineRule="auto"/>
        <w:ind w:left="2759" w:hanging="1341"/>
        <w:jc w:val="both"/>
        <w:rPr>
          <w:rFonts w:ascii="Arial Narrow" w:eastAsia="Arial Narrow" w:hAnsi="Arial Narrow" w:cs="Arial"/>
          <w:sz w:val="21"/>
          <w:szCs w:val="21"/>
          <w:u w:val="single"/>
        </w:rPr>
      </w:pPr>
      <w:r w:rsidRPr="00BA355D">
        <w:rPr>
          <w:rFonts w:ascii="Arial Narrow" w:eastAsia="Arial Narrow" w:hAnsi="Arial Narrow" w:cs="Arial"/>
          <w:sz w:val="21"/>
          <w:szCs w:val="21"/>
        </w:rPr>
        <w:t>Zväzok 3 časť 4: Technické požiadavky Objednávateľa – všeobecné požiadavky a požiadavky na jednotlivé objekty</w:t>
      </w:r>
    </w:p>
    <w:p w14:paraId="0CE6B26A"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1: Všeobecné informácie a požiadavky</w:t>
      </w:r>
    </w:p>
    <w:p w14:paraId="09573DD0"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3: Zvláštne technicko-kvalitatívne podmienky</w:t>
      </w:r>
    </w:p>
    <w:p w14:paraId="72EB1BF7" w14:textId="77777777" w:rsidR="00A50A8B" w:rsidRPr="00BA355D" w:rsidRDefault="00A50A8B" w:rsidP="00A50A8B">
      <w:pPr>
        <w:spacing w:before="120" w:after="120" w:line="276" w:lineRule="auto"/>
        <w:ind w:left="1058" w:firstLine="360"/>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2: Všeobecné Technicko-kvalitatívne podmienky a katalógové listy</w:t>
      </w:r>
    </w:p>
    <w:p w14:paraId="2C7B294D" w14:textId="1B632C13" w:rsidR="00A811D1" w:rsidRPr="00172BBF" w:rsidRDefault="00A50A8B" w:rsidP="00A50A8B">
      <w:pPr>
        <w:spacing w:before="120" w:after="120" w:line="276" w:lineRule="auto"/>
        <w:ind w:left="709"/>
        <w:jc w:val="both"/>
        <w:rPr>
          <w:ins w:id="0" w:author="Markovič Michal, Ing." w:date="2025-08-15T07:08:00Z" w16du:dateUtc="2025-08-15T05:08:00Z"/>
          <w:rFonts w:ascii="Arial Narrow" w:hAnsi="Arial Narrow"/>
          <w:color w:val="EE0000"/>
          <w:sz w:val="21"/>
          <w:szCs w:val="21"/>
          <w:rPrChange w:id="1" w:author="Markovič Michal, Ing." w:date="2025-08-15T07:09:00Z" w16du:dateUtc="2025-08-15T05:09:00Z">
            <w:rPr>
              <w:ins w:id="2" w:author="Markovič Michal, Ing." w:date="2025-08-15T07:08:00Z" w16du:dateUtc="2025-08-15T05:08:00Z"/>
              <w:rFonts w:ascii="Arial Narrow" w:hAnsi="Arial Narrow"/>
              <w:sz w:val="21"/>
              <w:szCs w:val="21"/>
            </w:rPr>
          </w:rPrChange>
        </w:rPr>
      </w:pPr>
      <w:r w:rsidRPr="00172BBF">
        <w:rPr>
          <w:rFonts w:ascii="Arial Narrow" w:hAnsi="Arial Narrow" w:cs="Arial"/>
          <w:color w:val="EE0000"/>
          <w:sz w:val="21"/>
          <w:szCs w:val="21"/>
          <w:rPrChange w:id="3" w:author="Markovič Michal, Ing." w:date="2025-08-15T07:09:00Z" w16du:dateUtc="2025-08-15T05:09:00Z">
            <w:rPr>
              <w:rFonts w:ascii="Arial Narrow" w:hAnsi="Arial Narrow" w:cs="Arial"/>
              <w:sz w:val="21"/>
              <w:szCs w:val="21"/>
            </w:rPr>
          </w:rPrChange>
        </w:rPr>
        <w:t>(h)</w:t>
      </w:r>
      <w:r w:rsidRPr="00172BBF">
        <w:rPr>
          <w:rFonts w:ascii="Arial Narrow" w:hAnsi="Arial Narrow"/>
          <w:color w:val="EE0000"/>
          <w:sz w:val="21"/>
          <w:szCs w:val="21"/>
          <w:rPrChange w:id="4" w:author="Markovič Michal, Ing." w:date="2025-08-15T07:09:00Z" w16du:dateUtc="2025-08-15T05:09:00Z">
            <w:rPr>
              <w:rFonts w:ascii="Arial Narrow" w:hAnsi="Arial Narrow"/>
              <w:sz w:val="21"/>
              <w:szCs w:val="21"/>
            </w:rPr>
          </w:rPrChange>
        </w:rPr>
        <w:tab/>
      </w:r>
      <w:ins w:id="5" w:author="Markovič Michal, Ing." w:date="2025-08-15T07:08:00Z" w16du:dateUtc="2025-08-15T05:08:00Z">
        <w:r w:rsidR="00B122BD" w:rsidRPr="00172BBF">
          <w:rPr>
            <w:rFonts w:ascii="Arial Narrow" w:hAnsi="Arial Narrow"/>
            <w:color w:val="EE0000"/>
            <w:sz w:val="21"/>
            <w:szCs w:val="21"/>
            <w:rPrChange w:id="6" w:author="Markovič Michal, Ing." w:date="2025-08-15T07:09:00Z" w16du:dateUtc="2025-08-15T05:09:00Z">
              <w:rPr>
                <w:rFonts w:ascii="Arial Narrow" w:hAnsi="Arial Narrow"/>
                <w:sz w:val="21"/>
                <w:szCs w:val="21"/>
              </w:rPr>
            </w:rPrChange>
          </w:rPr>
          <w:t xml:space="preserve">Zväzok 5 </w:t>
        </w:r>
        <w:r w:rsidR="00373E6A" w:rsidRPr="00172BBF">
          <w:rPr>
            <w:rFonts w:ascii="Arial Narrow" w:hAnsi="Arial Narrow"/>
            <w:color w:val="EE0000"/>
            <w:sz w:val="21"/>
            <w:szCs w:val="21"/>
            <w:rPrChange w:id="7" w:author="Markovič Michal, Ing." w:date="2025-08-15T07:09:00Z" w16du:dateUtc="2025-08-15T05:09:00Z">
              <w:rPr>
                <w:rFonts w:ascii="Arial Narrow" w:hAnsi="Arial Narrow"/>
                <w:sz w:val="21"/>
                <w:szCs w:val="21"/>
              </w:rPr>
            </w:rPrChange>
          </w:rPr>
          <w:t>Dokumentácia</w:t>
        </w:r>
      </w:ins>
    </w:p>
    <w:p w14:paraId="67AFA05B" w14:textId="017A4381" w:rsidR="00373E6A" w:rsidRPr="00172BBF" w:rsidRDefault="00373E6A" w:rsidP="00A50A8B">
      <w:pPr>
        <w:spacing w:before="120" w:after="120" w:line="276" w:lineRule="auto"/>
        <w:ind w:left="709"/>
        <w:jc w:val="both"/>
        <w:rPr>
          <w:ins w:id="8" w:author="Markovič Michal, Ing." w:date="2025-08-15T07:08:00Z" w16du:dateUtc="2025-08-15T05:08:00Z"/>
          <w:rFonts w:ascii="Arial Narrow" w:hAnsi="Arial Narrow"/>
          <w:color w:val="EE0000"/>
          <w:sz w:val="21"/>
          <w:szCs w:val="21"/>
          <w:rPrChange w:id="9" w:author="Markovič Michal, Ing." w:date="2025-08-15T07:09:00Z" w16du:dateUtc="2025-08-15T05:09:00Z">
            <w:rPr>
              <w:ins w:id="10" w:author="Markovič Michal, Ing." w:date="2025-08-15T07:08:00Z" w16du:dateUtc="2025-08-15T05:08:00Z"/>
              <w:rFonts w:ascii="Arial Narrow" w:hAnsi="Arial Narrow"/>
              <w:sz w:val="21"/>
              <w:szCs w:val="21"/>
            </w:rPr>
          </w:rPrChange>
        </w:rPr>
      </w:pPr>
      <w:ins w:id="11" w:author="Markovič Michal, Ing." w:date="2025-08-15T07:08:00Z" w16du:dateUtc="2025-08-15T05:08:00Z">
        <w:r w:rsidRPr="00172BBF">
          <w:rPr>
            <w:rFonts w:ascii="Arial Narrow" w:hAnsi="Arial Narrow"/>
            <w:color w:val="EE0000"/>
            <w:sz w:val="21"/>
            <w:szCs w:val="21"/>
            <w:rPrChange w:id="12" w:author="Markovič Michal, Ing." w:date="2025-08-15T07:09:00Z" w16du:dateUtc="2025-08-15T05:09:00Z">
              <w:rPr>
                <w:rFonts w:ascii="Arial Narrow" w:hAnsi="Arial Narrow"/>
                <w:sz w:val="21"/>
                <w:szCs w:val="21"/>
              </w:rPr>
            </w:rPrChange>
          </w:rPr>
          <w:t>(i)</w:t>
        </w:r>
        <w:r w:rsidRPr="00172BBF">
          <w:rPr>
            <w:rFonts w:ascii="Arial Narrow" w:hAnsi="Arial Narrow"/>
            <w:color w:val="EE0000"/>
            <w:sz w:val="21"/>
            <w:szCs w:val="21"/>
            <w:rPrChange w:id="13" w:author="Markovič Michal, Ing." w:date="2025-08-15T07:09:00Z" w16du:dateUtc="2025-08-15T05:09:00Z">
              <w:rPr>
                <w:rFonts w:ascii="Arial Narrow" w:hAnsi="Arial Narrow"/>
                <w:sz w:val="21"/>
                <w:szCs w:val="21"/>
              </w:rPr>
            </w:rPrChange>
          </w:rPr>
          <w:tab/>
          <w:t>Zväzok 4 Cenová časť</w:t>
        </w:r>
      </w:ins>
    </w:p>
    <w:p w14:paraId="409CD6E7" w14:textId="7A121BFC" w:rsidR="00A50A8B" w:rsidRPr="00172BBF" w:rsidRDefault="00172BBF" w:rsidP="00A50A8B">
      <w:pPr>
        <w:spacing w:before="120" w:after="120" w:line="276" w:lineRule="auto"/>
        <w:ind w:left="709"/>
        <w:jc w:val="both"/>
        <w:rPr>
          <w:rFonts w:ascii="Arial Narrow" w:eastAsia="Arial Narrow" w:hAnsi="Arial Narrow" w:cs="Arial Narrow"/>
          <w:color w:val="EE0000"/>
          <w:sz w:val="21"/>
          <w:szCs w:val="21"/>
          <w:u w:val="single"/>
          <w:rPrChange w:id="14" w:author="Markovič Michal, Ing." w:date="2025-08-15T07:09:00Z" w16du:dateUtc="2025-08-15T05:09:00Z">
            <w:rPr>
              <w:rFonts w:ascii="Arial Narrow" w:eastAsia="Arial Narrow" w:hAnsi="Arial Narrow" w:cs="Arial Narrow"/>
              <w:sz w:val="21"/>
              <w:szCs w:val="21"/>
              <w:u w:val="single"/>
            </w:rPr>
          </w:rPrChange>
        </w:rPr>
      </w:pPr>
      <w:ins w:id="15" w:author="Markovič Michal, Ing." w:date="2025-08-15T07:08:00Z" w16du:dateUtc="2025-08-15T05:08:00Z">
        <w:r w:rsidRPr="00172BBF">
          <w:rPr>
            <w:rFonts w:ascii="Arial Narrow" w:hAnsi="Arial Narrow"/>
            <w:color w:val="EE0000"/>
            <w:sz w:val="21"/>
            <w:szCs w:val="21"/>
            <w:rPrChange w:id="16" w:author="Markovič Michal, Ing." w:date="2025-08-15T07:09:00Z" w16du:dateUtc="2025-08-15T05:09:00Z">
              <w:rPr>
                <w:rFonts w:ascii="Arial Narrow" w:hAnsi="Arial Narrow"/>
                <w:sz w:val="21"/>
                <w:szCs w:val="21"/>
              </w:rPr>
            </w:rPrChange>
          </w:rPr>
          <w:t>(</w:t>
        </w:r>
      </w:ins>
      <w:ins w:id="17" w:author="Markovič Michal, Ing." w:date="2025-08-15T07:09:00Z" w16du:dateUtc="2025-08-15T05:09:00Z">
        <w:r w:rsidRPr="00172BBF">
          <w:rPr>
            <w:rFonts w:ascii="Arial Narrow" w:hAnsi="Arial Narrow"/>
            <w:color w:val="EE0000"/>
            <w:sz w:val="21"/>
            <w:szCs w:val="21"/>
            <w:rPrChange w:id="18" w:author="Markovič Michal, Ing." w:date="2025-08-15T07:09:00Z" w16du:dateUtc="2025-08-15T05:09:00Z">
              <w:rPr>
                <w:rFonts w:ascii="Arial Narrow" w:hAnsi="Arial Narrow"/>
                <w:sz w:val="21"/>
                <w:szCs w:val="21"/>
              </w:rPr>
            </w:rPrChange>
          </w:rPr>
          <w:t>j)</w:t>
        </w:r>
        <w:r w:rsidRPr="00172BBF">
          <w:rPr>
            <w:rFonts w:ascii="Arial Narrow" w:hAnsi="Arial Narrow"/>
            <w:color w:val="EE0000"/>
            <w:sz w:val="21"/>
            <w:szCs w:val="21"/>
            <w:rPrChange w:id="19" w:author="Markovič Michal, Ing." w:date="2025-08-15T07:09:00Z" w16du:dateUtc="2025-08-15T05:09:00Z">
              <w:rPr>
                <w:rFonts w:ascii="Arial Narrow" w:hAnsi="Arial Narrow"/>
                <w:sz w:val="21"/>
                <w:szCs w:val="21"/>
              </w:rPr>
            </w:rPrChange>
          </w:rPr>
          <w:tab/>
        </w:r>
      </w:ins>
      <w:r w:rsidR="00A50A8B" w:rsidRPr="00172BBF">
        <w:rPr>
          <w:rFonts w:ascii="Arial Narrow" w:hAnsi="Arial Narrow" w:cs="Arial"/>
          <w:color w:val="EE0000"/>
          <w:sz w:val="21"/>
          <w:szCs w:val="21"/>
          <w:rPrChange w:id="20" w:author="Markovič Michal, Ing." w:date="2025-08-15T07:09:00Z" w16du:dateUtc="2025-08-15T05:09:00Z">
            <w:rPr>
              <w:rFonts w:ascii="Arial Narrow" w:hAnsi="Arial Narrow" w:cs="Arial"/>
              <w:sz w:val="21"/>
              <w:szCs w:val="21"/>
            </w:rPr>
          </w:rPrChange>
        </w:rPr>
        <w:t xml:space="preserve">ďalšie dokumenty tvoriace Zmluvu </w:t>
      </w:r>
    </w:p>
    <w:p w14:paraId="5BED45A4" w14:textId="77777777" w:rsidR="00A50A8B" w:rsidRPr="00BA355D" w:rsidRDefault="00A50A8B" w:rsidP="00A50A8B">
      <w:pPr>
        <w:spacing w:before="120" w:after="120" w:line="276" w:lineRule="auto"/>
        <w:ind w:right="-334"/>
        <w:jc w:val="both"/>
        <w:rPr>
          <w:rFonts w:ascii="Arial Narrow" w:eastAsia="Segoe UI" w:hAnsi="Arial Narrow" w:cs="Arial"/>
          <w:b/>
          <w:sz w:val="21"/>
          <w:szCs w:val="21"/>
        </w:rPr>
      </w:pPr>
    </w:p>
    <w:p w14:paraId="389589BB" w14:textId="03A01BAA"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lastRenderedPageBreak/>
        <w:t>Ako náhradu za platby, ktoré má Objednávateľ</w:t>
      </w:r>
      <w:r w:rsidR="001378DA" w:rsidRPr="00BA355D">
        <w:rPr>
          <w:rFonts w:ascii="Arial Narrow" w:hAnsi="Arial Narrow" w:cs="Arial"/>
          <w:sz w:val="21"/>
          <w:szCs w:val="21"/>
        </w:rPr>
        <w:t xml:space="preserve"> realizovať</w:t>
      </w:r>
      <w:r w:rsidRPr="00BA355D">
        <w:rPr>
          <w:rFonts w:ascii="Arial Narrow" w:hAnsi="Arial Narrow" w:cs="Arial"/>
          <w:sz w:val="21"/>
          <w:szCs w:val="21"/>
        </w:rPr>
        <w:t xml:space="preserve"> Zhotoviteľovi, ako je ďalej spomenuté, sa Zhotoviteľ týmto zaväzuje Objednávateľovi navrhnúť, vykonať a ukončiť Dielo a odstrániť nedostatky po všetkých stránkach v súlade s ustanoveniami Zmluvy.</w:t>
      </w:r>
    </w:p>
    <w:p w14:paraId="5BD1AD03"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ak je Zhotoviteľom viac právnych subjektov, ktoré za účelom plnenia predmetu Zmluvy vytvorili združenie bez právnej subjektivity, sa pod pojmom Zhotoviteľ rozumejú všetci účastníci Zmluvy na strane Zhotoviteľa. Neoddeliteľnou súčasťou Zmluvy je v takomto prípade úradne overená fotokópia zmluvy o vytvorení predmetného združenia medzi jednotlivými účastníkmi Zmluvy na strane Zhotoviteľa, pričom uvedená zmluva musí byť uzatvorená v súlade s podmienkami uvedenými v Súťažných podkladoch. V prípade zmeny alebo doplnenia zmluvy o vytvorení združenia bez právnej subjektivity sa Zhotoviteľ zaväzuje doporučene doručiť do sídla Objednávateľa úradne overenú fotokópiu dodatku k tejto zmluve, a to v lehote 14 kalendárnych dní odo dňa jeho podpísania účastníkmi združenia. Tým nie je dotknutá povinnosť Zhotoviteľa postupovať podľa podčlánku 1.14 Zmluvných podmienok.</w:t>
      </w:r>
    </w:p>
    <w:p w14:paraId="15E7436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Zhotoviteľ sa týmto zaväzuje, že Dielo vykoná a ukončí práce a odstráni akékoľvek nedostatky za zmluvnú cenu vo výške ............... EUR, slovom: ................................. do tridsiatich (30) mesiacov od Dátumu začatia prác v súlade s Harmonogramom prác a spôsobom predpísaným touto Zmluvou (ďalej len „Akceptovaná zmluvná hodnota“). </w:t>
      </w:r>
    </w:p>
    <w:p w14:paraId="64109A4E" w14:textId="29811D4D" w:rsidR="00A50A8B" w:rsidRPr="00BA355D" w:rsidRDefault="00A50A8B" w:rsidP="00A50A8B">
      <w:pPr>
        <w:pStyle w:val="Odsekzoznamu"/>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berú na vedomie, že realizácia Diela bude spolufinancovaná z nenávratného finančného príspevku (ďalej len „NFP“), ktorého podmienky čerpania budú upravené v osobitnej Zmluve o poskytnutí nenávratného finančného príspevku, uzatvorenej medzi Objednávateľom a poskytovateľom NFP, v rámci Programu Slovensko 2021 – 2027 (ďalej len „Zmluva o NFP“). Zmluvné strany berú na vedomie, že Objednávateľ je oprávnený vypovedať túto Zmluvu v prípade, ak v lehote deviatich (9) mesiacov od uzavretia tejto Zmluvy nedôjde z akéhokoľvek dôvodu k uzavretiu Zmluvy o NFP, a to bez nároku Zhotoviteľa na náhradu ušlého zisku</w:t>
      </w:r>
      <w:r w:rsidR="009708B2" w:rsidRPr="00BA355D">
        <w:rPr>
          <w:rFonts w:ascii="Arial Narrow" w:hAnsi="Arial Narrow" w:cs="Arial"/>
          <w:sz w:val="21"/>
          <w:szCs w:val="21"/>
        </w:rPr>
        <w:t xml:space="preserve"> alebo akýchkoľvek iných nákladov</w:t>
      </w:r>
      <w:r w:rsidRPr="00BA355D">
        <w:rPr>
          <w:rFonts w:ascii="Arial Narrow" w:hAnsi="Arial Narrow" w:cs="Arial"/>
          <w:sz w:val="21"/>
          <w:szCs w:val="21"/>
        </w:rPr>
        <w:t xml:space="preserve">.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15.5 VZP v znení OZP tým nie je dotknutý.</w:t>
      </w:r>
    </w:p>
    <w:p w14:paraId="6BFC99C5" w14:textId="77777777" w:rsidR="00A50A8B" w:rsidRPr="00BA355D" w:rsidRDefault="00A50A8B" w:rsidP="00A50A8B">
      <w:pPr>
        <w:pStyle w:val="Odsekzoznamu"/>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sa dohodli, že Objednávateľ je oprávnený jednostranne započítať peňažnú pohľadávku voči Zhotoviteľovi (splatnú aj nesplatnú) vzniknutú na základe alebo v súvislosti s touto Zmluvou voči ktorejkoľvek peňažnej pohľadávke Zhotoviteľa voči Objednávateľovi (a to splatnej, ako aj nesplatnej). V prípade jednostranného započítania splatnej a nesplatnej peňažnej pohľadávky, prípadne nesplatnej a nesplatnej peňažnej pohľadávky, tieto zaniknú okamihom, kedy Objednávateľov prejav vôle smerujúci k započítaniu bude doručený Zhotoviteľovi.</w:t>
      </w:r>
    </w:p>
    <w:p w14:paraId="54A408EF"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Táto zmluva nadobúda platnosť dňom podpisu osobami oprávnenými konať za Zmluvné strany, pričom Zmluvné strany sa v súlade s § 47a ods. 2 zákona č. 40/1964 Zb. Občiansky zákonník v znení neskorších predpisov (ďalej len „OZ“) dohodli, že táto Zmluva nadobudne účinnosť neskôr, a to </w:t>
      </w:r>
      <w:r w:rsidRPr="00BA355D">
        <w:rPr>
          <w:rFonts w:ascii="Arial Narrow" w:hAnsi="Arial Narrow" w:cs="Arial"/>
          <w:b/>
          <w:bCs/>
          <w:sz w:val="21"/>
          <w:szCs w:val="21"/>
        </w:rPr>
        <w:t xml:space="preserve">doručením oznámenia o Dátume začatia prác v súlade s </w:t>
      </w:r>
      <w:proofErr w:type="spellStart"/>
      <w:r w:rsidRPr="00BA355D">
        <w:rPr>
          <w:rFonts w:ascii="Arial Narrow" w:hAnsi="Arial Narrow" w:cs="Arial"/>
          <w:b/>
          <w:bCs/>
          <w:sz w:val="21"/>
          <w:szCs w:val="21"/>
        </w:rPr>
        <w:t>podčlánkom</w:t>
      </w:r>
      <w:proofErr w:type="spellEnd"/>
      <w:r w:rsidRPr="00BA355D">
        <w:rPr>
          <w:rFonts w:ascii="Arial Narrow" w:hAnsi="Arial Narrow" w:cs="Arial"/>
          <w:b/>
          <w:bCs/>
          <w:sz w:val="21"/>
          <w:szCs w:val="21"/>
        </w:rPr>
        <w:t xml:space="preserve"> 8.1 </w:t>
      </w:r>
      <w:r w:rsidRPr="00BA355D">
        <w:rPr>
          <w:rFonts w:ascii="Arial Narrow" w:hAnsi="Arial Narrow" w:cs="Arial"/>
          <w:sz w:val="21"/>
          <w:szCs w:val="21"/>
        </w:rPr>
        <w:t>(ďalej len „Odkladacia podmienka“)</w:t>
      </w:r>
      <w:r w:rsidRPr="00BA355D">
        <w:rPr>
          <w:rFonts w:ascii="Arial Narrow" w:hAnsi="Arial Narrow" w:cs="Arial"/>
          <w:b/>
          <w:bCs/>
          <w:sz w:val="21"/>
          <w:szCs w:val="21"/>
        </w:rPr>
        <w:t xml:space="preserve">, </w:t>
      </w:r>
      <w:r w:rsidRPr="00BA355D">
        <w:rPr>
          <w:rFonts w:ascii="Arial Narrow" w:hAnsi="Arial Narrow" w:cs="Arial"/>
          <w:sz w:val="21"/>
          <w:szCs w:val="21"/>
        </w:rPr>
        <w:t>a to za predpokladu riadneho predchádzajúceho zverejnenia tejto Zmluvy v Centrálnom registri zmlúv podľa § 47a ods. 1 OZ v spojení s § 5a zákona č. 211/2000 Z. z. o slobodnom prístupe k informáciám a o zmene a doplnení niektorých zákonov (zákon o slobode informácií) v znení neskorších predpisov.</w:t>
      </w:r>
    </w:p>
    <w:p w14:paraId="33F7A818" w14:textId="13B69BDB"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Zmluvné strany v súvislosti s Odkladacou podmienkou účinnosti Zmluvy berú na vedomie, že akýkoľvek vznik, zmena alebo zánik práv a povinností vyplývajúcich zo Zmluvy nastane až okamihom Odkladacej podmienky. V prípade, ak Objednávateľ nedoručí oznámenie o Dátume začatia prác podľa podčlánku 8.1 VZP v znení OZP do 12 mesiacov od platnosti Zmluvy, platí, že táto Zmluva, napriek tomu, že bola zverejnená, nenadobudne účinnosť a pre Zmluvné strany z nej nevyplývajú žiadne práva a povinnosti vrátane náhrady, resp. kompenzácie nákladov a/alebo náhrady škody a ušlého zisku Zhotoviteľa zo strany Objednávateľa.</w:t>
      </w:r>
    </w:p>
    <w:p w14:paraId="3EF8707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 v tejto Zmluve nie je ustanovené inak, Zmluvu je možné meniť iba na základe písomných dodatkov, ktoré budú číslované a podpísané štatutárnymi zástupcami oboch Zmluvných strán a to na základe podmienok uvedených v tejto Zmluve a v súlade s. § 18 zákona č. 343/2015 Z. z. o verejnom obstarávaní a o zmene a doplnení niektorých zákonov v platnom znení (ďalej len „</w:t>
      </w:r>
      <w:r w:rsidRPr="00BA355D">
        <w:rPr>
          <w:rFonts w:ascii="Arial Narrow" w:hAnsi="Arial Narrow" w:cs="Arial"/>
          <w:b/>
          <w:bCs/>
          <w:sz w:val="21"/>
          <w:szCs w:val="21"/>
        </w:rPr>
        <w:t>Zákon o verejnom obstarávaní</w:t>
      </w:r>
      <w:r w:rsidRPr="00BA355D">
        <w:rPr>
          <w:rFonts w:ascii="Arial Narrow" w:hAnsi="Arial Narrow" w:cs="Arial"/>
          <w:sz w:val="21"/>
          <w:szCs w:val="21"/>
        </w:rPr>
        <w:t xml:space="preserve">“). </w:t>
      </w:r>
    </w:p>
    <w:p w14:paraId="5BFE831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Dodatky tejto Zmluvy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podčlánku 2.5 Zmluvných podmienok, </w:t>
      </w:r>
      <w:r w:rsidRPr="00BA355D">
        <w:rPr>
          <w:rFonts w:ascii="Arial Narrow" w:hAnsi="Arial Narrow" w:cs="Arial"/>
          <w:sz w:val="21"/>
          <w:szCs w:val="21"/>
        </w:rPr>
        <w:lastRenderedPageBreak/>
        <w:t>nárokov Zhotoviteľa podľa podčlánku 20.1 Zmluvných podmienok a iných dôležitých okolností, ktoré vznikli v dôsledku plnenia Zmluvy. Prílohy k dodatkom tejto Zmluvy a k pokynom na Zmenu - ocenené Výkazy výmery /rozpočty/ - je potrebné predkladať v papierovej forme a v elektronickej forme. Dodatky tejto Zmluvy sa budú uzatvárať podľa potreby najneskôr k 30.6. a k 31.12 príslušného roku a podklady k nim pripraví tá Zmluvná strana, ktorá potrebu uzavretia dodatku tejto Zmluvy vyvolala tak, aby dátumy uvedené v predchádzajúcej vete boli dodržané. Vydanie Priebežných platobných potvrdení za skutočne vykonané práce vrátane Zmien a nárokov nie je podmienené uzatvorením dodatku tejto Zmluvy a bude prebiehať v príslušnom čase v súlade so Zmluvou na základe skutočne vykonaných a odsúhlasených množstiev a za podmienky vydaných pokynov na Zmenu, schválenia Zmeny alebo nároku.</w:t>
      </w:r>
    </w:p>
    <w:p w14:paraId="4DF782E9"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Pre zamedzenie pochybností, Zmluvné strany berú na vedomie, že zmena Zmluvnej ceny z dôvodu uplatnenia nároku Zhotoviteľa podľa podčlánku 20.1, ako aj Zmeny a úpravy podľa článku 13 Zmluvy sú takými zmenami Zmluvy, ktoré možno vykonať počas jej trvania bez nového verejného obstarávania na základe § 18 ods. 1 a) Zákona o verejnom obstarávaní.</w:t>
      </w:r>
    </w:p>
    <w:p w14:paraId="2B660D05"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podstatného porušenia tejto Zmluvy zo strany Zhotoviteľa je Objednávateľ oprávnený vykonať zmenu Zmluvy spočívajúcu v nahradení pôvodného Zhotoviteľa (ďalej len „Pôvodný Zhotoviteľ“) novým Zhotoviteľom v súlade s § 18 (1) písm. a) v spojitosti s písm. d) ods. 1 Zákona o verejnom obstarávaní a v súlade s postupom uvedeným v tejto Zmluve. Zmenu v osobe Zhotoviteľa je Objednávateľ oprávnený vykonať nahradením Pôvodného Zhotoviteľa subjektom, ktorý ako uchádzač vo verejnom obstarávaní na predmet obstarávania s názvom „Zhotovenie stavby Modernizácia električkových tratí - Ružinovská radiála“ splnil podmienky účasti, všetky požiadavky na predmet zákazky, vrátane splnenia povinností v zmysle súťažných podkladov v tomto verejnom obstarávaní a umiestnil sa na druhom mieste v poradí v rámci tohto verejného obstarávania, prípadne nižšie v poradí, maximálne však na treťom mieste, v prípade, že účastník vyššie v poradí neposkytne požadovanú súčinnosť ani do 15 dní od doručenia písomnej výzvy (ďalej len „Nový Zhotoviteľ“).</w:t>
      </w:r>
    </w:p>
    <w:p w14:paraId="050E53A2"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Nahradenie Pôvodného Zhotoviteľa sa vykoná nasledovným postupom:</w:t>
      </w:r>
    </w:p>
    <w:p w14:paraId="11AB2706"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Objednávateľ oznámi Pôvodnému Zhotoviteľov, že uplatňuje právo na nahradenie Pôvodného Zhotoviteľa a udelí pokyn Pôvodnému Zhotoviteľovi, aby prerušil vykonávanie Diela do odvolania, a zároveň vyzve Nového Zhotoviteľa na akceptáciu ponuky na nahradenie Pôvodného Zhotoviteľa, ktorá spočíva vo vykonaní Diela namiesto Pôvodného Zhotoviteľa podľa ponuky Nového Zhotoviteľa. Ak by pôvodný Zhotoviteľ mal rozostavané Dielo, záväzok Nového Zhotoviteľa by spočíval v dokončení nedokončených častí rozostaveného Diela, pričom sa v maximálnej možnej miere použije ponuka Nového Zhotoviteľa a zmeny oproti ponuke Nového Zhotoviteľa sa budú riešiť postupom podľa podčlánku 13 tejto Zmluvy </w:t>
      </w:r>
    </w:p>
    <w:p w14:paraId="6E04DB5B"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vyzvaný Nový Zhotoviteľ má 30 dní na akceptovanie ponuky Objednávateľa. V rámci týchto 30 dní, Objednávateľ vynaloží všetko úsilie, aby určil rozsah plnenia, ktorý nebol riadne alebo do stanoveného dátumu vôbec poskytnutý Pôvodným Zhotoviteľ a bude poskytnutý Novým Zhotoviteľom, a zároveň určil </w:t>
      </w:r>
      <w:proofErr w:type="spellStart"/>
      <w:r w:rsidRPr="00BA355D">
        <w:rPr>
          <w:rFonts w:ascii="Arial Narrow" w:hAnsi="Arial Narrow" w:cs="Arial"/>
          <w:sz w:val="21"/>
          <w:szCs w:val="21"/>
        </w:rPr>
        <w:t>vadné</w:t>
      </w:r>
      <w:proofErr w:type="spellEnd"/>
      <w:r w:rsidRPr="00BA355D">
        <w:rPr>
          <w:rFonts w:ascii="Arial Narrow" w:hAnsi="Arial Narrow" w:cs="Arial"/>
          <w:sz w:val="21"/>
          <w:szCs w:val="21"/>
        </w:rPr>
        <w:t xml:space="preserve"> plnenia, ktoré je potrebné Novým Zhotoviteľom napraviť. Aby sa predišlo pochybnostiam, ak Nový Zhotoviteľ akceptuje ponuku Objednávateľa na nahradenie Pôvodného Zhotoviteľa, Novému Zhotoviteľovi od stanoveného dátumu vznikne záväzok vyprojektovať (v rozsahu stanovenom v Zmluve), vyhotoviť a dokončiť Dielo v súlade so Zmluvou a pokynmi Stavebného dozoru podľa novej Zmluvy, vrátane odstránenia vád na Diele za Akceptovanú zmluvnú hodnotu ponúknutú Novým Zhotoviteľom (zníženú o Zmluvnú hodnotu plnení riadne poskytnutých Pôvodným Zhotoviteľom (ak sú) a ak sa na tom Objednávateľ a Nový Zhotoviteľ dohodnú v zmenovom konaní podľa podčlánku 13 Zmluvy. S ohľadom na existujúce udalosti a okolnosti, vzhľadom na časový odstup vyhodnotenia predmetu zákazky, predloženia ponuky do verejného obstarávania, a nahradenie osoby Zhotoviteľa bude mať Nový Zhotoviteľ nárok iba na jednorazový mobilizačný bonus vo výške 100.000,- EUR bez DPH (ďalej len „Mobilizačný bonus“), a to v prvom Priebežnom platobnom potvrdení vydanom po podpise Zmluvy Novým Zhotoviteľom podľa 14.3(f) a 14.6 Zmluvy.</w:t>
      </w:r>
    </w:p>
    <w:p w14:paraId="4B602B84" w14:textId="3B3881C3"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Ak Nový Zhotoviteľ akceptuje ponuku Objednávateľa na nahradenie Pôvodného Zhotoviteľa, Objednávateľ odstúpi od tejto Zmluvy s Pôvodným Zhotoviteľom s okamžitou účinnosťou, pričom zároveň k rovnakému dátumu uzatvorí takúto novú Zmluvu s Novým Zhotoviteľom na rovnaký predmet zákazky s predmetom Diela </w:t>
      </w:r>
      <w:r w:rsidRPr="00BA355D">
        <w:rPr>
          <w:rFonts w:ascii="Arial Narrow" w:hAnsi="Arial Narrow" w:cs="Arial"/>
          <w:sz w:val="21"/>
          <w:szCs w:val="21"/>
        </w:rPr>
        <w:lastRenderedPageBreak/>
        <w:t>zúženým o riadne poskytnuté plnenia pôvodného Zhotoviteľa a so zohľadnením ponuky Nového Zhotoviteľa vo verejnom obstarávaní a zohľadnením potrieb náprav podľa predchádzajúceho odseku tohto bodu Zmluvy. Má sa za to, že akékoľvek úpravy, nápravy potrebné vykonať v dôsledku porušenia záväzku pôvodného Zhotoviteľa sú Variáciou, ktorá je nevyhnutná z dôvodu nahradenia Pôvodného Zhotoviteľa a je v súlade s § 18 ods. (1) písm. a) Zákona o verejnom obstarávaní.</w:t>
      </w:r>
    </w:p>
    <w:p w14:paraId="437251BA"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Týmto konaním Objednávateľa nie sú dotknuté práva a povinnosti Objednávateľa a Pôvodného Zhotoviteľa z tejto Zmluvy a tieto budú vysporiadané bezodkladne.</w:t>
      </w:r>
    </w:p>
    <w:p w14:paraId="13B62031"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Zmluvné strany sa dohodli, že Pôvodný Zhotoviteľ bude povinný zaplatiť Objednávateľovi finančné prostriedky vo výške Mobilizačného bonusu, ak tento bude Novému Zhotoviteľovi zo strany Objednávateľa poskytnutý. Nárok Objednávateľa voči Pôvodnému Zhotoviteľovi podľa predchádzajúcej vety sa považuje za nárok na náhradu škody, ktorá Objednávateľovi vznikla z dôvodu zmeny v osobe Zhotoviteľa pre podstatné porušenie Zmluvy Pôvodným Zhotoviteľom. </w:t>
      </w:r>
    </w:p>
    <w:p w14:paraId="4CFDC68D" w14:textId="77777777" w:rsidR="00A50A8B" w:rsidRPr="00BA355D" w:rsidRDefault="00A50A8B" w:rsidP="00A50A8B">
      <w:pPr>
        <w:spacing w:before="120" w:after="120" w:line="276" w:lineRule="auto"/>
        <w:ind w:right="-334"/>
        <w:jc w:val="both"/>
        <w:rPr>
          <w:rFonts w:ascii="Arial Narrow" w:hAnsi="Arial Narrow"/>
          <w:sz w:val="21"/>
          <w:szCs w:val="21"/>
        </w:rPr>
      </w:pPr>
      <w:r w:rsidRPr="00BA355D">
        <w:rPr>
          <w:rFonts w:ascii="Arial Narrow" w:hAnsi="Arial Narrow" w:cs="Arial"/>
          <w:sz w:val="21"/>
          <w:szCs w:val="21"/>
        </w:rPr>
        <w:t>Objednávateľ má právo na zadržanie všetkých platieb voči Pôvodnému Zhotoviteľovi až dovtedy, kedy bude mať identifikované všetky škody, náklady, vrátane Mobilizačného bonusu, ak bol poskytnutý, ktoré mu vznikli v dôsledku porušenia záväzkov Pôvodným Zhotoviteľom, odstúpením od tejto Zmluvy a nahradením pôvodného Zhotoviteľa Novým Zhotoviteľom prostredníctvom novej Zmluvy.</w:t>
      </w:r>
    </w:p>
    <w:p w14:paraId="3EB6E56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Pôvodný Zhotoviteľ je povinný bezodkladne, najneskôr do 5 pracovných dní od doručenia oznámenia Objednávateľa o úmysle nahradiť Pôvodného Zhotoviteľa Novým Zhotoviteľom poskytnúť Objednávateľovi všetku potrebnú súčinnosť, o ktorú ho Objednávateľ požiada, najmä vykonať úkony, ktoré sú nevyhnutné na riadne plnenie Zmluvy do okamihu zmeny v osobe Zhotoviteľa, odovzdať Objednávateľovi všetky potrebné informácie a dokumenty v súvislosti s plnením dodaným Pôvodným Zhotoviteľom podľa tejto Zmluvy tak, aby nedošlo k vzniku škody alebo inej ujmy Objednávateľovi.</w:t>
      </w:r>
    </w:p>
    <w:p w14:paraId="098B02D3"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V prípade omeškania Pôvodného Zhotoviteľa s plnením povinnosti podľa tohto bodu Zmluvy (neposkytnutie súčinnosti) vzniká Objednávateľovi za každý začatý deň omeškania nárok na zaplatenie zmluvnej pokuty zo strany Pôvodného Zhotoviteľa vo výške 2.000,- EUR (slovom: dvetisíc eur). Povinnosť nahradiť škodu vzniknutú v dôsledku porušenia povinnosti zabezpečenej zmluvnou pokutou ostáva zaplatením zmluvnej pokuty nedotknutá, a to aj v rozsahu prevyšujúcom zmluvnú pokutu.</w:t>
      </w:r>
    </w:p>
    <w:p w14:paraId="34F815CB" w14:textId="7E99AEF1" w:rsidR="00A50A8B" w:rsidRPr="000200AD" w:rsidRDefault="00A50A8B">
      <w:pPr>
        <w:pStyle w:val="Odsekzoznamu"/>
        <w:numPr>
          <w:ilvl w:val="0"/>
          <w:numId w:val="7"/>
        </w:numPr>
        <w:tabs>
          <w:tab w:val="clear" w:pos="791"/>
        </w:tabs>
        <w:spacing w:before="120" w:after="120" w:line="276" w:lineRule="auto"/>
        <w:ind w:left="0" w:right="-334"/>
        <w:jc w:val="both"/>
        <w:rPr>
          <w:rFonts w:ascii="Arial Narrow" w:hAnsi="Arial Narrow" w:cs="Arial"/>
          <w:color w:val="EE0000"/>
          <w:sz w:val="21"/>
          <w:szCs w:val="21"/>
          <w:rPrChange w:id="21" w:author="Gereková Michaela, JUDr." w:date="2025-08-13T14:50:00Z" w16du:dateUtc="2025-08-13T12:50:00Z">
            <w:rPr>
              <w:rFonts w:ascii="Arial Narrow" w:hAnsi="Arial Narrow" w:cs="Arial"/>
              <w:sz w:val="21"/>
              <w:szCs w:val="21"/>
            </w:rPr>
          </w:rPrChange>
        </w:rPr>
        <w:pPrChange w:id="22" w:author="Gereková Michaela, JUDr." w:date="2025-08-13T14:58:00Z" w16du:dateUtc="2025-08-13T12:58:00Z">
          <w:pPr>
            <w:spacing w:before="120" w:after="120" w:line="276" w:lineRule="auto"/>
            <w:ind w:right="-334"/>
            <w:jc w:val="both"/>
          </w:pPr>
        </w:pPrChange>
      </w:pPr>
      <w:r w:rsidRPr="000200AD">
        <w:rPr>
          <w:rFonts w:ascii="Arial Narrow" w:hAnsi="Arial Narrow" w:cs="Arial"/>
          <w:color w:val="EE0000"/>
          <w:sz w:val="21"/>
          <w:szCs w:val="21"/>
          <w:rPrChange w:id="23" w:author="Gereková Michaela, JUDr." w:date="2025-08-13T14:50:00Z" w16du:dateUtc="2025-08-13T12:50:00Z">
            <w:rPr>
              <w:rFonts w:ascii="Arial Narrow" w:hAnsi="Arial Narrow" w:cs="Arial"/>
              <w:sz w:val="21"/>
              <w:szCs w:val="21"/>
            </w:rPr>
          </w:rPrChange>
        </w:rPr>
        <w:t>Na znak toho Zmluvné strany uzatvorili túto Zmluvu v deň a rok uvedený vyššie v súlade s príslušnými zákonmi, v </w:t>
      </w:r>
      <w:del w:id="24" w:author="Markovič Michal, Ing." w:date="2025-08-13T14:45:00Z" w16du:dateUtc="2025-08-13T12:45:00Z">
        <w:r w:rsidRPr="000200AD" w:rsidDel="004A624F">
          <w:rPr>
            <w:rFonts w:ascii="Arial Narrow" w:hAnsi="Arial Narrow" w:cs="Arial"/>
            <w:color w:val="EE0000"/>
            <w:sz w:val="21"/>
            <w:szCs w:val="21"/>
            <w:rPrChange w:id="25" w:author="Gereková Michaela, JUDr." w:date="2025-08-13T14:50:00Z" w16du:dateUtc="2025-08-13T12:50:00Z">
              <w:rPr>
                <w:rFonts w:ascii="Arial Narrow" w:hAnsi="Arial Narrow" w:cs="Arial"/>
                <w:sz w:val="21"/>
                <w:szCs w:val="21"/>
              </w:rPr>
            </w:rPrChange>
          </w:rPr>
          <w:delText xml:space="preserve">siedmich </w:delText>
        </w:r>
      </w:del>
      <w:ins w:id="26" w:author="Markovič Michal, Ing." w:date="2025-08-13T14:45:00Z" w16du:dateUtc="2025-08-13T12:45:00Z">
        <w:r w:rsidR="004A624F" w:rsidRPr="000200AD">
          <w:rPr>
            <w:rFonts w:ascii="Arial Narrow" w:hAnsi="Arial Narrow" w:cs="Arial"/>
            <w:color w:val="EE0000"/>
            <w:sz w:val="21"/>
            <w:szCs w:val="21"/>
            <w:rPrChange w:id="27" w:author="Gereková Michaela, JUDr." w:date="2025-08-13T14:50:00Z" w16du:dateUtc="2025-08-13T12:50:00Z">
              <w:rPr>
                <w:rFonts w:ascii="Arial Narrow" w:hAnsi="Arial Narrow" w:cs="Arial"/>
                <w:sz w:val="21"/>
                <w:szCs w:val="21"/>
              </w:rPr>
            </w:rPrChange>
          </w:rPr>
          <w:t xml:space="preserve">desiatich </w:t>
        </w:r>
      </w:ins>
      <w:r w:rsidRPr="000200AD">
        <w:rPr>
          <w:rFonts w:ascii="Arial Narrow" w:hAnsi="Arial Narrow" w:cs="Arial"/>
          <w:color w:val="EE0000"/>
          <w:sz w:val="21"/>
          <w:szCs w:val="21"/>
          <w:rPrChange w:id="28" w:author="Gereková Michaela, JUDr." w:date="2025-08-13T14:50:00Z" w16du:dateUtc="2025-08-13T12:50:00Z">
            <w:rPr>
              <w:rFonts w:ascii="Arial Narrow" w:hAnsi="Arial Narrow" w:cs="Arial"/>
              <w:sz w:val="21"/>
              <w:szCs w:val="21"/>
            </w:rPr>
          </w:rPrChange>
        </w:rPr>
        <w:t>(</w:t>
      </w:r>
      <w:del w:id="29" w:author="Markovič Michal, Ing." w:date="2025-08-13T14:45:00Z" w16du:dateUtc="2025-08-13T12:45:00Z">
        <w:r w:rsidRPr="000200AD" w:rsidDel="004A624F">
          <w:rPr>
            <w:rFonts w:ascii="Arial Narrow" w:hAnsi="Arial Narrow" w:cs="Arial"/>
            <w:color w:val="EE0000"/>
            <w:sz w:val="21"/>
            <w:szCs w:val="21"/>
            <w:rPrChange w:id="30" w:author="Gereková Michaela, JUDr." w:date="2025-08-13T14:50:00Z" w16du:dateUtc="2025-08-13T12:50:00Z">
              <w:rPr>
                <w:rFonts w:ascii="Arial Narrow" w:hAnsi="Arial Narrow" w:cs="Arial"/>
                <w:sz w:val="21"/>
                <w:szCs w:val="21"/>
              </w:rPr>
            </w:rPrChange>
          </w:rPr>
          <w:delText>7</w:delText>
        </w:r>
      </w:del>
      <w:ins w:id="31" w:author="Markovič Michal, Ing." w:date="2025-08-13T14:45:00Z" w16du:dateUtc="2025-08-13T12:45:00Z">
        <w:r w:rsidR="004A624F" w:rsidRPr="000200AD">
          <w:rPr>
            <w:rFonts w:ascii="Arial Narrow" w:hAnsi="Arial Narrow" w:cs="Arial"/>
            <w:color w:val="EE0000"/>
            <w:sz w:val="21"/>
            <w:szCs w:val="21"/>
            <w:rPrChange w:id="32" w:author="Gereková Michaela, JUDr." w:date="2025-08-13T14:50:00Z" w16du:dateUtc="2025-08-13T12:50:00Z">
              <w:rPr>
                <w:rFonts w:ascii="Arial Narrow" w:hAnsi="Arial Narrow" w:cs="Arial"/>
                <w:sz w:val="21"/>
                <w:szCs w:val="21"/>
              </w:rPr>
            </w:rPrChange>
          </w:rPr>
          <w:t>10</w:t>
        </w:r>
      </w:ins>
      <w:r w:rsidRPr="000200AD">
        <w:rPr>
          <w:rFonts w:ascii="Arial Narrow" w:hAnsi="Arial Narrow" w:cs="Arial"/>
          <w:color w:val="EE0000"/>
          <w:sz w:val="21"/>
          <w:szCs w:val="21"/>
          <w:rPrChange w:id="33" w:author="Gereková Michaela, JUDr." w:date="2025-08-13T14:50:00Z" w16du:dateUtc="2025-08-13T12:50:00Z">
            <w:rPr>
              <w:rFonts w:ascii="Arial Narrow" w:hAnsi="Arial Narrow" w:cs="Arial"/>
              <w:sz w:val="21"/>
              <w:szCs w:val="21"/>
            </w:rPr>
          </w:rPrChange>
        </w:rPr>
        <w:t xml:space="preserve">) kópiách v slovenskom jazyku, každá s platnosťou originálu, pričom Objednávateľ si ponechá </w:t>
      </w:r>
      <w:del w:id="34" w:author="Markovič Michal, Ing." w:date="2025-08-13T14:46:00Z" w16du:dateUtc="2025-08-13T12:46:00Z">
        <w:r w:rsidRPr="000200AD" w:rsidDel="00F720F8">
          <w:rPr>
            <w:rFonts w:ascii="Arial Narrow" w:hAnsi="Arial Narrow" w:cs="Arial"/>
            <w:color w:val="EE0000"/>
            <w:sz w:val="21"/>
            <w:szCs w:val="21"/>
            <w:rPrChange w:id="35" w:author="Gereková Michaela, JUDr." w:date="2025-08-13T14:50:00Z" w16du:dateUtc="2025-08-13T12:50:00Z">
              <w:rPr>
                <w:rFonts w:ascii="Arial Narrow" w:hAnsi="Arial Narrow" w:cs="Arial"/>
                <w:sz w:val="21"/>
                <w:szCs w:val="21"/>
              </w:rPr>
            </w:rPrChange>
          </w:rPr>
          <w:delText xml:space="preserve">päť </w:delText>
        </w:r>
      </w:del>
      <w:ins w:id="36" w:author="Markovič Michal, Ing." w:date="2025-08-13T14:46:00Z" w16du:dateUtc="2025-08-13T12:46:00Z">
        <w:r w:rsidR="00F720F8" w:rsidRPr="000200AD">
          <w:rPr>
            <w:rFonts w:ascii="Arial Narrow" w:hAnsi="Arial Narrow" w:cs="Arial"/>
            <w:color w:val="EE0000"/>
            <w:sz w:val="21"/>
            <w:szCs w:val="21"/>
            <w:rPrChange w:id="37" w:author="Gereková Michaela, JUDr." w:date="2025-08-13T14:50:00Z" w16du:dateUtc="2025-08-13T12:50:00Z">
              <w:rPr>
                <w:rFonts w:ascii="Arial Narrow" w:hAnsi="Arial Narrow" w:cs="Arial"/>
                <w:sz w:val="21"/>
                <w:szCs w:val="21"/>
              </w:rPr>
            </w:rPrChange>
          </w:rPr>
          <w:t xml:space="preserve">sedem </w:t>
        </w:r>
      </w:ins>
      <w:r w:rsidRPr="000200AD">
        <w:rPr>
          <w:rFonts w:ascii="Arial Narrow" w:hAnsi="Arial Narrow" w:cs="Arial"/>
          <w:color w:val="EE0000"/>
          <w:sz w:val="21"/>
          <w:szCs w:val="21"/>
          <w:rPrChange w:id="38" w:author="Gereková Michaela, JUDr." w:date="2025-08-13T14:50:00Z" w16du:dateUtc="2025-08-13T12:50:00Z">
            <w:rPr>
              <w:rFonts w:ascii="Arial Narrow" w:hAnsi="Arial Narrow" w:cs="Arial"/>
              <w:sz w:val="21"/>
              <w:szCs w:val="21"/>
            </w:rPr>
          </w:rPrChange>
        </w:rPr>
        <w:t>(</w:t>
      </w:r>
      <w:del w:id="39" w:author="Markovič Michal, Ing." w:date="2025-08-13T14:46:00Z" w16du:dateUtc="2025-08-13T12:46:00Z">
        <w:r w:rsidRPr="000200AD" w:rsidDel="004A624F">
          <w:rPr>
            <w:rFonts w:ascii="Arial Narrow" w:hAnsi="Arial Narrow" w:cs="Arial"/>
            <w:color w:val="EE0000"/>
            <w:sz w:val="21"/>
            <w:szCs w:val="21"/>
            <w:rPrChange w:id="40" w:author="Gereková Michaela, JUDr." w:date="2025-08-13T14:50:00Z" w16du:dateUtc="2025-08-13T12:50:00Z">
              <w:rPr>
                <w:rFonts w:ascii="Arial Narrow" w:hAnsi="Arial Narrow" w:cs="Arial"/>
                <w:sz w:val="21"/>
                <w:szCs w:val="21"/>
              </w:rPr>
            </w:rPrChange>
          </w:rPr>
          <w:delText>5</w:delText>
        </w:r>
      </w:del>
      <w:ins w:id="41" w:author="Markovič Michal, Ing." w:date="2025-08-13T14:46:00Z" w16du:dateUtc="2025-08-13T12:46:00Z">
        <w:r w:rsidR="004A624F" w:rsidRPr="000200AD">
          <w:rPr>
            <w:rFonts w:ascii="Arial Narrow" w:hAnsi="Arial Narrow" w:cs="Arial"/>
            <w:color w:val="EE0000"/>
            <w:sz w:val="21"/>
            <w:szCs w:val="21"/>
            <w:rPrChange w:id="42" w:author="Gereková Michaela, JUDr." w:date="2025-08-13T14:50:00Z" w16du:dateUtc="2025-08-13T12:50:00Z">
              <w:rPr>
                <w:rFonts w:ascii="Arial Narrow" w:hAnsi="Arial Narrow" w:cs="Arial"/>
                <w:sz w:val="21"/>
                <w:szCs w:val="21"/>
              </w:rPr>
            </w:rPrChange>
          </w:rPr>
          <w:t>7</w:t>
        </w:r>
      </w:ins>
      <w:r w:rsidRPr="000200AD">
        <w:rPr>
          <w:rFonts w:ascii="Arial Narrow" w:hAnsi="Arial Narrow" w:cs="Arial"/>
          <w:color w:val="EE0000"/>
          <w:sz w:val="21"/>
          <w:szCs w:val="21"/>
          <w:rPrChange w:id="43" w:author="Gereková Michaela, JUDr." w:date="2025-08-13T14:50:00Z" w16du:dateUtc="2025-08-13T12:50:00Z">
            <w:rPr>
              <w:rFonts w:ascii="Arial Narrow" w:hAnsi="Arial Narrow" w:cs="Arial"/>
              <w:sz w:val="21"/>
              <w:szCs w:val="21"/>
            </w:rPr>
          </w:rPrChange>
        </w:rPr>
        <w:t xml:space="preserve">) vyhotovení a Zhotoviteľ </w:t>
      </w:r>
      <w:ins w:id="44" w:author="Gereková Michaela, JUDr." w:date="2025-08-13T14:49:00Z" w16du:dateUtc="2025-08-13T12:49:00Z">
        <w:r w:rsidR="000200AD" w:rsidRPr="000200AD">
          <w:rPr>
            <w:rFonts w:ascii="Arial Narrow" w:hAnsi="Arial Narrow" w:cs="Arial"/>
            <w:color w:val="EE0000"/>
            <w:sz w:val="21"/>
            <w:szCs w:val="21"/>
            <w:rPrChange w:id="45" w:author="Gereková Michaela, JUDr." w:date="2025-08-13T14:49:00Z" w16du:dateUtc="2025-08-13T12:49:00Z">
              <w:rPr>
                <w:rFonts w:ascii="Arial Narrow" w:hAnsi="Arial Narrow" w:cs="Arial"/>
                <w:sz w:val="21"/>
                <w:szCs w:val="21"/>
              </w:rPr>
            </w:rPrChange>
          </w:rPr>
          <w:t xml:space="preserve">tri </w:t>
        </w:r>
      </w:ins>
      <w:ins w:id="46" w:author="Markovič Michal, Ing." w:date="2025-08-13T14:46:00Z" w16du:dateUtc="2025-08-13T12:46:00Z">
        <w:r w:rsidR="002255F4" w:rsidRPr="000200AD">
          <w:rPr>
            <w:rFonts w:ascii="Arial Narrow" w:hAnsi="Arial Narrow" w:cs="Arial"/>
            <w:color w:val="EE0000"/>
            <w:sz w:val="21"/>
            <w:szCs w:val="21"/>
            <w:rPrChange w:id="47" w:author="Gereková Michaela, JUDr." w:date="2025-08-13T14:50:00Z" w16du:dateUtc="2025-08-13T12:50:00Z">
              <w:rPr>
                <w:rFonts w:ascii="Arial Narrow" w:hAnsi="Arial Narrow" w:cs="Arial"/>
                <w:sz w:val="21"/>
                <w:szCs w:val="21"/>
              </w:rPr>
            </w:rPrChange>
          </w:rPr>
          <w:t>(3)</w:t>
        </w:r>
      </w:ins>
      <w:del w:id="48" w:author="Markovič Michal, Ing." w:date="2025-08-13T14:46:00Z" w16du:dateUtc="2025-08-13T12:46:00Z">
        <w:r w:rsidRPr="000200AD" w:rsidDel="002255F4">
          <w:rPr>
            <w:rFonts w:ascii="Arial Narrow" w:hAnsi="Arial Narrow" w:cs="Arial"/>
            <w:color w:val="EE0000"/>
            <w:sz w:val="21"/>
            <w:szCs w:val="21"/>
            <w:rPrChange w:id="49" w:author="Gereková Michaela, JUDr." w:date="2025-08-13T14:50:00Z" w16du:dateUtc="2025-08-13T12:50:00Z">
              <w:rPr>
                <w:rFonts w:ascii="Arial Narrow" w:hAnsi="Arial Narrow" w:cs="Arial"/>
                <w:sz w:val="21"/>
                <w:szCs w:val="21"/>
              </w:rPr>
            </w:rPrChange>
          </w:rPr>
          <w:delText>jedno</w:delText>
        </w:r>
      </w:del>
      <w:r w:rsidRPr="000200AD">
        <w:rPr>
          <w:rFonts w:ascii="Arial Narrow" w:hAnsi="Arial Narrow" w:cs="Arial"/>
          <w:color w:val="EE0000"/>
          <w:sz w:val="21"/>
          <w:szCs w:val="21"/>
          <w:rPrChange w:id="50" w:author="Gereková Michaela, JUDr." w:date="2025-08-13T14:50:00Z" w16du:dateUtc="2025-08-13T12:50:00Z">
            <w:rPr>
              <w:rFonts w:ascii="Arial Narrow" w:hAnsi="Arial Narrow" w:cs="Arial"/>
              <w:sz w:val="21"/>
              <w:szCs w:val="21"/>
            </w:rPr>
          </w:rPrChange>
        </w:rPr>
        <w:t xml:space="preserve"> vyhotoveni</w:t>
      </w:r>
      <w:ins w:id="51" w:author="Markovič Michal, Ing." w:date="2025-08-13T14:46:00Z" w16du:dateUtc="2025-08-13T12:46:00Z">
        <w:r w:rsidR="00ED2024" w:rsidRPr="000200AD">
          <w:rPr>
            <w:rFonts w:ascii="Arial Narrow" w:hAnsi="Arial Narrow" w:cs="Arial"/>
            <w:color w:val="EE0000"/>
            <w:sz w:val="21"/>
            <w:szCs w:val="21"/>
            <w:rPrChange w:id="52" w:author="Gereková Michaela, JUDr." w:date="2025-08-13T14:50:00Z" w16du:dateUtc="2025-08-13T12:50:00Z">
              <w:rPr>
                <w:rFonts w:ascii="Arial Narrow" w:hAnsi="Arial Narrow" w:cs="Arial"/>
                <w:sz w:val="21"/>
                <w:szCs w:val="21"/>
              </w:rPr>
            </w:rPrChange>
          </w:rPr>
          <w:t>a</w:t>
        </w:r>
      </w:ins>
      <w:del w:id="53" w:author="Markovič Michal, Ing." w:date="2025-08-13T14:46:00Z" w16du:dateUtc="2025-08-13T12:46:00Z">
        <w:r w:rsidRPr="000200AD" w:rsidDel="00ED2024">
          <w:rPr>
            <w:rFonts w:ascii="Arial Narrow" w:hAnsi="Arial Narrow" w:cs="Arial"/>
            <w:color w:val="EE0000"/>
            <w:sz w:val="21"/>
            <w:szCs w:val="21"/>
            <w:rPrChange w:id="54" w:author="Gereková Michaela, JUDr." w:date="2025-08-13T14:50:00Z" w16du:dateUtc="2025-08-13T12:50:00Z">
              <w:rPr>
                <w:rFonts w:ascii="Arial Narrow" w:hAnsi="Arial Narrow" w:cs="Arial"/>
                <w:sz w:val="21"/>
                <w:szCs w:val="21"/>
              </w:rPr>
            </w:rPrChange>
          </w:rPr>
          <w:delText>e</w:delText>
        </w:r>
      </w:del>
      <w:r w:rsidRPr="000200AD">
        <w:rPr>
          <w:rFonts w:ascii="Arial Narrow" w:hAnsi="Arial Narrow" w:cs="Arial"/>
          <w:color w:val="EE0000"/>
          <w:sz w:val="21"/>
          <w:szCs w:val="21"/>
          <w:rPrChange w:id="55" w:author="Gereková Michaela, JUDr." w:date="2025-08-13T14:50:00Z" w16du:dateUtc="2025-08-13T12:50:00Z">
            <w:rPr>
              <w:rFonts w:ascii="Arial Narrow" w:hAnsi="Arial Narrow" w:cs="Arial"/>
              <w:sz w:val="21"/>
              <w:szCs w:val="21"/>
            </w:rPr>
          </w:rPrChange>
        </w:rPr>
        <w:t>.</w:t>
      </w:r>
    </w:p>
    <w:p w14:paraId="2C68EEFB" w14:textId="77777777" w:rsidR="00A50A8B" w:rsidRPr="00BA355D" w:rsidRDefault="00A50A8B" w:rsidP="00A50A8B">
      <w:pPr>
        <w:spacing w:before="120" w:after="120" w:line="276" w:lineRule="auto"/>
        <w:ind w:right="-334"/>
        <w:rPr>
          <w:rFonts w:ascii="Arial Narrow" w:hAnsi="Arial Narrow" w:cs="Arial"/>
          <w:sz w:val="21"/>
          <w:szCs w:val="21"/>
        </w:rPr>
      </w:pPr>
    </w:p>
    <w:tbl>
      <w:tblPr>
        <w:tblW w:w="9015" w:type="dxa"/>
        <w:tblInd w:w="108" w:type="dxa"/>
        <w:tblLook w:val="0000" w:firstRow="0" w:lastRow="0" w:firstColumn="0" w:lastColumn="0" w:noHBand="0" w:noVBand="0"/>
      </w:tblPr>
      <w:tblGrid>
        <w:gridCol w:w="4599"/>
        <w:gridCol w:w="4416"/>
      </w:tblGrid>
      <w:tr w:rsidR="00BA355D" w:rsidRPr="00BA355D" w14:paraId="2ADD227D" w14:textId="77777777" w:rsidTr="00374DE8">
        <w:trPr>
          <w:trHeight w:val="537"/>
        </w:trPr>
        <w:tc>
          <w:tcPr>
            <w:tcW w:w="4599" w:type="dxa"/>
          </w:tcPr>
          <w:p w14:paraId="50A4CBAE" w14:textId="77777777" w:rsidR="00A50A8B" w:rsidRPr="00BA355D" w:rsidRDefault="00A50A8B">
            <w:pPr>
              <w:pStyle w:val="Hlavika"/>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 _________________________</w:t>
            </w:r>
          </w:p>
        </w:tc>
        <w:tc>
          <w:tcPr>
            <w:tcW w:w="4416" w:type="dxa"/>
          </w:tcPr>
          <w:p w14:paraId="5D26AA66" w14:textId="77777777" w:rsidR="00A50A8B" w:rsidRPr="00BA355D" w:rsidRDefault="00A50A8B">
            <w:pPr>
              <w:tabs>
                <w:tab w:val="left" w:pos="4289"/>
                <w:tab w:val="right" w:pos="5538"/>
              </w:tabs>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PODPÍSAL:_____________________</w:t>
            </w:r>
          </w:p>
          <w:p w14:paraId="2F64033E" w14:textId="77777777" w:rsidR="00A50A8B" w:rsidRPr="00BA355D" w:rsidRDefault="00A50A8B">
            <w:pPr>
              <w:spacing w:before="120" w:after="120" w:line="276" w:lineRule="auto"/>
              <w:ind w:right="-334"/>
              <w:rPr>
                <w:rFonts w:ascii="Arial Narrow" w:hAnsi="Arial Narrow" w:cs="Arial"/>
                <w:sz w:val="21"/>
                <w:szCs w:val="21"/>
              </w:rPr>
            </w:pPr>
          </w:p>
        </w:tc>
      </w:tr>
      <w:tr w:rsidR="00BA355D" w:rsidRPr="00BA355D" w14:paraId="058F091A" w14:textId="77777777" w:rsidTr="00374DE8">
        <w:trPr>
          <w:trHeight w:val="790"/>
        </w:trPr>
        <w:tc>
          <w:tcPr>
            <w:tcW w:w="4599" w:type="dxa"/>
          </w:tcPr>
          <w:p w14:paraId="0080DB66"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Objednávateľa </w:t>
            </w:r>
          </w:p>
        </w:tc>
        <w:tc>
          <w:tcPr>
            <w:tcW w:w="4416" w:type="dxa"/>
          </w:tcPr>
          <w:p w14:paraId="6A6D7E31"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Zhotoviteľa </w:t>
            </w:r>
          </w:p>
        </w:tc>
      </w:tr>
    </w:tbl>
    <w:p w14:paraId="5B5CED94" w14:textId="5CFB660F" w:rsidR="00A50A8B" w:rsidRPr="00BA355D" w:rsidRDefault="00A50A8B">
      <w:pPr>
        <w:tabs>
          <w:tab w:val="left" w:pos="4820"/>
        </w:tabs>
        <w:spacing w:before="120" w:after="120" w:line="276" w:lineRule="auto"/>
        <w:ind w:left="142"/>
        <w:rPr>
          <w:rFonts w:ascii="Arial Narrow" w:hAnsi="Arial Narrow" w:cs="Arial"/>
          <w:sz w:val="21"/>
          <w:szCs w:val="21"/>
        </w:rPr>
        <w:pPrChange w:id="56" w:author="Gereková Michaela, JUDr." w:date="2025-08-13T14:50:00Z" w16du:dateUtc="2025-08-13T12:50:00Z">
          <w:pPr>
            <w:spacing w:before="120" w:after="120" w:line="276" w:lineRule="auto"/>
            <w:ind w:left="142"/>
          </w:pPr>
        </w:pPrChange>
      </w:pPr>
      <w:r w:rsidRPr="00BA355D">
        <w:rPr>
          <w:rFonts w:ascii="Arial Narrow" w:hAnsi="Arial Narrow" w:cs="Arial"/>
          <w:sz w:val="21"/>
          <w:szCs w:val="21"/>
        </w:rPr>
        <w:t xml:space="preserve"> Dátum:                                                        </w:t>
      </w:r>
      <w:r w:rsidRPr="00BA355D">
        <w:rPr>
          <w:rFonts w:ascii="Arial Narrow" w:hAnsi="Arial Narrow" w:cs="Arial"/>
          <w:sz w:val="21"/>
          <w:szCs w:val="21"/>
        </w:rPr>
        <w:tab/>
        <w:t xml:space="preserve"> </w:t>
      </w:r>
      <w:del w:id="57" w:author="Gereková Michaela, JUDr." w:date="2025-08-13T14:49:00Z" w16du:dateUtc="2025-08-13T12:49:00Z">
        <w:r w:rsidRPr="00BA355D">
          <w:rPr>
            <w:rFonts w:ascii="Arial Narrow" w:hAnsi="Arial Narrow" w:cs="Arial"/>
            <w:sz w:val="21"/>
            <w:szCs w:val="21"/>
          </w:rPr>
          <w:delText xml:space="preserve">         </w:delText>
        </w:r>
      </w:del>
      <w:r w:rsidRPr="00BA355D">
        <w:rPr>
          <w:rFonts w:ascii="Arial Narrow" w:hAnsi="Arial Narrow" w:cs="Arial"/>
          <w:sz w:val="21"/>
          <w:szCs w:val="21"/>
        </w:rPr>
        <w:t>Dátum:</w:t>
      </w:r>
    </w:p>
    <w:p w14:paraId="17133D61" w14:textId="77777777" w:rsidR="00A50A8B" w:rsidRPr="00BA355D" w:rsidRDefault="00A50A8B" w:rsidP="00A50A8B">
      <w:pPr>
        <w:spacing w:before="120" w:after="120" w:line="276" w:lineRule="auto"/>
        <w:ind w:left="142"/>
        <w:rPr>
          <w:rFonts w:ascii="Arial Narrow" w:hAnsi="Arial Narrow" w:cs="Arial"/>
          <w:sz w:val="21"/>
          <w:szCs w:val="21"/>
        </w:rPr>
        <w:sectPr w:rsidR="00A50A8B" w:rsidRPr="00BA355D" w:rsidSect="00A50A8B">
          <w:headerReference w:type="default" r:id="rId13"/>
          <w:footerReference w:type="default" r:id="rId14"/>
          <w:pgSz w:w="11906" w:h="16838"/>
          <w:pgMar w:top="1440" w:right="1416" w:bottom="1440" w:left="1800" w:header="708" w:footer="708" w:gutter="0"/>
          <w:cols w:space="708"/>
          <w:docGrid w:linePitch="360"/>
        </w:sectPr>
      </w:pPr>
      <w:r w:rsidRPr="00BA355D">
        <w:rPr>
          <w:rFonts w:ascii="Arial Narrow" w:hAnsi="Arial Narrow" w:cs="Arial"/>
          <w:sz w:val="21"/>
          <w:szCs w:val="21"/>
        </w:rPr>
        <w:t xml:space="preserve"> </w:t>
      </w:r>
    </w:p>
    <w:p w14:paraId="58267A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lastRenderedPageBreak/>
        <w:drawing>
          <wp:inline distT="0" distB="0" distL="0" distR="0" wp14:anchorId="2E15192C" wp14:editId="7A738552">
            <wp:extent cx="3951406" cy="1888176"/>
            <wp:effectExtent l="0" t="0" r="0" b="0"/>
            <wp:docPr id="725962924" name="Obrázok 725962924"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72F6B9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3F447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33357F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3C1549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AD662B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5D95289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4338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3DDFB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07C0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BA29A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1C025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5921587"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20509AA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F4AFF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410F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E99F6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95574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6641703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79F3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C7883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6268F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6273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3F1E07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13C982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1</w:t>
      </w:r>
    </w:p>
    <w:p w14:paraId="4CA6247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Všeobecné zmluvné podmienky</w:t>
      </w:r>
    </w:p>
    <w:p w14:paraId="1CD13B8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1E5652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6BB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3F5C2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BEEBF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DAC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BCC47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6DF1A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FCA1D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D99F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C60F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3F72D3" w14:textId="6009A0FC"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5"/>
          <w:footerReference w:type="default" r:id="rId16"/>
          <w:headerReference w:type="first" r:id="rId17"/>
          <w:footerReference w:type="first" r:id="rId1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7E2CE1">
        <w:rPr>
          <w:rFonts w:ascii="Arial Narrow" w:hAnsi="Arial Narrow" w:cs="Arial"/>
          <w:spacing w:val="6"/>
        </w:rPr>
        <w:t>7</w:t>
      </w:r>
      <w:r w:rsidRPr="00BA355D">
        <w:rPr>
          <w:rFonts w:ascii="Arial Narrow" w:hAnsi="Arial Narrow" w:cs="Arial"/>
          <w:spacing w:val="6"/>
        </w:rPr>
        <w:t>/2025</w:t>
      </w:r>
    </w:p>
    <w:p w14:paraId="36250303" w14:textId="77777777" w:rsidR="00A50A8B" w:rsidRPr="00BA355D" w:rsidRDefault="00A50A8B" w:rsidP="00A50A8B">
      <w:pPr>
        <w:jc w:val="both"/>
        <w:rPr>
          <w:rFonts w:ascii="Arial Narrow" w:hAnsi="Arial Narrow"/>
          <w:b/>
          <w:sz w:val="21"/>
          <w:szCs w:val="21"/>
          <w:lang w:eastAsia="en-US"/>
        </w:rPr>
      </w:pPr>
      <w:r w:rsidRPr="00BA355D">
        <w:rPr>
          <w:rFonts w:ascii="Arial Narrow" w:hAnsi="Arial Narrow"/>
          <w:b/>
          <w:sz w:val="21"/>
          <w:szCs w:val="21"/>
          <w:lang w:eastAsia="en-US"/>
        </w:rPr>
        <w:lastRenderedPageBreak/>
        <w:t>Všeobecné podmienky – Zmluvné podmienky FIDIC pre technologické zariadenie a projektovanie – realizáciu</w:t>
      </w:r>
    </w:p>
    <w:p w14:paraId="44F15565" w14:textId="77777777" w:rsidR="00A50A8B" w:rsidRPr="00BA355D" w:rsidRDefault="00A50A8B" w:rsidP="00A50A8B">
      <w:pPr>
        <w:jc w:val="both"/>
        <w:rPr>
          <w:rFonts w:ascii="Arial Narrow" w:hAnsi="Arial Narrow"/>
          <w:bCs/>
          <w:sz w:val="21"/>
          <w:szCs w:val="21"/>
          <w:lang w:eastAsia="en-US"/>
        </w:rPr>
      </w:pPr>
    </w:p>
    <w:p w14:paraId="7965CC38"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Zmluvné podmienky, ktorými sa riadi Zmluva o dielo uvedená v týchto súťažných podkladoch, pozostávajú zo „Všeobecných podmienok“, vrátane Prílohy „Všeobecné podmienky Dohody o riešení sporov“ a z „Osobitných podmienok“, ktoré predstavujú doplnky, úpravy a dodatky k Všeobecným podmienkam.</w:t>
      </w:r>
    </w:p>
    <w:p w14:paraId="515879F4" w14:textId="77777777" w:rsidR="00A50A8B" w:rsidRPr="00BA355D" w:rsidRDefault="00A50A8B" w:rsidP="00A50A8B">
      <w:pPr>
        <w:jc w:val="both"/>
        <w:rPr>
          <w:rFonts w:ascii="Arial Narrow" w:hAnsi="Arial Narrow"/>
          <w:bCs/>
          <w:sz w:val="21"/>
          <w:szCs w:val="21"/>
          <w:lang w:eastAsia="en-US"/>
        </w:rPr>
      </w:pPr>
    </w:p>
    <w:p w14:paraId="4A4B57FD"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nemenné, zostávajú v plnej platnosti v takom rozsahu, v akom nie sú upravené alebo doplnené Osobitnými podmienkami.</w:t>
      </w:r>
    </w:p>
    <w:p w14:paraId="477B504A" w14:textId="77777777" w:rsidR="00A50A8B" w:rsidRPr="00BA355D" w:rsidRDefault="00A50A8B" w:rsidP="00A50A8B">
      <w:pPr>
        <w:jc w:val="both"/>
        <w:rPr>
          <w:rFonts w:ascii="Arial Narrow" w:hAnsi="Arial Narrow"/>
          <w:bCs/>
          <w:sz w:val="21"/>
          <w:szCs w:val="21"/>
          <w:lang w:eastAsia="en-US"/>
        </w:rPr>
      </w:pPr>
    </w:p>
    <w:p w14:paraId="60C3F66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súčasťou:</w:t>
      </w:r>
    </w:p>
    <w:p w14:paraId="58CFDCBA"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39539E38" w14:textId="77777777" w:rsidR="00A50A8B" w:rsidRPr="00BA355D" w:rsidRDefault="00A50A8B" w:rsidP="00A50A8B">
      <w:pPr>
        <w:jc w:val="both"/>
        <w:rPr>
          <w:rFonts w:ascii="Arial Narrow" w:hAnsi="Arial Narrow"/>
          <w:bCs/>
          <w:sz w:val="21"/>
          <w:szCs w:val="21"/>
          <w:lang w:eastAsia="en-US"/>
        </w:rPr>
      </w:pPr>
    </w:p>
    <w:p w14:paraId="57E98B3B"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zmluvné podmienky je možné zakúpiť na adrese:</w:t>
      </w:r>
    </w:p>
    <w:p w14:paraId="358F3BD0" w14:textId="77777777" w:rsidR="00A50A8B" w:rsidRPr="00BA355D" w:rsidRDefault="00A50A8B" w:rsidP="00A50A8B">
      <w:pPr>
        <w:jc w:val="both"/>
        <w:rPr>
          <w:rFonts w:ascii="Arial Narrow" w:hAnsi="Arial Narrow"/>
          <w:bCs/>
          <w:sz w:val="21"/>
          <w:szCs w:val="21"/>
          <w:lang w:eastAsia="en-US"/>
        </w:rPr>
      </w:pPr>
    </w:p>
    <w:p w14:paraId="52F66B2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Slovenská asociácia konzultačných inžinierov – SACE</w:t>
      </w:r>
    </w:p>
    <w:p w14:paraId="527AD4F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Trnavská cesta 25</w:t>
      </w:r>
    </w:p>
    <w:p w14:paraId="4D4A1C3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831 03 Bratislava</w:t>
      </w:r>
    </w:p>
    <w:p w14:paraId="2F2870AC"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tel.: +421 2 50 234 510</w:t>
      </w:r>
    </w:p>
    <w:p w14:paraId="3D774D67"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 xml:space="preserve">e-mail: </w:t>
      </w:r>
      <w:hyperlink r:id="rId19" w:history="1">
        <w:r w:rsidRPr="00BA355D">
          <w:rPr>
            <w:rStyle w:val="Hypertextovprepojenie"/>
            <w:rFonts w:ascii="Arial Narrow" w:hAnsi="Arial Narrow"/>
            <w:bCs/>
            <w:color w:val="auto"/>
            <w:sz w:val="21"/>
            <w:szCs w:val="21"/>
            <w:lang w:eastAsia="en-US"/>
          </w:rPr>
          <w:t>tajomnik@sace.sk</w:t>
        </w:r>
      </w:hyperlink>
    </w:p>
    <w:p w14:paraId="24E136DF" w14:textId="77777777" w:rsidR="00A50A8B" w:rsidRPr="00BA355D" w:rsidRDefault="00A50A8B" w:rsidP="00A50A8B">
      <w:pPr>
        <w:jc w:val="both"/>
        <w:rPr>
          <w:rFonts w:ascii="Arial Narrow" w:hAnsi="Arial Narrow"/>
          <w:bCs/>
          <w:sz w:val="21"/>
          <w:szCs w:val="21"/>
          <w:lang w:eastAsia="en-US"/>
        </w:rPr>
      </w:pPr>
      <w:hyperlink r:id="rId20" w:history="1">
        <w:r w:rsidRPr="00BA355D">
          <w:rPr>
            <w:rStyle w:val="Hypertextovprepojenie"/>
            <w:rFonts w:ascii="Arial Narrow" w:hAnsi="Arial Narrow"/>
            <w:bCs/>
            <w:color w:val="auto"/>
            <w:sz w:val="21"/>
            <w:szCs w:val="21"/>
            <w:lang w:eastAsia="en-US"/>
          </w:rPr>
          <w:t>www.sace.sk</w:t>
        </w:r>
      </w:hyperlink>
    </w:p>
    <w:p w14:paraId="6F02C34E" w14:textId="77777777" w:rsidR="00A50A8B" w:rsidRPr="00BA355D" w:rsidRDefault="00A50A8B" w:rsidP="00A50A8B">
      <w:pPr>
        <w:jc w:val="both"/>
        <w:rPr>
          <w:rFonts w:ascii="Arial Narrow" w:hAnsi="Arial Narrow"/>
          <w:bCs/>
          <w:sz w:val="21"/>
          <w:szCs w:val="21"/>
          <w:lang w:eastAsia="en-US"/>
        </w:rPr>
      </w:pPr>
    </w:p>
    <w:p w14:paraId="580B6D50" w14:textId="77777777" w:rsidR="00A50A8B" w:rsidRPr="00BA355D" w:rsidRDefault="00A50A8B" w:rsidP="00A50A8B">
      <w:pPr>
        <w:jc w:val="both"/>
        <w:rPr>
          <w:rFonts w:ascii="Arial Narrow" w:hAnsi="Arial Narrow"/>
          <w:sz w:val="21"/>
          <w:szCs w:val="21"/>
          <w:lang w:eastAsia="en-US"/>
        </w:rPr>
      </w:pPr>
      <w:r w:rsidRPr="00BA355D">
        <w:rPr>
          <w:rFonts w:ascii="Arial Narrow" w:hAnsi="Arial Narrow"/>
          <w:sz w:val="21"/>
          <w:szCs w:val="21"/>
          <w:lang w:eastAsia="en-US"/>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BA355D">
        <w:rPr>
          <w:rFonts w:ascii="Arial Narrow" w:hAnsi="Arial Narrow"/>
          <w:sz w:val="21"/>
          <w:szCs w:val="21"/>
          <w:lang w:eastAsia="en-US"/>
        </w:rPr>
        <w:t>Conditions</w:t>
      </w:r>
      <w:proofErr w:type="spellEnd"/>
      <w:r w:rsidRPr="00BA355D">
        <w:rPr>
          <w:rFonts w:ascii="Arial Narrow" w:hAnsi="Arial Narrow"/>
          <w:sz w:val="21"/>
          <w:szCs w:val="21"/>
          <w:lang w:eastAsia="en-US"/>
        </w:rPr>
        <w:t xml:space="preserve"> of </w:t>
      </w:r>
      <w:proofErr w:type="spellStart"/>
      <w:r w:rsidRPr="00BA355D">
        <w:rPr>
          <w:rFonts w:ascii="Arial Narrow" w:hAnsi="Arial Narrow"/>
          <w:sz w:val="21"/>
          <w:szCs w:val="21"/>
          <w:lang w:eastAsia="en-US"/>
        </w:rPr>
        <w:t>Contract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for</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Plant</w:t>
      </w:r>
      <w:proofErr w:type="spellEnd"/>
      <w:r w:rsidRPr="00BA355D">
        <w:rPr>
          <w:rFonts w:ascii="Arial Narrow" w:hAnsi="Arial Narrow"/>
          <w:sz w:val="21"/>
          <w:szCs w:val="21"/>
          <w:lang w:eastAsia="en-US"/>
        </w:rPr>
        <w:t xml:space="preserve"> and Design-</w:t>
      </w:r>
      <w:proofErr w:type="spellStart"/>
      <w:r w:rsidRPr="00BA355D">
        <w:rPr>
          <w:rFonts w:ascii="Arial Narrow" w:hAnsi="Arial Narrow"/>
          <w:sz w:val="21"/>
          <w:szCs w:val="21"/>
          <w:lang w:eastAsia="en-US"/>
        </w:rPr>
        <w:t>Build</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First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Edition</w:t>
      </w:r>
      <w:proofErr w:type="spellEnd"/>
      <w:r w:rsidRPr="00BA355D">
        <w:rPr>
          <w:rFonts w:ascii="Arial Narrow" w:hAnsi="Arial Narrow"/>
          <w:sz w:val="21"/>
          <w:szCs w:val="21"/>
          <w:lang w:eastAsia="en-US"/>
        </w:rPr>
        <w:t xml:space="preserve"> 1999 („</w:t>
      </w:r>
      <w:proofErr w:type="spellStart"/>
      <w:r w:rsidRPr="00BA355D">
        <w:rPr>
          <w:rFonts w:ascii="Arial Narrow" w:hAnsi="Arial Narrow"/>
          <w:sz w:val="21"/>
          <w:szCs w:val="21"/>
          <w:lang w:eastAsia="en-US"/>
        </w:rPr>
        <w:t>yelow</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book</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published</w:t>
      </w:r>
      <w:proofErr w:type="spellEnd"/>
      <w:r w:rsidRPr="00BA355D">
        <w:rPr>
          <w:rFonts w:ascii="Arial Narrow" w:hAnsi="Arial Narrow"/>
          <w:sz w:val="21"/>
          <w:szCs w:val="21"/>
          <w:lang w:eastAsia="en-US"/>
        </w:rPr>
        <w:t xml:space="preserve"> by </w:t>
      </w:r>
      <w:proofErr w:type="spellStart"/>
      <w:r w:rsidRPr="00BA355D">
        <w:rPr>
          <w:rFonts w:ascii="Arial Narrow" w:hAnsi="Arial Narrow"/>
          <w:sz w:val="21"/>
          <w:szCs w:val="21"/>
          <w:lang w:eastAsia="en-US"/>
        </w:rPr>
        <w:t>the</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Fédération</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Internationale</w:t>
      </w:r>
      <w:proofErr w:type="spellEnd"/>
      <w:r w:rsidRPr="00BA355D">
        <w:rPr>
          <w:rFonts w:ascii="Arial Narrow" w:hAnsi="Arial Narrow"/>
          <w:sz w:val="21"/>
          <w:szCs w:val="21"/>
          <w:lang w:eastAsia="en-US"/>
        </w:rPr>
        <w:t xml:space="preserve"> des </w:t>
      </w:r>
      <w:proofErr w:type="spellStart"/>
      <w:r w:rsidRPr="00BA355D">
        <w:rPr>
          <w:rFonts w:ascii="Arial Narrow" w:hAnsi="Arial Narrow"/>
          <w:sz w:val="21"/>
          <w:szCs w:val="21"/>
          <w:lang w:eastAsia="en-US"/>
        </w:rPr>
        <w:t>Ingénieurs</w:t>
      </w:r>
      <w:proofErr w:type="spellEnd"/>
      <w:r w:rsidRPr="00BA355D">
        <w:rPr>
          <w:rFonts w:ascii="Arial Narrow" w:hAnsi="Arial Narrow"/>
          <w:sz w:val="21"/>
          <w:szCs w:val="21"/>
          <w:lang w:eastAsia="en-US"/>
        </w:rPr>
        <w:t>–</w:t>
      </w:r>
      <w:proofErr w:type="spellStart"/>
      <w:r w:rsidRPr="00BA355D">
        <w:rPr>
          <w:rFonts w:ascii="Arial Narrow" w:hAnsi="Arial Narrow"/>
          <w:sz w:val="21"/>
          <w:szCs w:val="21"/>
          <w:lang w:eastAsia="en-US"/>
        </w:rPr>
        <w:t>Conseils</w:t>
      </w:r>
      <w:proofErr w:type="spellEnd"/>
      <w:r w:rsidRPr="00BA355D">
        <w:rPr>
          <w:rFonts w:ascii="Arial Narrow" w:hAnsi="Arial Narrow"/>
          <w:sz w:val="21"/>
          <w:szCs w:val="21"/>
          <w:lang w:eastAsia="en-US"/>
        </w:rPr>
        <w:t xml:space="preserve"> (FIDIC)“ Slovenskou asociáciou konzultačných inžinierov – SACE v roku 2008.</w:t>
      </w:r>
    </w:p>
    <w:p w14:paraId="496D7825" w14:textId="77777777" w:rsidR="00A50A8B" w:rsidRPr="00BA355D" w:rsidRDefault="00A50A8B" w:rsidP="00A50A8B">
      <w:pPr>
        <w:jc w:val="both"/>
        <w:rPr>
          <w:rFonts w:ascii="Arial Narrow" w:hAnsi="Arial Narrow"/>
          <w:bCs/>
          <w:sz w:val="21"/>
          <w:szCs w:val="21"/>
          <w:lang w:eastAsia="en-US"/>
        </w:rPr>
      </w:pPr>
    </w:p>
    <w:p w14:paraId="07A6F45E"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Zhotoviteľ akceptuje podpisom Zmluvy, že ustanovenia Všeobecných podmienok pre túto Zmluvu sú mu známe a odkaz na verejne dostupné zdroje je pre neho dostatočný.</w:t>
      </w:r>
    </w:p>
    <w:p w14:paraId="2AF97438" w14:textId="77777777" w:rsidR="00A50A8B" w:rsidRPr="00BA355D" w:rsidRDefault="00A50A8B" w:rsidP="00A50A8B">
      <w:pPr>
        <w:jc w:val="both"/>
        <w:rPr>
          <w:rFonts w:ascii="Arial Narrow" w:hAnsi="Arial Narrow"/>
          <w:bCs/>
          <w:sz w:val="21"/>
          <w:szCs w:val="21"/>
          <w:lang w:eastAsia="en-US"/>
        </w:rPr>
      </w:pPr>
    </w:p>
    <w:p w14:paraId="3EEC596B" w14:textId="77777777" w:rsidR="00A50A8B" w:rsidRPr="00BA355D" w:rsidRDefault="00A50A8B" w:rsidP="00A50A8B">
      <w:pPr>
        <w:jc w:val="both"/>
        <w:rPr>
          <w:rFonts w:ascii="Arial Narrow" w:hAnsi="Arial Narrow"/>
          <w:b/>
          <w:bCs/>
          <w:sz w:val="21"/>
          <w:szCs w:val="21"/>
          <w:lang w:eastAsia="en-US"/>
        </w:rPr>
        <w:sectPr w:rsidR="00A50A8B" w:rsidRPr="00BA355D" w:rsidSect="00A50A8B">
          <w:headerReference w:type="default" r:id="rId21"/>
          <w:footerReference w:type="default" r:id="rId22"/>
          <w:headerReference w:type="first" r:id="rId23"/>
          <w:footerReference w:type="first" r:id="rId24"/>
          <w:pgSz w:w="11906" w:h="16838"/>
          <w:pgMar w:top="1440" w:right="1416" w:bottom="1440" w:left="1800" w:header="708" w:footer="708" w:gutter="0"/>
          <w:pgNumType w:start="1"/>
          <w:cols w:space="708"/>
          <w:titlePg/>
          <w:docGrid w:linePitch="360"/>
        </w:sectPr>
      </w:pPr>
    </w:p>
    <w:p w14:paraId="0C2F25E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lastRenderedPageBreak/>
        <w:drawing>
          <wp:inline distT="0" distB="0" distL="0" distR="0" wp14:anchorId="3CCEA0E9" wp14:editId="5DFFE9E0">
            <wp:extent cx="3951406" cy="1888176"/>
            <wp:effectExtent l="0" t="0" r="0" b="0"/>
            <wp:docPr id="423872792" name="Obrázok 42387279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07CCF1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5C36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AEF1E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A82CA7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69DFC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45F6B44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25A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6BA0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3A7F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A3627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83E92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19413B8"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58C56D8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07E5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0128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7DABF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B47E0"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57411C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F8599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93163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C8BDC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2689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6317A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8E1F4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2</w:t>
      </w:r>
    </w:p>
    <w:p w14:paraId="6253C66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Osobitné zmluvné podmienky</w:t>
      </w:r>
    </w:p>
    <w:p w14:paraId="42F054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ECA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5E333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E0343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406E1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C13B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1E1A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D8FBE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4558D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6EDE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63EB4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E46BF83" w14:textId="01D6EA10"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25"/>
          <w:footerReference w:type="default" r:id="rId26"/>
          <w:headerReference w:type="first" r:id="rId27"/>
          <w:footerReference w:type="first" r:id="rId2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612E95" w:rsidRPr="00BA355D">
        <w:rPr>
          <w:rFonts w:ascii="Arial Narrow" w:hAnsi="Arial Narrow" w:cs="Arial"/>
          <w:spacing w:val="6"/>
        </w:rPr>
        <w:t>7</w:t>
      </w:r>
      <w:r w:rsidRPr="00BA355D">
        <w:rPr>
          <w:rFonts w:ascii="Arial Narrow" w:hAnsi="Arial Narrow" w:cs="Arial"/>
          <w:spacing w:val="6"/>
        </w:rPr>
        <w:t>/2025</w:t>
      </w:r>
    </w:p>
    <w:p w14:paraId="2B2DFCED"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OSOBITNÉ PODMIENKY APLIKOVANÉ NA VŠEOBECNÉ PODMIENKY</w:t>
      </w:r>
    </w:p>
    <w:p w14:paraId="1E4CDF26" w14:textId="77777777" w:rsidR="00A50A8B" w:rsidRPr="00BA355D" w:rsidRDefault="00A50A8B" w:rsidP="00A50A8B">
      <w:pPr>
        <w:jc w:val="center"/>
        <w:rPr>
          <w:rFonts w:ascii="Arial Narrow" w:hAnsi="Arial Narrow"/>
          <w:b/>
          <w:sz w:val="21"/>
          <w:szCs w:val="21"/>
        </w:rPr>
      </w:pPr>
    </w:p>
    <w:p w14:paraId="0619807C" w14:textId="77777777" w:rsidR="00A50A8B" w:rsidRPr="00BA355D" w:rsidRDefault="00A50A8B" w:rsidP="00A50A8B">
      <w:pPr>
        <w:jc w:val="both"/>
        <w:rPr>
          <w:rFonts w:ascii="Arial Narrow" w:hAnsi="Arial Narrow"/>
          <w:bCs/>
          <w:sz w:val="21"/>
          <w:szCs w:val="21"/>
        </w:rPr>
      </w:pPr>
      <w:r w:rsidRPr="00BA355D">
        <w:rPr>
          <w:rFonts w:ascii="Arial Narrow" w:hAnsi="Arial Narrow"/>
          <w:bCs/>
          <w:sz w:val="21"/>
          <w:szCs w:val="21"/>
        </w:rPr>
        <w:t xml:space="preserve">Jednotlivé </w:t>
      </w:r>
      <w:proofErr w:type="spellStart"/>
      <w:r w:rsidRPr="00BA355D">
        <w:rPr>
          <w:rFonts w:ascii="Arial Narrow" w:hAnsi="Arial Narrow"/>
          <w:bCs/>
          <w:sz w:val="21"/>
          <w:szCs w:val="21"/>
        </w:rPr>
        <w:t>podčlánky</w:t>
      </w:r>
      <w:proofErr w:type="spellEnd"/>
      <w:r w:rsidRPr="00BA355D">
        <w:rPr>
          <w:rFonts w:ascii="Arial Narrow" w:hAnsi="Arial Narrow"/>
          <w:bCs/>
          <w:sz w:val="21"/>
          <w:szCs w:val="21"/>
        </w:rPr>
        <w:t xml:space="preserve"> Osobitných podmienok upravujú a dopĺňajú Všeobecné podmienky. Pre právny vzťah Strán budú spoločne platiť Všeobecné podmienky a tieto Osobitné podmienky. V prípade rozporu majú prednosť Osobitné podmienky pred Všeobecnými podmienkami.</w:t>
      </w:r>
    </w:p>
    <w:p w14:paraId="1B62DA0F" w14:textId="77777777" w:rsidR="00A50A8B" w:rsidRPr="00BA355D" w:rsidRDefault="00A50A8B" w:rsidP="00A50A8B">
      <w:pPr>
        <w:jc w:val="center"/>
        <w:rPr>
          <w:rFonts w:ascii="Arial Narrow" w:hAnsi="Arial Narrow"/>
          <w:b/>
          <w:sz w:val="21"/>
          <w:szCs w:val="21"/>
        </w:rPr>
      </w:pPr>
    </w:p>
    <w:tbl>
      <w:tblPr>
        <w:tblW w:w="95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670"/>
      </w:tblGrid>
      <w:tr w:rsidR="00BA355D" w:rsidRPr="00BA355D" w14:paraId="1DF725AB" w14:textId="77777777">
        <w:tc>
          <w:tcPr>
            <w:tcW w:w="1870" w:type="dxa"/>
          </w:tcPr>
          <w:p w14:paraId="3A54301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b/>
                <w:bCs/>
                <w:sz w:val="21"/>
                <w:szCs w:val="21"/>
              </w:rPr>
              <w:t xml:space="preserve">1 Všeobecné ustanovenia </w:t>
            </w:r>
          </w:p>
        </w:tc>
        <w:tc>
          <w:tcPr>
            <w:tcW w:w="7670" w:type="dxa"/>
          </w:tcPr>
          <w:p w14:paraId="4AC5B680"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p>
        </w:tc>
      </w:tr>
      <w:tr w:rsidR="00BA355D" w:rsidRPr="00BA355D" w14:paraId="6A400A67" w14:textId="77777777">
        <w:tc>
          <w:tcPr>
            <w:tcW w:w="1870" w:type="dxa"/>
          </w:tcPr>
          <w:p w14:paraId="2D6CCA71"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1.1</w:t>
            </w:r>
          </w:p>
          <w:p w14:paraId="419F292B"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Definície</w:t>
            </w:r>
          </w:p>
        </w:tc>
        <w:tc>
          <w:tcPr>
            <w:tcW w:w="7670" w:type="dxa"/>
          </w:tcPr>
          <w:p w14:paraId="11FB217A"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V Zmluvných podmienkach, ktoré zahŕňajú Osobitné podmienky a tieto Všeobecné podmienky nasledujúce slová a výrazy budú mať ďalej uvedený význam. Slová označujúce osoby alebo strany zahrňujú obchodné spoločnosti a iné právnické osoby, okrem prípadov, kedy kontext vyžaduje niečo iné.</w:t>
            </w:r>
          </w:p>
        </w:tc>
      </w:tr>
      <w:tr w:rsidR="00BA355D" w:rsidRPr="00BA355D" w14:paraId="11D284E1" w14:textId="77777777">
        <w:tc>
          <w:tcPr>
            <w:tcW w:w="1870" w:type="dxa"/>
          </w:tcPr>
          <w:p w14:paraId="35DBFD64"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1.1.1.5</w:t>
            </w:r>
          </w:p>
          <w:p w14:paraId="5394B55A"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Požiadavky Objednávateľa</w:t>
            </w:r>
          </w:p>
        </w:tc>
        <w:tc>
          <w:tcPr>
            <w:tcW w:w="7670" w:type="dxa"/>
          </w:tcPr>
          <w:p w14:paraId="0AFE173D"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1.1.1.5 sa zrušuje a nahrádza novým textom, ktorý znie nasledovne:</w:t>
            </w:r>
          </w:p>
          <w:p w14:paraId="50CE34F5"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Požiadavky Objednávateľa</w:t>
            </w:r>
            <w:r w:rsidRPr="00BA355D">
              <w:rPr>
                <w:rFonts w:ascii="Arial Narrow" w:hAnsi="Arial Narrow"/>
                <w:sz w:val="21"/>
                <w:szCs w:val="21"/>
              </w:rPr>
              <w:t>“ znamenajú dokumenty uvedené v Zväzku 3 a jeho prílohách Súťažných podkladov (Požiadavky Objednávateľa) a všetky ostatné dokumenty Zmluvy, ktoré špecifikujú Dielo po technickej a kvalitatívnej stránke a definujú požiadavky Objednávateľa na prípravu, realizáciu, kontrolu a prevzatie vykonaných prác.</w:t>
            </w:r>
          </w:p>
        </w:tc>
      </w:tr>
      <w:tr w:rsidR="00BA355D" w:rsidRPr="00BA355D" w14:paraId="334CAEF4" w14:textId="77777777">
        <w:tc>
          <w:tcPr>
            <w:tcW w:w="1870" w:type="dxa"/>
          </w:tcPr>
          <w:p w14:paraId="54407877"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1.1.1.11</w:t>
            </w:r>
          </w:p>
          <w:p w14:paraId="485A4712"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Zákon o verejnom obstarávaní</w:t>
            </w:r>
          </w:p>
        </w:tc>
        <w:tc>
          <w:tcPr>
            <w:tcW w:w="7670" w:type="dxa"/>
          </w:tcPr>
          <w:p w14:paraId="4A654F3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1.1.1.10 sa vkladá nový bod 1.1.1.11, ktorý znie:</w:t>
            </w:r>
          </w:p>
          <w:p w14:paraId="2B9CA40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verejnom obstarávaní</w:t>
            </w:r>
            <w:r w:rsidRPr="00BA355D">
              <w:rPr>
                <w:rFonts w:ascii="Arial Narrow" w:hAnsi="Arial Narrow"/>
                <w:sz w:val="21"/>
                <w:szCs w:val="21"/>
              </w:rPr>
              <w:t>“ znamená zákon č. 343/2015 Z. z. o verejnom obstarávaní a o zmene a doplnení niektorých zákonov v znení neskorších predpisov.</w:t>
            </w:r>
          </w:p>
        </w:tc>
      </w:tr>
      <w:tr w:rsidR="00BA355D" w:rsidRPr="00BA355D" w14:paraId="7E0AA6BE" w14:textId="77777777">
        <w:tc>
          <w:tcPr>
            <w:tcW w:w="1870" w:type="dxa"/>
          </w:tcPr>
          <w:p w14:paraId="1FE09265"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1.1.1.12</w:t>
            </w:r>
          </w:p>
          <w:p w14:paraId="055CF8AC"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Faktúra</w:t>
            </w:r>
          </w:p>
        </w:tc>
        <w:tc>
          <w:tcPr>
            <w:tcW w:w="7670" w:type="dxa"/>
          </w:tcPr>
          <w:p w14:paraId="5ABC990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1.1.1.11 sa vkladá nový bod 1.1.1.12, ktorý znie:</w:t>
            </w:r>
          </w:p>
          <w:p w14:paraId="10468FE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Faktúra</w:t>
            </w:r>
            <w:r w:rsidRPr="00BA355D">
              <w:rPr>
                <w:rFonts w:ascii="Arial Narrow" w:hAnsi="Arial Narrow"/>
                <w:sz w:val="21"/>
                <w:szCs w:val="21"/>
              </w:rPr>
              <w:t xml:space="preserve">“ </w:t>
            </w:r>
            <w:r w:rsidRPr="00BA355D">
              <w:rPr>
                <w:rFonts w:ascii="Arial Narrow" w:hAnsi="Arial Narrow" w:cs="Arial"/>
                <w:sz w:val="21"/>
                <w:szCs w:val="21"/>
              </w:rPr>
              <w:t>znamená doklad, ktorý musí spĺňať náležitosti účtovného dokladu v zmysle zákona č. 431/2002 Z. z. o účtovníctve v znení neskorších predpisov a daňového dokladu v zmysle zákona č. 222/2004 Z. z. o dani z pridanej hodnoty v znení neskorších predpisov.</w:t>
            </w:r>
          </w:p>
        </w:tc>
      </w:tr>
      <w:tr w:rsidR="00BA355D" w:rsidRPr="00BA355D" w14:paraId="621399A7" w14:textId="77777777">
        <w:trPr>
          <w:trHeight w:val="1267"/>
        </w:trPr>
        <w:tc>
          <w:tcPr>
            <w:tcW w:w="1870" w:type="dxa"/>
            <w:tcBorders>
              <w:top w:val="single" w:sz="4" w:space="0" w:color="auto"/>
              <w:left w:val="single" w:sz="4" w:space="0" w:color="auto"/>
              <w:bottom w:val="single" w:sz="4" w:space="0" w:color="auto"/>
              <w:right w:val="single" w:sz="4" w:space="0" w:color="auto"/>
            </w:tcBorders>
          </w:tcPr>
          <w:p w14:paraId="79ABB87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1.1.1.13</w:t>
            </w:r>
          </w:p>
          <w:p w14:paraId="4BD0875E"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sz w:val="21"/>
                <w:szCs w:val="21"/>
              </w:rPr>
              <w:t>Stavebný denník</w:t>
            </w:r>
          </w:p>
        </w:tc>
        <w:tc>
          <w:tcPr>
            <w:tcW w:w="7670" w:type="dxa"/>
            <w:tcBorders>
              <w:top w:val="single" w:sz="4" w:space="0" w:color="auto"/>
              <w:left w:val="single" w:sz="4" w:space="0" w:color="auto"/>
              <w:bottom w:val="single" w:sz="4" w:space="0" w:color="auto"/>
              <w:right w:val="single" w:sz="4" w:space="0" w:color="auto"/>
            </w:tcBorders>
          </w:tcPr>
          <w:p w14:paraId="19E60E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ktorý znie:</w:t>
            </w:r>
          </w:p>
          <w:p w14:paraId="29D16B71" w14:textId="24F7F952"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denník</w:t>
            </w:r>
            <w:r w:rsidRPr="00BA355D">
              <w:rPr>
                <w:rFonts w:ascii="Arial Narrow" w:hAnsi="Arial Narrow"/>
                <w:sz w:val="21"/>
                <w:szCs w:val="21"/>
              </w:rPr>
              <w:t>“ znamená dokument, ktorého náležitosti stanoví zákon č. 50/1976 Zb. o územnom plánovaní a stavebnom poriadku v znení neskorších predpisov a vykonávacie predpisy k nemu. Podmienky k vedeniu Stavebného denníka sú uvedené v Požiadavkách Objednávateľa (Zväzok 3 Časť 1 Súťažných podkladov).</w:t>
            </w:r>
          </w:p>
        </w:tc>
      </w:tr>
      <w:tr w:rsidR="00BA355D" w:rsidRPr="00BA355D" w14:paraId="5DEC2ADC" w14:textId="77777777">
        <w:tc>
          <w:tcPr>
            <w:tcW w:w="1870" w:type="dxa"/>
          </w:tcPr>
          <w:p w14:paraId="24FA801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1.1.1.14</w:t>
            </w:r>
          </w:p>
          <w:p w14:paraId="39101B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Obchodný zákonník</w:t>
            </w:r>
          </w:p>
        </w:tc>
        <w:tc>
          <w:tcPr>
            <w:tcW w:w="7670" w:type="dxa"/>
          </w:tcPr>
          <w:p w14:paraId="3A021C87"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ktorý znie:</w:t>
            </w:r>
          </w:p>
          <w:p w14:paraId="7E0D43BA" w14:textId="77777777" w:rsidR="00A50A8B" w:rsidRPr="00BA355D" w:rsidRDefault="00A50A8B">
            <w:pPr>
              <w:pStyle w:val="Bezriadkovania"/>
              <w:spacing w:before="120" w:after="120" w:line="276" w:lineRule="auto"/>
              <w:jc w:val="both"/>
              <w:rPr>
                <w:rFonts w:ascii="Arial Narrow" w:hAnsi="Arial Narrow"/>
                <w:iCs/>
                <w:sz w:val="21"/>
                <w:szCs w:val="21"/>
              </w:rPr>
            </w:pPr>
            <w:r w:rsidRPr="00BA355D">
              <w:rPr>
                <w:rFonts w:ascii="Arial Narrow" w:hAnsi="Arial Narrow"/>
                <w:iCs/>
                <w:sz w:val="21"/>
                <w:szCs w:val="21"/>
              </w:rPr>
              <w:t>“</w:t>
            </w:r>
            <w:r w:rsidRPr="00BA355D">
              <w:rPr>
                <w:rFonts w:ascii="Arial Narrow" w:hAnsi="Arial Narrow"/>
                <w:b/>
                <w:iCs/>
                <w:sz w:val="21"/>
                <w:szCs w:val="21"/>
              </w:rPr>
              <w:t>Obchodný zákonník</w:t>
            </w:r>
            <w:r w:rsidRPr="00BA355D">
              <w:rPr>
                <w:rFonts w:ascii="Arial Narrow" w:hAnsi="Arial Narrow"/>
                <w:iCs/>
                <w:sz w:val="21"/>
                <w:szCs w:val="21"/>
              </w:rPr>
              <w:t>“ znamená zákon č. 513/1991 Z. z. Obchodný zákonník v znení neskorších predpisov.</w:t>
            </w:r>
          </w:p>
        </w:tc>
      </w:tr>
      <w:tr w:rsidR="00BA355D" w:rsidRPr="00BA355D" w14:paraId="5254842F" w14:textId="77777777">
        <w:tc>
          <w:tcPr>
            <w:tcW w:w="1870" w:type="dxa"/>
          </w:tcPr>
          <w:p w14:paraId="4835102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1.1.1.15</w:t>
            </w:r>
          </w:p>
          <w:p w14:paraId="36B9F7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NFP</w:t>
            </w:r>
          </w:p>
        </w:tc>
        <w:tc>
          <w:tcPr>
            <w:tcW w:w="7670" w:type="dxa"/>
          </w:tcPr>
          <w:p w14:paraId="17612D3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ktorý znie:</w:t>
            </w:r>
          </w:p>
          <w:p w14:paraId="0610ECAE" w14:textId="2CDE2195"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b/>
                <w:bCs/>
                <w:sz w:val="21"/>
                <w:szCs w:val="21"/>
              </w:rPr>
              <w:t>„Zmluva o NFP“</w:t>
            </w:r>
            <w:r w:rsidRPr="00BA355D">
              <w:rPr>
                <w:rFonts w:ascii="Arial Narrow" w:hAnsi="Arial Narrow"/>
                <w:sz w:val="21"/>
                <w:szCs w:val="21"/>
              </w:rPr>
              <w:t xml:space="preserve"> znamená zmluvu o poskytnutí nenávratného finančného príspevku uzatvorenú podľa § 269 ods. 2 Obchodného zákonník</w:t>
            </w:r>
            <w:r w:rsidR="00F42CFA" w:rsidRPr="00BA355D">
              <w:rPr>
                <w:rFonts w:ascii="Arial Narrow" w:hAnsi="Arial Narrow"/>
                <w:sz w:val="21"/>
                <w:szCs w:val="21"/>
              </w:rPr>
              <w:t>a</w:t>
            </w:r>
            <w:r w:rsidRPr="00BA355D">
              <w:rPr>
                <w:rFonts w:ascii="Arial Narrow" w:hAnsi="Arial Narrow"/>
                <w:sz w:val="21"/>
                <w:szCs w:val="21"/>
              </w:rPr>
              <w:t>, podľa § 22 zákona č. 121/2022 Z. z. o príspevkoch z fondov Európskej únie a o zmene a doplnení niektorých zákonov v znení zákona č. 311/2023 a podľa § 20 ods. 2 zákona č. 523/2004 Z. z. o rozpočtových pravidlách verejnej správy a o zmene a doplnení niektorých zákonov v znení neskorších predpisov, ktorá upravuje vzájomné práva a povinnosti medzi Poskytovateľom NFP a Objednávateľom pri poskytnutí a použití NFP v rámci Programu Slovensko, ktorá je zverejnená v Centrálnom registri zmlúv.</w:t>
            </w:r>
          </w:p>
        </w:tc>
      </w:tr>
      <w:tr w:rsidR="00BA355D" w:rsidRPr="00BA355D" w14:paraId="512F6C12" w14:textId="77777777">
        <w:tc>
          <w:tcPr>
            <w:tcW w:w="1870" w:type="dxa"/>
          </w:tcPr>
          <w:p w14:paraId="0F5FE90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1.1.1.16</w:t>
            </w:r>
          </w:p>
          <w:p w14:paraId="6D7B5ED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registri partnerov verejného sektora</w:t>
            </w:r>
          </w:p>
        </w:tc>
        <w:tc>
          <w:tcPr>
            <w:tcW w:w="7670" w:type="dxa"/>
          </w:tcPr>
          <w:p w14:paraId="30F38D18"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1.1.16, ktorý znie:</w:t>
            </w:r>
          </w:p>
          <w:p w14:paraId="0A78A3C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registri partnerov verejného sektora</w:t>
            </w:r>
            <w:r w:rsidRPr="00BA355D">
              <w:rPr>
                <w:rFonts w:ascii="Arial Narrow" w:hAnsi="Arial Narrow"/>
                <w:sz w:val="21"/>
                <w:szCs w:val="21"/>
              </w:rPr>
              <w:t>“ je zákon č. 315/2016 Z. z. o registri partnerov verejného sektora a o zmene a doplnení niektorých zákonov v znení neskorších predpisov.</w:t>
            </w:r>
          </w:p>
        </w:tc>
      </w:tr>
      <w:tr w:rsidR="00BA355D" w:rsidRPr="00BA355D" w14:paraId="51DCE925" w14:textId="77777777">
        <w:tc>
          <w:tcPr>
            <w:tcW w:w="1870" w:type="dxa"/>
          </w:tcPr>
          <w:p w14:paraId="2351CE8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1.1.1.17</w:t>
            </w:r>
          </w:p>
          <w:p w14:paraId="146CB84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dráhach</w:t>
            </w:r>
          </w:p>
        </w:tc>
        <w:tc>
          <w:tcPr>
            <w:tcW w:w="7670" w:type="dxa"/>
          </w:tcPr>
          <w:p w14:paraId="29E76912"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1.1.17, ktorý znie:</w:t>
            </w:r>
          </w:p>
          <w:p w14:paraId="2DB69E1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dráhach</w:t>
            </w:r>
            <w:r w:rsidRPr="00BA355D">
              <w:rPr>
                <w:rFonts w:ascii="Arial Narrow" w:hAnsi="Arial Narrow"/>
                <w:sz w:val="21"/>
                <w:szCs w:val="21"/>
              </w:rPr>
              <w:t>“ znamená zákon č. 513/2009 Z. z. o dráhach a o zmene a doplnení niektorých zákonov v znení neskorších predpisov.</w:t>
            </w:r>
          </w:p>
        </w:tc>
      </w:tr>
      <w:tr w:rsidR="00BA355D" w:rsidRPr="00BA355D" w14:paraId="76594305" w14:textId="77777777">
        <w:tc>
          <w:tcPr>
            <w:tcW w:w="1870" w:type="dxa"/>
          </w:tcPr>
          <w:p w14:paraId="22E9212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1.1.1.18</w:t>
            </w:r>
          </w:p>
          <w:p w14:paraId="64A8F6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Stavebný zákon</w:t>
            </w:r>
          </w:p>
        </w:tc>
        <w:tc>
          <w:tcPr>
            <w:tcW w:w="7670" w:type="dxa"/>
          </w:tcPr>
          <w:p w14:paraId="4100F00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1.1.1.17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1.1.18, ktorý znie:</w:t>
            </w:r>
          </w:p>
          <w:p w14:paraId="5C063CD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zákon</w:t>
            </w:r>
            <w:r w:rsidRPr="00BA355D">
              <w:rPr>
                <w:rFonts w:ascii="Arial Narrow" w:hAnsi="Arial Narrow"/>
                <w:sz w:val="21"/>
                <w:szCs w:val="21"/>
              </w:rPr>
              <w:t>“ znamená zákon č. 50/1976 Zb. o územnom plánovaní a stavebnom poriadku (stavebný zákon) v znení neskorších predpisov.</w:t>
            </w:r>
          </w:p>
        </w:tc>
      </w:tr>
      <w:tr w:rsidR="00BA355D" w:rsidRPr="00BA355D" w14:paraId="3088BC9C" w14:textId="77777777">
        <w:tc>
          <w:tcPr>
            <w:tcW w:w="1870" w:type="dxa"/>
          </w:tcPr>
          <w:p w14:paraId="596D102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1.1.2.5</w:t>
            </w:r>
          </w:p>
          <w:p w14:paraId="48107876"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Zástupca</w:t>
            </w:r>
          </w:p>
          <w:p w14:paraId="3AEA22BB"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Zhotoviteľa</w:t>
            </w:r>
          </w:p>
        </w:tc>
        <w:tc>
          <w:tcPr>
            <w:tcW w:w="7670" w:type="dxa"/>
          </w:tcPr>
          <w:p w14:paraId="43432DE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celom texte Zmluvy sa pojem Predstaviteľ Zhotoviteľa nahrádza pojmom Zástupca Zhotoviteľa. Pôvodný text podčlánku 1.1.2.5 sa zrušuje a nahrádza sa nasledovným textom:</w:t>
            </w:r>
          </w:p>
          <w:p w14:paraId="0346070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Zástupca Zhotoviteľa“ </w:t>
            </w:r>
            <w:r w:rsidRPr="00BA355D">
              <w:rPr>
                <w:rFonts w:ascii="Arial Narrow" w:hAnsi="Arial Narrow"/>
                <w:sz w:val="21"/>
                <w:szCs w:val="21"/>
              </w:rPr>
              <w:t>znamená osobu splnomocnenú Zhotoviteľom v Zmluve alebo určenú podľa potreby Zhotoviteľom podľa podčlánku 4.3 (Zástupca Zhotoviteľa), ktorá koná v mene Zhotoviteľa. Zástupca Zhotoviteľa je Riaditeľ stavby menovaný Zhotoviteľom do Prílohy k ponuke a v jeho neprítomnosti Zástupca riaditeľa stavby (Hlavný stavbyvedúci) menovaný Zhotoviteľom do Prílohy k ponuke.</w:t>
            </w:r>
          </w:p>
        </w:tc>
      </w:tr>
      <w:tr w:rsidR="00BA355D" w:rsidRPr="00BA355D" w14:paraId="571F790C" w14:textId="77777777">
        <w:tc>
          <w:tcPr>
            <w:tcW w:w="1870" w:type="dxa"/>
          </w:tcPr>
          <w:p w14:paraId="08B88C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1.1.2.6</w:t>
            </w:r>
          </w:p>
          <w:p w14:paraId="2AF04E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Personál Objednávateľa</w:t>
            </w:r>
          </w:p>
        </w:tc>
        <w:tc>
          <w:tcPr>
            <w:tcW w:w="7670" w:type="dxa"/>
          </w:tcPr>
          <w:p w14:paraId="5FEF066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Celý text podčlánku 1.1.2.6 sa zrušuje a nahrádza sa nasledovným textom:</w:t>
            </w:r>
          </w:p>
          <w:p w14:paraId="6FD4F09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Personál Objednávateľa</w:t>
            </w:r>
            <w:r w:rsidRPr="00BA355D">
              <w:rPr>
                <w:rFonts w:ascii="Arial Narrow" w:hAnsi="Arial Narrow"/>
                <w:sz w:val="21"/>
                <w:szCs w:val="21"/>
              </w:rPr>
              <w:t>” znamená personál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w:t>
            </w:r>
          </w:p>
        </w:tc>
      </w:tr>
      <w:tr w:rsidR="00BA355D" w:rsidRPr="00BA355D" w14:paraId="7CA37FA6" w14:textId="77777777">
        <w:tc>
          <w:tcPr>
            <w:tcW w:w="1870" w:type="dxa"/>
          </w:tcPr>
          <w:p w14:paraId="6D739C3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1.1.2.8</w:t>
            </w:r>
          </w:p>
          <w:p w14:paraId="073E036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Subdodávateľ</w:t>
            </w:r>
          </w:p>
        </w:tc>
        <w:tc>
          <w:tcPr>
            <w:tcW w:w="7670" w:type="dxa"/>
          </w:tcPr>
          <w:p w14:paraId="7114D962"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 texte celej Zmluvy sa pojem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nahrádza pojmom Subdodávatelia.</w:t>
            </w:r>
          </w:p>
          <w:p w14:paraId="47E47E6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Pôvodný text podčlánku 1.1.2.8 sa odstraňuje a nahrádza sa nasledovným textom:</w:t>
            </w:r>
          </w:p>
          <w:p w14:paraId="23D34FA7" w14:textId="60BB2CB1"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Subdodávateľ</w:t>
            </w:r>
            <w:r w:rsidRPr="00BA355D">
              <w:rPr>
                <w:rFonts w:ascii="Arial Narrow" w:hAnsi="Arial Narrow"/>
                <w:sz w:val="21"/>
                <w:szCs w:val="21"/>
              </w:rPr>
              <w:t>” znamená každú fyzickú alebo každú právnickú osobu, ktorá na základe priameho zmluvného vzťahu so Zhotoviteľom realizuje pre Zhotoviteľa projektové práce (ak sú) alebo stavebné práce alebo realizuje dodávku a montáž Technologického zariadenia, ako aj právnych nástupcov všetkých týchto osôb. Kdekoľvek sa v Zmluve hovorí o Subdodávateľovi, má sa tým na</w:t>
            </w:r>
            <w:r w:rsidR="00C14D51" w:rsidRPr="00BA355D">
              <w:rPr>
                <w:rFonts w:ascii="Arial Narrow" w:hAnsi="Arial Narrow"/>
                <w:sz w:val="21"/>
                <w:szCs w:val="21"/>
              </w:rPr>
              <w:t xml:space="preserve"> </w:t>
            </w:r>
            <w:r w:rsidRPr="00BA355D">
              <w:rPr>
                <w:rFonts w:ascii="Arial Narrow" w:hAnsi="Arial Narrow"/>
                <w:sz w:val="21"/>
                <w:szCs w:val="21"/>
              </w:rPr>
              <w:t>mysli Subdodávateľ podľa tohto podčlánku.</w:t>
            </w:r>
          </w:p>
        </w:tc>
      </w:tr>
      <w:tr w:rsidR="00BA355D" w:rsidRPr="00BA355D" w14:paraId="36EC0A5A" w14:textId="77777777">
        <w:tc>
          <w:tcPr>
            <w:tcW w:w="1870" w:type="dxa"/>
          </w:tcPr>
          <w:p w14:paraId="2764F62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1.1.2.11</w:t>
            </w:r>
          </w:p>
          <w:p w14:paraId="6744BAF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Priamy Subdodávateľ</w:t>
            </w:r>
          </w:p>
        </w:tc>
        <w:tc>
          <w:tcPr>
            <w:tcW w:w="7670" w:type="dxa"/>
          </w:tcPr>
          <w:p w14:paraId="52C6874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1.1.2.10 sa vkladá nový </w:t>
            </w:r>
            <w:proofErr w:type="spellStart"/>
            <w:r w:rsidRPr="00BA355D">
              <w:rPr>
                <w:rFonts w:ascii="Arial Narrow" w:hAnsi="Arial Narrow"/>
                <w:sz w:val="21"/>
                <w:szCs w:val="21"/>
              </w:rPr>
              <w:t>počlánok</w:t>
            </w:r>
            <w:proofErr w:type="spellEnd"/>
            <w:r w:rsidRPr="00BA355D">
              <w:rPr>
                <w:rFonts w:ascii="Arial Narrow" w:hAnsi="Arial Narrow"/>
                <w:sz w:val="21"/>
                <w:szCs w:val="21"/>
              </w:rPr>
              <w:t xml:space="preserve"> 1.1.2.11, ktorý znie:</w:t>
            </w:r>
          </w:p>
          <w:p w14:paraId="254082F0"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Priamy Subdodávateľ</w:t>
            </w:r>
            <w:r w:rsidRPr="00BA355D">
              <w:rPr>
                <w:rFonts w:ascii="Arial Narrow" w:hAnsi="Arial Narrow"/>
                <w:sz w:val="21"/>
                <w:szCs w:val="21"/>
              </w:rPr>
              <w:t>“ je Subdodávateľ, ktorý 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tc>
      </w:tr>
      <w:tr w:rsidR="00BA355D" w:rsidRPr="00BA355D" w14:paraId="4824F454" w14:textId="77777777">
        <w:tc>
          <w:tcPr>
            <w:tcW w:w="1870" w:type="dxa"/>
          </w:tcPr>
          <w:p w14:paraId="1855FE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1.1.2.12</w:t>
            </w:r>
          </w:p>
          <w:p w14:paraId="360CA75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Dodávateľ Zhotoviteľa</w:t>
            </w:r>
          </w:p>
        </w:tc>
        <w:tc>
          <w:tcPr>
            <w:tcW w:w="7670" w:type="dxa"/>
          </w:tcPr>
          <w:p w14:paraId="1E7D18EA"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ktorý znie:</w:t>
            </w:r>
          </w:p>
          <w:p w14:paraId="40318E1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Dodávateľ Zhotoviteľa</w:t>
            </w:r>
            <w:r w:rsidRPr="00BA355D">
              <w:rPr>
                <w:rFonts w:ascii="Arial Narrow" w:hAnsi="Arial Narrow"/>
                <w:sz w:val="21"/>
                <w:szCs w:val="21"/>
              </w:rPr>
              <w:t>“ znamená fyzickú alebo právnickú osobu v priamom zmluvnom vzťahu so Zhotoviteľom, ktorú nie je možné subsumovať pod pojem Subdodávateľ alebo Priamy Subdodávateľ ako aj právnych nástupcov všetkých týchto osôb.</w:t>
            </w:r>
          </w:p>
        </w:tc>
      </w:tr>
      <w:tr w:rsidR="00BA355D" w:rsidRPr="00BA355D" w14:paraId="1E4554BB" w14:textId="77777777">
        <w:tc>
          <w:tcPr>
            <w:tcW w:w="1870" w:type="dxa"/>
          </w:tcPr>
          <w:p w14:paraId="4CBE0A8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1.1.2.13</w:t>
            </w:r>
          </w:p>
          <w:p w14:paraId="31A729A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Kľúčový odborník</w:t>
            </w:r>
          </w:p>
        </w:tc>
        <w:tc>
          <w:tcPr>
            <w:tcW w:w="7670" w:type="dxa"/>
          </w:tcPr>
          <w:p w14:paraId="74F687A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ktorý znie:</w:t>
            </w:r>
          </w:p>
          <w:p w14:paraId="30BEAED1" w14:textId="30F685AA"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Kľúčový odborník</w:t>
            </w:r>
            <w:r w:rsidRPr="00BA355D">
              <w:rPr>
                <w:rFonts w:ascii="Arial Narrow" w:hAnsi="Arial Narrow"/>
                <w:sz w:val="21"/>
                <w:szCs w:val="21"/>
              </w:rPr>
              <w:t>“ znamená každú osobu, ktorá je uvedená</w:t>
            </w:r>
            <w:ins w:id="58" w:author="Gereková Michaela, JUDr." w:date="2025-08-13T14:58:00Z" w16du:dateUtc="2025-08-13T12:58:00Z">
              <w:r w:rsidRPr="00BA355D">
                <w:rPr>
                  <w:rFonts w:ascii="Arial Narrow" w:hAnsi="Arial Narrow"/>
                  <w:sz w:val="21"/>
                  <w:szCs w:val="21"/>
                </w:rPr>
                <w:t xml:space="preserve"> </w:t>
              </w:r>
              <w:r w:rsidR="006C7651">
                <w:rPr>
                  <w:rFonts w:ascii="Arial Narrow" w:hAnsi="Arial Narrow"/>
                  <w:sz w:val="21"/>
                  <w:szCs w:val="21"/>
                </w:rPr>
                <w:t>v</w:t>
              </w:r>
            </w:ins>
            <w:r w:rsidRPr="00BA355D">
              <w:rPr>
                <w:rFonts w:ascii="Arial Narrow" w:hAnsi="Arial Narrow"/>
                <w:sz w:val="21"/>
                <w:szCs w:val="21"/>
              </w:rPr>
              <w:t xml:space="preserve"> Zväzku 3 Časť 1 Súťažných podkladov.</w:t>
            </w:r>
          </w:p>
        </w:tc>
      </w:tr>
      <w:tr w:rsidR="00BA355D" w:rsidRPr="00BA355D" w14:paraId="5919EDBC" w14:textId="77777777">
        <w:tc>
          <w:tcPr>
            <w:tcW w:w="1870" w:type="dxa"/>
          </w:tcPr>
          <w:p w14:paraId="64D0446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1.1.2.14</w:t>
            </w:r>
          </w:p>
          <w:p w14:paraId="24DC0A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Nekľúčový odborník</w:t>
            </w:r>
          </w:p>
        </w:tc>
        <w:tc>
          <w:tcPr>
            <w:tcW w:w="7670" w:type="dxa"/>
          </w:tcPr>
          <w:p w14:paraId="2896C126"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ktorý znie:</w:t>
            </w:r>
          </w:p>
          <w:p w14:paraId="3A7C9982" w14:textId="07AE71CC"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cs="Arial"/>
                <w:sz w:val="21"/>
                <w:szCs w:val="21"/>
              </w:rPr>
              <w:t>„</w:t>
            </w:r>
            <w:r w:rsidRPr="00BA355D">
              <w:rPr>
                <w:rFonts w:ascii="Arial Narrow" w:hAnsi="Arial Narrow" w:cs="Arial"/>
                <w:b/>
                <w:bCs/>
                <w:sz w:val="21"/>
                <w:szCs w:val="21"/>
              </w:rPr>
              <w:t>Nekľúčový odborník</w:t>
            </w:r>
            <w:r w:rsidRPr="00BA355D">
              <w:rPr>
                <w:rFonts w:ascii="Arial Narrow" w:hAnsi="Arial Narrow" w:cs="Arial"/>
                <w:sz w:val="21"/>
                <w:szCs w:val="21"/>
              </w:rPr>
              <w:t>“ znamená každú osobu, ktorá je uvedená v </w:t>
            </w:r>
            <w:r w:rsidRPr="00BA355D">
              <w:rPr>
                <w:rFonts w:ascii="Arial Narrow" w:hAnsi="Arial Narrow"/>
                <w:sz w:val="21"/>
                <w:szCs w:val="21"/>
              </w:rPr>
              <w:t>Zväzku 3 Časť 1 Súťažných podkladov</w:t>
            </w:r>
            <w:r w:rsidRPr="00BA355D">
              <w:rPr>
                <w:rFonts w:ascii="Arial Narrow" w:hAnsi="Arial Narrow" w:cs="Arial"/>
                <w:sz w:val="21"/>
                <w:szCs w:val="21"/>
              </w:rPr>
              <w:t>.</w:t>
            </w:r>
          </w:p>
        </w:tc>
      </w:tr>
      <w:tr w:rsidR="00BA355D" w:rsidRPr="00BA355D" w14:paraId="265EFF8C" w14:textId="77777777">
        <w:tc>
          <w:tcPr>
            <w:tcW w:w="1870" w:type="dxa"/>
          </w:tcPr>
          <w:p w14:paraId="52C2398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1.1.2.15</w:t>
            </w:r>
          </w:p>
          <w:p w14:paraId="002525D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Koordinátor bezpečnosti</w:t>
            </w:r>
          </w:p>
        </w:tc>
        <w:tc>
          <w:tcPr>
            <w:tcW w:w="7670" w:type="dxa"/>
          </w:tcPr>
          <w:p w14:paraId="2C2A6FD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1.1.2.15, ktorý znie:</w:t>
            </w:r>
          </w:p>
          <w:p w14:paraId="731276A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Koordinátor bezpečnosti</w:t>
            </w:r>
            <w:r w:rsidRPr="00BA355D">
              <w:rPr>
                <w:rFonts w:ascii="Arial Narrow" w:hAnsi="Arial Narrow"/>
                <w:sz w:val="21"/>
                <w:szCs w:val="21"/>
              </w:rPr>
              <w:t>“ je fyzická osoba poverená Zhotoviteľom, ktorá zabezpečuje kontrolu dodržiavania zásad bezpečnosti na stavenisku Zhotoviteľom stavby v súlade s Nariadením                   č. 396/2006 Z. z. o minimálnych bezpečnostných a zdravotných požiadavkách na stavenisko v znení neskorších predpisov.</w:t>
            </w:r>
          </w:p>
        </w:tc>
      </w:tr>
      <w:tr w:rsidR="00BA355D" w:rsidRPr="00BA355D" w14:paraId="76B45D62" w14:textId="77777777">
        <w:tc>
          <w:tcPr>
            <w:tcW w:w="1870" w:type="dxa"/>
          </w:tcPr>
          <w:p w14:paraId="257E62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1.1.3.2 </w:t>
            </w:r>
          </w:p>
          <w:p w14:paraId="7C9E03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Dátum začatia prác</w:t>
            </w:r>
          </w:p>
        </w:tc>
        <w:tc>
          <w:tcPr>
            <w:tcW w:w="7670" w:type="dxa"/>
          </w:tcPr>
          <w:p w14:paraId="5508DE08"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1.1.3.2. sa zrušuje a nahrádza novým textom, ktorý znie: </w:t>
            </w:r>
          </w:p>
          <w:p w14:paraId="503AB165"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Dátum začatia prác</w:t>
            </w:r>
            <w:r w:rsidRPr="00BA355D">
              <w:rPr>
                <w:rFonts w:ascii="Arial Narrow" w:hAnsi="Arial Narrow"/>
                <w:b/>
                <w:sz w:val="21"/>
                <w:szCs w:val="21"/>
              </w:rPr>
              <w:t>”</w:t>
            </w:r>
            <w:r w:rsidRPr="00BA355D">
              <w:rPr>
                <w:rFonts w:ascii="Arial Narrow" w:hAnsi="Arial Narrow"/>
                <w:sz w:val="21"/>
                <w:szCs w:val="21"/>
              </w:rPr>
              <w:t xml:space="preserve"> znamená dátum, ktorý oznámi Objednávateľ tak, ako uvádza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8.1.</w:t>
            </w:r>
          </w:p>
        </w:tc>
      </w:tr>
      <w:tr w:rsidR="00BA355D" w:rsidRPr="00BA355D" w14:paraId="2A05C01A" w14:textId="77777777">
        <w:tc>
          <w:tcPr>
            <w:tcW w:w="1870" w:type="dxa"/>
          </w:tcPr>
          <w:p w14:paraId="006F75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1.1.3.3</w:t>
            </w:r>
          </w:p>
          <w:p w14:paraId="4F074DC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Lehota výstavby</w:t>
            </w:r>
          </w:p>
          <w:p w14:paraId="663ED0DC" w14:textId="77777777" w:rsidR="00A50A8B" w:rsidRPr="00BA355D" w:rsidRDefault="00A50A8B">
            <w:pPr>
              <w:spacing w:before="120" w:after="120" w:line="276" w:lineRule="auto"/>
              <w:rPr>
                <w:rFonts w:ascii="Arial Narrow" w:hAnsi="Arial Narrow"/>
                <w:sz w:val="21"/>
                <w:szCs w:val="21"/>
              </w:rPr>
            </w:pPr>
          </w:p>
        </w:tc>
        <w:tc>
          <w:tcPr>
            <w:tcW w:w="7670" w:type="dxa"/>
          </w:tcPr>
          <w:p w14:paraId="12DF74D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1.1.3.3. sa zrušuje a nahrádza novým textom, ktorý znie: </w:t>
            </w:r>
          </w:p>
          <w:p w14:paraId="21934689"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Lehota výstavby</w:t>
            </w:r>
            <w:r w:rsidRPr="00BA355D">
              <w:rPr>
                <w:rFonts w:ascii="Arial Narrow" w:hAnsi="Arial Narrow"/>
                <w:sz w:val="21"/>
                <w:szCs w:val="21"/>
              </w:rPr>
              <w:t>" znamená Lehotu výstavby podľa podčlánku 8.2 (Lehota výstavby), tak ako je uvedená v Prílohe k ponuke (so všetkými predĺženiami podľa podčlánku 8.4 (Predĺženie Lehoty výstavby), ktorá je počítaná od Dátumu začatia prác.</w:t>
            </w:r>
          </w:p>
        </w:tc>
      </w:tr>
      <w:tr w:rsidR="00BA355D" w:rsidRPr="00BA355D" w14:paraId="4B0C6BAD" w14:textId="77777777">
        <w:tc>
          <w:tcPr>
            <w:tcW w:w="1870" w:type="dxa"/>
          </w:tcPr>
          <w:p w14:paraId="39A7601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1.1.3.5</w:t>
            </w:r>
          </w:p>
          <w:p w14:paraId="651F1AF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Preberací protokol</w:t>
            </w:r>
          </w:p>
        </w:tc>
        <w:tc>
          <w:tcPr>
            <w:tcW w:w="7670" w:type="dxa"/>
          </w:tcPr>
          <w:p w14:paraId="755B4FAC"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V podčlánku 1.1.3.5 sa text „podľa článku 10 (Preberanie Diela Objednávateľom)“ nahrádza textom „podľa podčlánku 10.1 (Preberanie Diela a Sekcií)“.</w:t>
            </w:r>
          </w:p>
        </w:tc>
      </w:tr>
      <w:tr w:rsidR="00BA355D" w:rsidRPr="00BA355D" w14:paraId="0432FD71" w14:textId="77777777">
        <w:tc>
          <w:tcPr>
            <w:tcW w:w="1870" w:type="dxa"/>
          </w:tcPr>
          <w:p w14:paraId="368B9E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1.1.3.10</w:t>
            </w:r>
          </w:p>
          <w:p w14:paraId="2557AE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Míľnik</w:t>
            </w:r>
          </w:p>
        </w:tc>
        <w:tc>
          <w:tcPr>
            <w:tcW w:w="7670" w:type="dxa"/>
          </w:tcPr>
          <w:p w14:paraId="2FCE861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1.1.3.9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ktorý znie:</w:t>
            </w:r>
          </w:p>
          <w:p w14:paraId="20FC2563" w14:textId="081B038B"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Míľnik</w:t>
            </w:r>
            <w:r w:rsidRPr="00BA355D">
              <w:rPr>
                <w:rFonts w:ascii="Arial Narrow" w:hAnsi="Arial Narrow"/>
                <w:sz w:val="21"/>
                <w:szCs w:val="21"/>
              </w:rPr>
              <w:t>“ znamená termín na splnenie časti Diela podľa podčlánku 4.28 VZP. Míľniky sú uvedené v Prílohe k ponuke a</w:t>
            </w:r>
            <w:r w:rsidR="005138CC" w:rsidRPr="00BA355D">
              <w:rPr>
                <w:rFonts w:ascii="Arial Narrow" w:hAnsi="Arial Narrow"/>
                <w:sz w:val="21"/>
                <w:szCs w:val="21"/>
              </w:rPr>
              <w:t> </w:t>
            </w:r>
            <w:r w:rsidRPr="00BA355D">
              <w:rPr>
                <w:rFonts w:ascii="Arial Narrow" w:hAnsi="Arial Narrow"/>
                <w:sz w:val="21"/>
                <w:szCs w:val="21"/>
              </w:rPr>
              <w:t>v</w:t>
            </w:r>
            <w:r w:rsidR="005138CC"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tc>
      </w:tr>
      <w:tr w:rsidR="00BA355D" w:rsidRPr="00BA355D" w14:paraId="643F3354" w14:textId="77777777">
        <w:tc>
          <w:tcPr>
            <w:tcW w:w="1870" w:type="dxa"/>
          </w:tcPr>
          <w:p w14:paraId="33318D8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1.1.3.11</w:t>
            </w:r>
          </w:p>
          <w:p w14:paraId="0F10283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Protokol o splnení Míľnika</w:t>
            </w:r>
          </w:p>
        </w:tc>
        <w:tc>
          <w:tcPr>
            <w:tcW w:w="7670" w:type="dxa"/>
          </w:tcPr>
          <w:p w14:paraId="79E3EFE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1.1.3.11 s názvom Protokol o splnení Míľnika, ktorý znie:</w:t>
            </w:r>
          </w:p>
          <w:p w14:paraId="3877E2B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sz w:val="21"/>
                <w:szCs w:val="21"/>
              </w:rPr>
              <w:t>Protokol o splnení Míľnika</w:t>
            </w:r>
            <w:r w:rsidRPr="00BA355D">
              <w:rPr>
                <w:rFonts w:ascii="Arial Narrow" w:hAnsi="Arial Narrow"/>
                <w:sz w:val="21"/>
                <w:szCs w:val="21"/>
              </w:rPr>
              <w:t>" je preberacím protokolom osvedčujúcim riadne vykonanie príslušnej časti Diela v rozsahu stanovenom príslušným Míľnikom.</w:t>
            </w:r>
          </w:p>
          <w:p w14:paraId="6A413F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Pre zamedzenie pochybností, Protokol o splnení Míľnika neznamená preberanie Diela, alebo jeho časti Objednávateľom podľa podčlánku 10.1 a 10.2 Zmluvy a nezbavuje Objednávateľa uplatniť akékoľvek práva z vád ohľadom prebratej časti Diela.</w:t>
            </w:r>
          </w:p>
        </w:tc>
      </w:tr>
      <w:tr w:rsidR="00BA355D" w:rsidRPr="00BA355D" w14:paraId="5A0DCD87" w14:textId="77777777">
        <w:tc>
          <w:tcPr>
            <w:tcW w:w="1870" w:type="dxa"/>
          </w:tcPr>
          <w:p w14:paraId="67A1067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1.1.3.12</w:t>
            </w:r>
          </w:p>
          <w:p w14:paraId="2782D59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Záručná doba</w:t>
            </w:r>
          </w:p>
        </w:tc>
        <w:tc>
          <w:tcPr>
            <w:tcW w:w="7670" w:type="dxa"/>
          </w:tcPr>
          <w:p w14:paraId="6149803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1.1.3.12, ktorý znie:</w:t>
            </w:r>
          </w:p>
          <w:p w14:paraId="5BC9715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Záručná doba</w:t>
            </w:r>
            <w:r w:rsidRPr="00BA355D">
              <w:rPr>
                <w:rFonts w:ascii="Arial Narrow" w:hAnsi="Arial Narrow"/>
                <w:sz w:val="21"/>
                <w:szCs w:val="21"/>
              </w:rPr>
              <w:t>“ má význam uvedený v podčlánku 11.12 Zmluvy.</w:t>
            </w:r>
          </w:p>
        </w:tc>
      </w:tr>
      <w:tr w:rsidR="00BA355D" w:rsidRPr="00BA355D" w14:paraId="0E2D7C26" w14:textId="77777777">
        <w:tc>
          <w:tcPr>
            <w:tcW w:w="1870" w:type="dxa"/>
          </w:tcPr>
          <w:p w14:paraId="5E92935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1.1.3.13</w:t>
            </w:r>
          </w:p>
          <w:p w14:paraId="382BBF5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Odborná obsluha</w:t>
            </w:r>
          </w:p>
        </w:tc>
        <w:tc>
          <w:tcPr>
            <w:tcW w:w="7670" w:type="dxa"/>
          </w:tcPr>
          <w:p w14:paraId="0157FF5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1.1.3.13, ktorý znie:</w:t>
            </w:r>
          </w:p>
          <w:p w14:paraId="27EB6FD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Odborná obsluha</w:t>
            </w:r>
            <w:r w:rsidRPr="00BA355D">
              <w:rPr>
                <w:rFonts w:ascii="Arial Narrow" w:hAnsi="Arial Narrow"/>
                <w:sz w:val="21"/>
                <w:szCs w:val="21"/>
              </w:rPr>
              <w:t xml:space="preserve">" znamená prevádzkovanie časti Diela Objednávateľom (treťou osobou - Dopravným podnikom Bratislava, </w:t>
            </w:r>
            <w:proofErr w:type="spellStart"/>
            <w:r w:rsidRPr="00BA355D">
              <w:rPr>
                <w:rFonts w:ascii="Arial Narrow" w:hAnsi="Arial Narrow"/>
                <w:sz w:val="21"/>
                <w:szCs w:val="21"/>
              </w:rPr>
              <w:t>a.s</w:t>
            </w:r>
            <w:proofErr w:type="spellEnd"/>
            <w:r w:rsidRPr="00BA355D">
              <w:rPr>
                <w:rFonts w:ascii="Arial Narrow" w:hAnsi="Arial Narrow"/>
                <w:sz w:val="21"/>
                <w:szCs w:val="21"/>
              </w:rPr>
              <w:t xml:space="preserve">.) za účelom vykonania bezpečnostno-technickej skúšky a </w:t>
            </w:r>
            <w:r w:rsidRPr="00BA355D">
              <w:rPr>
                <w:rFonts w:ascii="Arial Narrow" w:hAnsi="Arial Narrow"/>
                <w:sz w:val="21"/>
                <w:szCs w:val="21"/>
              </w:rPr>
              <w:lastRenderedPageBreak/>
              <w:t>podľa rozhodnutia o povolení predčasnej prevádzky, prípadne rozhodnutia o povolení dočasnej prevádzky, to všetko v súlade s príslušnými prevádzkovými predpismi.</w:t>
            </w:r>
          </w:p>
        </w:tc>
      </w:tr>
      <w:tr w:rsidR="00BA355D" w:rsidRPr="00BA355D" w14:paraId="6AB14662" w14:textId="77777777">
        <w:tc>
          <w:tcPr>
            <w:tcW w:w="1870" w:type="dxa"/>
          </w:tcPr>
          <w:p w14:paraId="020066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1.1.3.14</w:t>
            </w:r>
          </w:p>
          <w:p w14:paraId="64788AB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Skúšobná prevádzka</w:t>
            </w:r>
          </w:p>
        </w:tc>
        <w:tc>
          <w:tcPr>
            <w:tcW w:w="7670" w:type="dxa"/>
          </w:tcPr>
          <w:p w14:paraId="7F6F5C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1.1.3.14, ktorý znie:</w:t>
            </w:r>
          </w:p>
          <w:p w14:paraId="6E3E64E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Skúšobná prevádzka</w:t>
            </w:r>
            <w:r w:rsidRPr="00BA355D">
              <w:rPr>
                <w:rFonts w:ascii="Arial Narrow" w:hAnsi="Arial Narrow"/>
                <w:sz w:val="21"/>
                <w:szCs w:val="21"/>
              </w:rPr>
              <w:t>” znamená skúšobnú prevádzku stavby podľa § 10 Zákona o dráhach (ak je určená špeciálnym stavebným úradom) v spojení s príslušnými ustanoveniami Stavebného zákona (najmä § 84) pred vydaním kolaudačného rozhodnutia. Pre zamedzenie pochybností, skúšobnú prevádzku určí špeciálny stavebný úrad, ak nepostačuje vykonanie Bezpečnostno-technickej skúšky.</w:t>
            </w:r>
          </w:p>
        </w:tc>
      </w:tr>
      <w:tr w:rsidR="00BA355D" w:rsidRPr="00BA355D" w14:paraId="150E9162" w14:textId="77777777">
        <w:tc>
          <w:tcPr>
            <w:tcW w:w="1870" w:type="dxa"/>
          </w:tcPr>
          <w:p w14:paraId="2DE6096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1.1.3.15</w:t>
            </w:r>
          </w:p>
          <w:p w14:paraId="6D045CA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Bezpečnostno-technická skúška</w:t>
            </w:r>
          </w:p>
        </w:tc>
        <w:tc>
          <w:tcPr>
            <w:tcW w:w="7670" w:type="dxa"/>
          </w:tcPr>
          <w:p w14:paraId="5B64875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1.1.3.15, ktorý znie:</w:t>
            </w:r>
          </w:p>
          <w:p w14:paraId="3AA989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Bezpečnostno-technická skúška</w:t>
            </w:r>
            <w:r w:rsidRPr="00BA355D">
              <w:rPr>
                <w:rFonts w:ascii="Arial Narrow" w:hAnsi="Arial Narrow"/>
                <w:sz w:val="21"/>
                <w:szCs w:val="21"/>
              </w:rPr>
              <w:t>” znamená bezpečnostno-technickú skúšku stavby podľa § 9 Zákona o dráhach a § 3 Vyhlášky č. 350/2020 Ministerstva dopravy, pôšt a telekomunikácií Slovenskej republiky z 19. augusta 2010 o stavebnom a technickom poriadku dráh v znení neskorších predpisov.</w:t>
            </w:r>
          </w:p>
        </w:tc>
      </w:tr>
      <w:tr w:rsidR="00BA355D" w:rsidRPr="00BA355D" w14:paraId="779F9059" w14:textId="77777777">
        <w:tc>
          <w:tcPr>
            <w:tcW w:w="1870" w:type="dxa"/>
          </w:tcPr>
          <w:p w14:paraId="6AEC28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1.1.3.16</w:t>
            </w:r>
          </w:p>
          <w:p w14:paraId="00C9778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Doba pre uvedenie do prevádzky</w:t>
            </w:r>
          </w:p>
        </w:tc>
        <w:tc>
          <w:tcPr>
            <w:tcW w:w="7670" w:type="dxa"/>
          </w:tcPr>
          <w:p w14:paraId="4BFC4DBD"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1.1.3.16, ktorý znie:</w:t>
            </w:r>
          </w:p>
          <w:p w14:paraId="293F2C9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Doba pre uvedenie do prevádzky</w:t>
            </w:r>
            <w:r w:rsidRPr="00BA355D">
              <w:rPr>
                <w:rFonts w:ascii="Arial Narrow" w:hAnsi="Arial Narrow"/>
                <w:sz w:val="21"/>
                <w:szCs w:val="21"/>
              </w:rPr>
              <w:t>” je doba pre dokončenie Diela alebo časti Zhotoviteľom v rozsahu nevyhnutnom pre účely uvedenia Diela alebo časti do prevádzky za podmienok Stavebného zákona a Zákona o dráhach ako je stanovená v Prílohe k ponuke (s predĺženiami podľa podčlánku 8.3 Zmluvy).</w:t>
            </w:r>
          </w:p>
        </w:tc>
      </w:tr>
      <w:tr w:rsidR="00BA355D" w:rsidRPr="00BA355D" w14:paraId="72134D4E" w14:textId="77777777">
        <w:tc>
          <w:tcPr>
            <w:tcW w:w="1870" w:type="dxa"/>
          </w:tcPr>
          <w:p w14:paraId="3F7196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1.1.3.17</w:t>
            </w:r>
          </w:p>
          <w:p w14:paraId="039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Záručný servis</w:t>
            </w:r>
          </w:p>
        </w:tc>
        <w:tc>
          <w:tcPr>
            <w:tcW w:w="7670" w:type="dxa"/>
          </w:tcPr>
          <w:p w14:paraId="13472726"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1.1.3.17, ktorý znie</w:t>
            </w:r>
          </w:p>
          <w:p w14:paraId="2BB5A1F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Záručný servis“ </w:t>
            </w:r>
            <w:r w:rsidRPr="00BA355D">
              <w:rPr>
                <w:rFonts w:ascii="Arial Narrow" w:hAnsi="Arial Narrow"/>
                <w:sz w:val="21"/>
                <w:szCs w:val="21"/>
              </w:rPr>
              <w:t>má význam uvedený v podčlánku 11.14.</w:t>
            </w:r>
          </w:p>
        </w:tc>
      </w:tr>
      <w:tr w:rsidR="00BA355D" w:rsidRPr="00BA355D" w14:paraId="459E13EE" w14:textId="77777777">
        <w:tc>
          <w:tcPr>
            <w:tcW w:w="1870" w:type="dxa"/>
          </w:tcPr>
          <w:p w14:paraId="69899B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w:t>
            </w:r>
          </w:p>
          <w:p w14:paraId="5F233CE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Akceptovaná zmluvná hodnota</w:t>
            </w:r>
          </w:p>
        </w:tc>
        <w:tc>
          <w:tcPr>
            <w:tcW w:w="7670" w:type="dxa"/>
          </w:tcPr>
          <w:p w14:paraId="65E57C6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1.1.4.1 sa zrušuje a nahrádza novým textom, ktorý znie:</w:t>
            </w:r>
          </w:p>
          <w:p w14:paraId="2FE37F7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Akceptovaná zmluvná hodnota</w:t>
            </w:r>
            <w:r w:rsidRPr="00BA355D">
              <w:rPr>
                <w:rFonts w:ascii="Arial Narrow" w:hAnsi="Arial Narrow"/>
                <w:sz w:val="21"/>
                <w:szCs w:val="21"/>
              </w:rPr>
              <w:t>“ znamená „Navrhovanú zmluvnú cenu“ uvedenú v Ponuke tak, ako je akceptovaná a uvedená aj v bode 5 Zmluvy o dielo za vyprojektovanie, vyhotovenie a dokončenie Diela a odstránenie akýchkoľvek vád, či už v Lehote pre oznámenie vád alebo v Záručnej dobe.</w:t>
            </w:r>
          </w:p>
        </w:tc>
      </w:tr>
      <w:tr w:rsidR="00BA355D" w:rsidRPr="00BA355D" w14:paraId="4A84F3C5" w14:textId="77777777">
        <w:tc>
          <w:tcPr>
            <w:tcW w:w="1870" w:type="dxa"/>
          </w:tcPr>
          <w:p w14:paraId="5C6F7C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1.1.4.3</w:t>
            </w:r>
          </w:p>
          <w:p w14:paraId="3C095CE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Náklady</w:t>
            </w:r>
          </w:p>
        </w:tc>
        <w:tc>
          <w:tcPr>
            <w:tcW w:w="7670" w:type="dxa"/>
          </w:tcPr>
          <w:p w14:paraId="4E3DC82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1.1.4.3 sa zrušuje a nahrádza novým textom, ktorý znie:</w:t>
            </w:r>
          </w:p>
          <w:p w14:paraId="33358AB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Náklady</w:t>
            </w:r>
            <w:r w:rsidRPr="00BA355D">
              <w:rPr>
                <w:rFonts w:ascii="Arial Narrow" w:hAnsi="Arial Narrow"/>
                <w:sz w:val="21"/>
                <w:szCs w:val="21"/>
              </w:rPr>
              <w:t>“ znamenajú všetky skutočné výdavky, ktoré sú (alebo budú) účelne, hospodárne a efektívne vynaložené Zhotoviteľom, či už na Stavenisku alebo mimo neho, vrátane režijných nákladov, správnej réžie, nákladov na výrobné prostriedky, poplatkov, avšak nezahŕňajú zisk.</w:t>
            </w:r>
          </w:p>
          <w:p w14:paraId="2818626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Zhotoviteľ berie na vedomie, že Objednávateľ je povinný vynakladať finančné prostriedky NFP v súlade s princípmi transparentnosti, hospodárnosti, efektívnosti, účinnosti a účelnosti a preto bude zohľadňovať tieto princípy aj pri úhrade Nákladov a neuhradí tie Náklady, alebo ich časť, ktorá bude v rozpore s týmito princípmi.</w:t>
            </w:r>
          </w:p>
        </w:tc>
      </w:tr>
      <w:tr w:rsidR="00BA355D" w:rsidRPr="00BA355D" w14:paraId="6271CB86" w14:textId="77777777">
        <w:tc>
          <w:tcPr>
            <w:tcW w:w="1870" w:type="dxa"/>
          </w:tcPr>
          <w:p w14:paraId="6988B64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1.1.4.5</w:t>
            </w:r>
          </w:p>
          <w:p w14:paraId="3CC61A0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Záverečné vyúčtovanie</w:t>
            </w:r>
          </w:p>
        </w:tc>
        <w:tc>
          <w:tcPr>
            <w:tcW w:w="7670" w:type="dxa"/>
          </w:tcPr>
          <w:p w14:paraId="16E1AD5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Záverečné prehlásenie nahrádza pojmom Záverečné vyúčtovanie.</w:t>
            </w:r>
          </w:p>
          <w:p w14:paraId="6AC4269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1.1.4.5 sa zrušuje a nahrádza novým textom, ktorý znie nasledovne:</w:t>
            </w:r>
          </w:p>
          <w:p w14:paraId="020A5BD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Záverečné vyúčtovanie</w:t>
            </w:r>
            <w:r w:rsidRPr="00BA355D">
              <w:rPr>
                <w:rFonts w:ascii="Arial Narrow" w:hAnsi="Arial Narrow"/>
                <w:sz w:val="21"/>
                <w:szCs w:val="21"/>
              </w:rPr>
              <w:t>" znamená vyúčtovanie definované v podčlánku 14.11 (Žiadosť o záverečné platobné potvrdenie).</w:t>
            </w:r>
          </w:p>
        </w:tc>
      </w:tr>
      <w:tr w:rsidR="00BA355D" w:rsidRPr="00BA355D" w14:paraId="6C347E0B" w14:textId="77777777">
        <w:tc>
          <w:tcPr>
            <w:tcW w:w="1870" w:type="dxa"/>
          </w:tcPr>
          <w:p w14:paraId="4299C90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1.1.4.11</w:t>
            </w:r>
          </w:p>
          <w:p w14:paraId="20C1A0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Zádržné</w:t>
            </w:r>
          </w:p>
        </w:tc>
        <w:tc>
          <w:tcPr>
            <w:tcW w:w="7670" w:type="dxa"/>
          </w:tcPr>
          <w:p w14:paraId="3F384178" w14:textId="77777777" w:rsidR="00A50A8B" w:rsidRPr="00BA355D" w:rsidRDefault="00A50A8B">
            <w:pPr>
              <w:pStyle w:val="Bezriadkovania"/>
              <w:spacing w:before="120" w:after="120" w:line="276" w:lineRule="auto"/>
              <w:jc w:val="both"/>
              <w:rPr>
                <w:rFonts w:ascii="Arial Narrow" w:hAnsi="Arial Narrow"/>
                <w:sz w:val="21"/>
                <w:szCs w:val="21"/>
              </w:rPr>
            </w:pPr>
            <w:proofErr w:type="spellStart"/>
            <w:r w:rsidRPr="00BA355D">
              <w:rPr>
                <w:rFonts w:ascii="Arial Narrow" w:hAnsi="Arial Narrow"/>
                <w:sz w:val="21"/>
                <w:szCs w:val="21"/>
              </w:rPr>
              <w:lastRenderedPageBreak/>
              <w:t>Podčlánok</w:t>
            </w:r>
            <w:proofErr w:type="spellEnd"/>
            <w:r w:rsidRPr="00BA355D">
              <w:rPr>
                <w:rFonts w:ascii="Arial Narrow" w:hAnsi="Arial Narrow"/>
                <w:sz w:val="21"/>
                <w:szCs w:val="21"/>
              </w:rPr>
              <w:t xml:space="preserve"> 1.1.4.11 Zádržné sa neaplikuje.</w:t>
            </w:r>
          </w:p>
        </w:tc>
      </w:tr>
      <w:tr w:rsidR="00BA355D" w:rsidRPr="00BA355D" w14:paraId="4DCB7457" w14:textId="77777777">
        <w:tc>
          <w:tcPr>
            <w:tcW w:w="1870" w:type="dxa"/>
          </w:tcPr>
          <w:p w14:paraId="34D469F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1.1.4.12</w:t>
            </w:r>
          </w:p>
          <w:p w14:paraId="53F1762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Vyúčtovanie</w:t>
            </w:r>
          </w:p>
        </w:tc>
        <w:tc>
          <w:tcPr>
            <w:tcW w:w="7670" w:type="dxa"/>
          </w:tcPr>
          <w:p w14:paraId="714E9F1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Prehlásenie nahrádza pojmom Vyúčtovanie.</w:t>
            </w:r>
          </w:p>
          <w:p w14:paraId="7039346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1.1.4.12 sa zrušuje a nahrádza novým textom, ktorý znie nasledovne:</w:t>
            </w:r>
          </w:p>
          <w:p w14:paraId="5D9C3C8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Vyúčtovanie</w:t>
            </w:r>
            <w:r w:rsidRPr="00BA355D">
              <w:rPr>
                <w:rFonts w:ascii="Arial Narrow" w:hAnsi="Arial Narrow"/>
                <w:sz w:val="21"/>
                <w:szCs w:val="21"/>
              </w:rPr>
              <w:t>" znamená vyúčtovanie predložené Zhotoviteľom ako súčasť žiadosti o platobné potvrdenie podľa článku 14 (Zmluvná cena a platby).</w:t>
            </w:r>
          </w:p>
        </w:tc>
      </w:tr>
      <w:tr w:rsidR="00BA355D" w:rsidRPr="00BA355D" w14:paraId="2D12761C" w14:textId="77777777">
        <w:tc>
          <w:tcPr>
            <w:tcW w:w="1870" w:type="dxa"/>
          </w:tcPr>
          <w:p w14:paraId="113B11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1.1.5.5</w:t>
            </w:r>
          </w:p>
          <w:p w14:paraId="22120125" w14:textId="10F79B3A"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Technologické zariadenie</w:t>
            </w:r>
            <w:ins w:id="59" w:author="Markovič Michal, Ing." w:date="2025-08-13T15:36:00Z" w16du:dateUtc="2025-08-13T13:36:00Z">
              <w:r w:rsidR="00FA13BF">
                <w:rPr>
                  <w:rFonts w:ascii="Arial Narrow" w:hAnsi="Arial Narrow"/>
                  <w:sz w:val="21"/>
                  <w:szCs w:val="21"/>
                </w:rPr>
                <w:t xml:space="preserve"> </w:t>
              </w:r>
            </w:ins>
          </w:p>
        </w:tc>
        <w:tc>
          <w:tcPr>
            <w:tcW w:w="7670" w:type="dxa"/>
          </w:tcPr>
          <w:p w14:paraId="27C2BF0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1.1.5.5 sa zrušuje a nahrádza novým textom, ktorý znie nasledovne:</w:t>
            </w:r>
          </w:p>
          <w:p w14:paraId="75287B63" w14:textId="1A634A85"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
                <w:sz w:val="21"/>
                <w:szCs w:val="21"/>
              </w:rPr>
              <w:t>“Technologické zariadenie”</w:t>
            </w:r>
            <w:r w:rsidRPr="00BA355D">
              <w:rPr>
                <w:rFonts w:ascii="Arial Narrow" w:hAnsi="Arial Narrow"/>
                <w:sz w:val="21"/>
                <w:szCs w:val="21"/>
              </w:rPr>
              <w:t xml:space="preserve"> znamená zariadenie, stroje a iné hmotné položky vrátane hardvérových a softvérových systémov na monitorovanie, spracovanie informácií a prenos dát určené na vytvorenie alebo tvoriace súčasť Trvalého Diela.</w:t>
            </w:r>
          </w:p>
        </w:tc>
      </w:tr>
      <w:tr w:rsidR="00BA355D" w:rsidRPr="00BA355D" w14:paraId="547E0F5C" w14:textId="77777777">
        <w:tc>
          <w:tcPr>
            <w:tcW w:w="1870" w:type="dxa"/>
          </w:tcPr>
          <w:p w14:paraId="3849CE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1.1.5.9</w:t>
            </w:r>
          </w:p>
          <w:p w14:paraId="0281765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„Časť stavby“ “stavebný objekt“, „prevádzkový súbor”, „technologická časť“, „objekt“</w:t>
            </w:r>
          </w:p>
        </w:tc>
        <w:tc>
          <w:tcPr>
            <w:tcW w:w="7670" w:type="dxa"/>
          </w:tcPr>
          <w:p w14:paraId="3BA6487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1.1.5.9, ktorý znie:</w:t>
            </w:r>
          </w:p>
          <w:p w14:paraId="7536DB0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Časť stavby</w:t>
            </w:r>
            <w:r w:rsidRPr="00BA355D">
              <w:rPr>
                <w:rFonts w:ascii="Arial Narrow" w:hAnsi="Arial Narrow"/>
                <w:sz w:val="21"/>
                <w:szCs w:val="21"/>
              </w:rPr>
              <w:t>“, „</w:t>
            </w:r>
            <w:r w:rsidRPr="00BA355D">
              <w:rPr>
                <w:rFonts w:ascii="Arial Narrow" w:hAnsi="Arial Narrow"/>
                <w:b/>
                <w:bCs/>
                <w:sz w:val="21"/>
                <w:szCs w:val="21"/>
              </w:rPr>
              <w:t>stavebný objekt</w:t>
            </w:r>
            <w:r w:rsidRPr="00BA355D">
              <w:rPr>
                <w:rFonts w:ascii="Arial Narrow" w:hAnsi="Arial Narrow"/>
                <w:sz w:val="21"/>
                <w:szCs w:val="21"/>
              </w:rPr>
              <w:t>“, „</w:t>
            </w:r>
            <w:r w:rsidRPr="00BA355D">
              <w:rPr>
                <w:rFonts w:ascii="Arial Narrow" w:hAnsi="Arial Narrow"/>
                <w:b/>
                <w:bCs/>
                <w:sz w:val="21"/>
                <w:szCs w:val="21"/>
              </w:rPr>
              <w:t>prevádzkový súbor</w:t>
            </w:r>
            <w:r w:rsidRPr="00BA355D">
              <w:rPr>
                <w:rFonts w:ascii="Arial Narrow" w:hAnsi="Arial Narrow"/>
                <w:sz w:val="21"/>
                <w:szCs w:val="21"/>
              </w:rPr>
              <w:t>”, „</w:t>
            </w:r>
            <w:r w:rsidRPr="00BA355D">
              <w:rPr>
                <w:rFonts w:ascii="Arial Narrow" w:hAnsi="Arial Narrow"/>
                <w:b/>
                <w:bCs/>
                <w:sz w:val="21"/>
                <w:szCs w:val="21"/>
              </w:rPr>
              <w:t>technologická časť</w:t>
            </w:r>
            <w:r w:rsidRPr="00BA355D">
              <w:rPr>
                <w:rFonts w:ascii="Arial Narrow" w:hAnsi="Arial Narrow"/>
                <w:sz w:val="21"/>
                <w:szCs w:val="21"/>
              </w:rPr>
              <w:t>“, „</w:t>
            </w:r>
            <w:r w:rsidRPr="00BA355D">
              <w:rPr>
                <w:rFonts w:ascii="Arial Narrow" w:hAnsi="Arial Narrow"/>
                <w:b/>
                <w:bCs/>
                <w:sz w:val="21"/>
                <w:szCs w:val="21"/>
              </w:rPr>
              <w:t>objekt</w:t>
            </w:r>
            <w:r w:rsidRPr="00BA355D">
              <w:rPr>
                <w:rFonts w:ascii="Arial Narrow" w:hAnsi="Arial Narrow"/>
                <w:sz w:val="21"/>
                <w:szCs w:val="21"/>
              </w:rPr>
              <w:t>“. Kdekoľvek sa v Zmluve vyskytujú výrazy „časť stavby“, „stavebný objekt (SO)“ alebo „prevádzkový súbor (PS)“, „technologická časť“ alebo „objekt“ má sa za to, že tieto výrazy sú rovnocenné a majú byť interpretované rovnako ako výraz „časť Diela“.</w:t>
            </w:r>
          </w:p>
        </w:tc>
      </w:tr>
      <w:tr w:rsidR="00BA355D" w:rsidRPr="00BA355D" w14:paraId="1FE89AFF" w14:textId="77777777">
        <w:tc>
          <w:tcPr>
            <w:tcW w:w="1870" w:type="dxa"/>
          </w:tcPr>
          <w:p w14:paraId="032018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1.1.6.3</w:t>
            </w:r>
          </w:p>
          <w:p w14:paraId="015ED5E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Zariadenie Objednávateľa</w:t>
            </w:r>
          </w:p>
        </w:tc>
        <w:tc>
          <w:tcPr>
            <w:tcW w:w="7670" w:type="dxa"/>
          </w:tcPr>
          <w:p w14:paraId="2E3FBAF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podčlánku 1.1.6.3 sa dopĺňa nasledujúci text:</w:t>
            </w:r>
          </w:p>
          <w:p w14:paraId="5DF5206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Ak to bolo vopred oznámené Zhotoviteľovi, Zariadenie Objednávateľa môže zahŕňať zariadenie a predmety vo vlastníctve iných subjektov v Slovenskej republike a v užívaní Objednávateľa. Zmluvné strany vylučujú použitie </w:t>
            </w:r>
            <w:proofErr w:type="spellStart"/>
            <w:r w:rsidRPr="00BA355D">
              <w:rPr>
                <w:rFonts w:ascii="Arial Narrow" w:hAnsi="Arial Narrow"/>
                <w:sz w:val="21"/>
                <w:szCs w:val="21"/>
              </w:rPr>
              <w:t>ust</w:t>
            </w:r>
            <w:proofErr w:type="spellEnd"/>
            <w:r w:rsidRPr="00BA355D">
              <w:rPr>
                <w:rFonts w:ascii="Arial Narrow" w:hAnsi="Arial Narrow"/>
                <w:sz w:val="21"/>
                <w:szCs w:val="21"/>
              </w:rPr>
              <w:t>. § 539 zákona č. 513/1991 Zb. Obchodný zákonník v znení neskorších predpisov.</w:t>
            </w:r>
          </w:p>
        </w:tc>
      </w:tr>
      <w:tr w:rsidR="00BA355D" w:rsidRPr="00BA355D" w14:paraId="5E38CF03" w14:textId="77777777">
        <w:tc>
          <w:tcPr>
            <w:tcW w:w="1870" w:type="dxa"/>
          </w:tcPr>
          <w:p w14:paraId="398EF1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1.1.6.5</w:t>
            </w:r>
          </w:p>
          <w:p w14:paraId="3BDDD0D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w:t>
            </w:r>
          </w:p>
        </w:tc>
        <w:tc>
          <w:tcPr>
            <w:tcW w:w="7670" w:type="dxa"/>
          </w:tcPr>
          <w:p w14:paraId="47A1530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Celý text podčlánku 1.1.6.5 sa zrušuje a nahrádza nasledovným textom: </w:t>
            </w:r>
          </w:p>
          <w:p w14:paraId="12FBBA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Právne predpisy</w:t>
            </w:r>
            <w:r w:rsidRPr="00BA355D">
              <w:rPr>
                <w:rFonts w:ascii="Arial Narrow" w:hAnsi="Arial Narrow"/>
                <w:sz w:val="21"/>
                <w:szCs w:val="21"/>
              </w:rPr>
              <w:t>“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tc>
      </w:tr>
      <w:tr w:rsidR="00BA355D" w:rsidRPr="00BA355D" w14:paraId="16B1DC3C" w14:textId="77777777">
        <w:tc>
          <w:tcPr>
            <w:tcW w:w="1870" w:type="dxa"/>
          </w:tcPr>
          <w:p w14:paraId="446A8F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1.1.6.9.</w:t>
            </w:r>
          </w:p>
          <w:p w14:paraId="471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Zmena</w:t>
            </w:r>
          </w:p>
        </w:tc>
        <w:tc>
          <w:tcPr>
            <w:tcW w:w="7670" w:type="dxa"/>
          </w:tcPr>
          <w:p w14:paraId="18C76590"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textu podčlánku 1.1.6.9 sa dopĺňa nasledovný text:</w:t>
            </w:r>
          </w:p>
          <w:p w14:paraId="3490163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Zmena čísla účtu Zhotoviteľa, zmena zástupcu Objednávateľa, zmena zástupcu Zhotoviteľa sa uskutoční iba oficiálnou komunikáciou bez vyhotovenia dodatku k Zmluve.</w:t>
            </w:r>
          </w:p>
        </w:tc>
      </w:tr>
      <w:tr w:rsidR="00BA355D" w:rsidRPr="00BA355D" w14:paraId="73D370AC" w14:textId="77777777">
        <w:tc>
          <w:tcPr>
            <w:tcW w:w="1870" w:type="dxa"/>
          </w:tcPr>
          <w:p w14:paraId="405A94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1.1.6.10</w:t>
            </w:r>
          </w:p>
          <w:p w14:paraId="6E00073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122251A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1.1.6.10:</w:t>
            </w:r>
          </w:p>
          <w:p w14:paraId="49A2563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Konflikt záujmov</w:t>
            </w:r>
            <w:r w:rsidRPr="00BA355D">
              <w:rPr>
                <w:rFonts w:ascii="Arial Narrow" w:hAnsi="Arial Narrow"/>
                <w:sz w:val="21"/>
                <w:szCs w:val="21"/>
              </w:rPr>
              <w:t xml:space="preserve">“ má význam uvedený v podčlánku 1.16 (Konflikt záujmov).  </w:t>
            </w:r>
          </w:p>
        </w:tc>
      </w:tr>
      <w:tr w:rsidR="00BA355D" w:rsidRPr="00BA355D" w14:paraId="54188C6F" w14:textId="77777777">
        <w:tc>
          <w:tcPr>
            <w:tcW w:w="1870" w:type="dxa"/>
          </w:tcPr>
          <w:p w14:paraId="119662C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1.1.6.11</w:t>
            </w:r>
          </w:p>
          <w:p w14:paraId="5157721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22C0860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1.1.6.11:</w:t>
            </w:r>
          </w:p>
          <w:p w14:paraId="4EE220F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Zábezpeka na záručné opravy</w:t>
            </w:r>
            <w:r w:rsidRPr="00BA355D">
              <w:rPr>
                <w:rFonts w:ascii="Arial Narrow" w:hAnsi="Arial Narrow"/>
                <w:sz w:val="21"/>
                <w:szCs w:val="21"/>
              </w:rPr>
              <w:t>“ znamená zábezpeku podľa podčlánku 11.3.</w:t>
            </w:r>
          </w:p>
        </w:tc>
      </w:tr>
      <w:tr w:rsidR="00BA355D" w:rsidRPr="00BA355D" w14:paraId="3E9C17D3" w14:textId="77777777">
        <w:tc>
          <w:tcPr>
            <w:tcW w:w="1870" w:type="dxa"/>
          </w:tcPr>
          <w:p w14:paraId="4CD068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1.1.6.12</w:t>
            </w:r>
          </w:p>
          <w:p w14:paraId="723A394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Vada </w:t>
            </w:r>
          </w:p>
        </w:tc>
        <w:tc>
          <w:tcPr>
            <w:tcW w:w="7670" w:type="dxa"/>
          </w:tcPr>
          <w:p w14:paraId="3EB34C74"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1.1.6.12:</w:t>
            </w:r>
          </w:p>
          <w:p w14:paraId="7F88CFE2" w14:textId="042F00BC"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lastRenderedPageBreak/>
              <w:t>„</w:t>
            </w:r>
            <w:r w:rsidRPr="00BA355D">
              <w:rPr>
                <w:rFonts w:ascii="Arial Narrow" w:hAnsi="Arial Narrow"/>
                <w:b/>
                <w:bCs/>
                <w:sz w:val="21"/>
                <w:szCs w:val="21"/>
              </w:rPr>
              <w:t>Vada</w:t>
            </w:r>
            <w:r w:rsidRPr="00BA355D">
              <w:rPr>
                <w:rFonts w:ascii="Arial Narrow" w:hAnsi="Arial Narrow"/>
                <w:sz w:val="21"/>
                <w:szCs w:val="21"/>
              </w:rPr>
              <w:t>“ je všetko to, čím sa líši skutočné zhotovenie Diela/Sekcie od výsledku určeného Zmluvou. Na účely Zmluvy má Dielo/Sekcia vady aj v prípade, ak vyhotovenie Diela/Sekcie nezodpovedá účelu požadovanému v Zmluve (najmä Požiadavkám Objednávateľa) alebo ak nie je predmet Diela/Sekcie zhotovený v súlade so všeobecne záväznými Právnymi predpismi a technickými predpismi a technickými normami účinnými na území Slovenskej republiky, resp. ak použitie Diela/Sekcie nie je v súlade s účelom určeným v Zmluve.</w:t>
            </w:r>
          </w:p>
        </w:tc>
      </w:tr>
      <w:tr w:rsidR="00BA355D" w:rsidRPr="00BA355D" w14:paraId="2993ADD1" w14:textId="77777777">
        <w:tc>
          <w:tcPr>
            <w:tcW w:w="1870" w:type="dxa"/>
          </w:tcPr>
          <w:p w14:paraId="054AC3E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1.1.6.13</w:t>
            </w:r>
          </w:p>
          <w:p w14:paraId="204A755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Súťažné podklady</w:t>
            </w:r>
          </w:p>
        </w:tc>
        <w:tc>
          <w:tcPr>
            <w:tcW w:w="7670" w:type="dxa"/>
          </w:tcPr>
          <w:p w14:paraId="6384978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1.1.6.13:</w:t>
            </w:r>
          </w:p>
          <w:p w14:paraId="70B6A2E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Súťažné podklady</w:t>
            </w:r>
            <w:r w:rsidRPr="00BA355D">
              <w:rPr>
                <w:rFonts w:ascii="Arial Narrow" w:hAnsi="Arial Narrow"/>
                <w:sz w:val="21"/>
                <w:szCs w:val="21"/>
              </w:rPr>
              <w:t xml:space="preserve">” znamenajú súťažné podklady predmetu zákazky vrátane všetkých ich príloh. </w:t>
            </w:r>
          </w:p>
        </w:tc>
      </w:tr>
      <w:tr w:rsidR="00BA355D" w:rsidRPr="00BA355D" w14:paraId="34D37EB5" w14:textId="77777777">
        <w:tc>
          <w:tcPr>
            <w:tcW w:w="1870" w:type="dxa"/>
          </w:tcPr>
          <w:p w14:paraId="217FEC3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1.2</w:t>
            </w:r>
          </w:p>
          <w:p w14:paraId="4394CF4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Výklad</w:t>
            </w:r>
          </w:p>
        </w:tc>
        <w:tc>
          <w:tcPr>
            <w:tcW w:w="7670" w:type="dxa"/>
          </w:tcPr>
          <w:p w14:paraId="3EE152A1"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(d) podčlánku 1.2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(e) a (f), ktoré znejú nasledovne:</w:t>
            </w:r>
          </w:p>
          <w:p w14:paraId="652BB0EB"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(e) počítanie času sa riadi príslušnými ustanoveniami §122 zákona č. 40/1964 Zb. Občiansky zákonník v platnom znení;</w:t>
            </w:r>
          </w:p>
          <w:p w14:paraId="582F1DA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(f) v ustanoveniach obsahujúcich spojenie „primeraný zisk“ je primeraným ziskom maximálne 5% Nákladov.</w:t>
            </w:r>
          </w:p>
          <w:p w14:paraId="22929526"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Na koniec podčlánku sa dopĺňa nasledujúca veta:</w:t>
            </w:r>
          </w:p>
          <w:p w14:paraId="6C708CB9"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Slová na okraji stránok a ostatné titulky sa nebudú brať do úvahy pri interpretácii týchto Zmluvných podmienok.</w:t>
            </w:r>
          </w:p>
        </w:tc>
      </w:tr>
      <w:tr w:rsidR="00BA355D" w:rsidRPr="00BA355D" w14:paraId="2C4B3290" w14:textId="77777777">
        <w:tc>
          <w:tcPr>
            <w:tcW w:w="1870" w:type="dxa"/>
          </w:tcPr>
          <w:p w14:paraId="30B0B601"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1.3</w:t>
            </w:r>
          </w:p>
          <w:p w14:paraId="06430C7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Komunikácia</w:t>
            </w:r>
          </w:p>
        </w:tc>
        <w:tc>
          <w:tcPr>
            <w:tcW w:w="7670" w:type="dxa"/>
          </w:tcPr>
          <w:p w14:paraId="55414136"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Na koniec podčlánku 1.3 sa vkladá odsek, ktorý znie:</w:t>
            </w:r>
          </w:p>
          <w:p w14:paraId="436F9F9D"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bCs/>
                <w:iCs/>
                <w:sz w:val="21"/>
                <w:szCs w:val="21"/>
              </w:rPr>
              <w:t xml:space="preserve">Zhotoviteľ je povinný každú doručenú písomnosť týkajúcu sa Diela naskenovať a bez zbytočného odkladu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 xml:space="preserve">. Zhotoviteľ je taktiež povinný každú písomnosť určenú na odoslanie týkajúcu sa Diela pred jej odoslaním naskenovať a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w:t>
            </w:r>
          </w:p>
        </w:tc>
      </w:tr>
      <w:tr w:rsidR="00BA355D" w:rsidRPr="00BA355D" w14:paraId="3DCFE51E" w14:textId="77777777">
        <w:tc>
          <w:tcPr>
            <w:tcW w:w="1870" w:type="dxa"/>
          </w:tcPr>
          <w:p w14:paraId="5BDF80B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1.4</w:t>
            </w:r>
          </w:p>
          <w:p w14:paraId="28592A5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 a jazyk</w:t>
            </w:r>
          </w:p>
        </w:tc>
        <w:tc>
          <w:tcPr>
            <w:tcW w:w="7670" w:type="dxa"/>
          </w:tcPr>
          <w:p w14:paraId="7FB956B7" w14:textId="77777777" w:rsidR="00A50A8B" w:rsidRPr="00BA355D" w:rsidRDefault="00A50A8B">
            <w:pPr>
              <w:spacing w:before="120" w:after="120" w:line="276" w:lineRule="auto"/>
              <w:ind w:right="136"/>
              <w:rPr>
                <w:rFonts w:ascii="Arial Narrow" w:hAnsi="Arial Narrow"/>
                <w:bCs/>
                <w:iCs/>
                <w:sz w:val="21"/>
                <w:szCs w:val="21"/>
              </w:rPr>
            </w:pPr>
            <w:r w:rsidRPr="00BA355D">
              <w:rPr>
                <w:rFonts w:ascii="Arial Narrow" w:hAnsi="Arial Narrow"/>
                <w:bCs/>
                <w:iCs/>
                <w:sz w:val="21"/>
                <w:szCs w:val="21"/>
              </w:rPr>
              <w:t>Za prvým odsekom podčlánku 1.4 sa vkladá nasledovný text:</w:t>
            </w:r>
          </w:p>
          <w:p w14:paraId="04409CE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Cs/>
                <w:iCs/>
                <w:sz w:val="21"/>
                <w:szCs w:val="21"/>
              </w:rPr>
              <w:t>Bez toho, že by bolo dotknuté ktorékoľvek ustanovenie tejto Zmluvy, sa Strany dohodli, že použitie akéhokoľvek ustanovenia ktoréhokoľvek právneho predpisu Slovenskej republiky, ktoré nie je kogentné, je výslovne vylúčené v rozsahu, v ktorom by jeho použitie mohlo meniť (či už úplne alebo čiastočne) význam, interpretáciu alebo účel ktoréhokoľvek ustanovenia tejto Zmluvy.</w:t>
            </w:r>
          </w:p>
        </w:tc>
      </w:tr>
      <w:tr w:rsidR="00BA355D" w:rsidRPr="00BA355D" w14:paraId="017C1DFB" w14:textId="77777777">
        <w:tc>
          <w:tcPr>
            <w:tcW w:w="1870" w:type="dxa"/>
          </w:tcPr>
          <w:p w14:paraId="6B9587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1.5</w:t>
            </w:r>
          </w:p>
          <w:p w14:paraId="62730D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Poradie záväznosti dokumentov</w:t>
            </w:r>
          </w:p>
        </w:tc>
        <w:tc>
          <w:tcPr>
            <w:tcW w:w="7670" w:type="dxa"/>
          </w:tcPr>
          <w:p w14:paraId="72DD94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iCs/>
                <w:sz w:val="21"/>
                <w:szCs w:val="21"/>
                <w:lang w:eastAsia="sk-SK"/>
              </w:rPr>
              <w:t>Celý text podčlánku 1.5 sa zrušuje a nahrádza sa novým textom, ktorý znie nasledovne:</w:t>
            </w:r>
            <w:r w:rsidRPr="00BA355D">
              <w:rPr>
                <w:rFonts w:ascii="Arial Narrow" w:hAnsi="Arial Narrow"/>
                <w:sz w:val="21"/>
                <w:szCs w:val="21"/>
              </w:rPr>
              <w:t xml:space="preserve"> </w:t>
            </w:r>
          </w:p>
          <w:p w14:paraId="39A81D79"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Dokumenty tvoriace Zmluvu je treba chápať ako vzájomne sa vysvetľujúce. Pre účely interpretácie bude poradie záväznosti jednotlivých dokumentoch také, aké je uvedené v bode 2 Zmluvy o Dielo. </w:t>
            </w:r>
          </w:p>
          <w:p w14:paraId="017F73B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Zmluvy o Dielo.</w:t>
            </w:r>
          </w:p>
          <w:p w14:paraId="1186F545" w14:textId="77777777" w:rsidR="00A50A8B" w:rsidRPr="00BA355D" w:rsidRDefault="00A50A8B">
            <w:pPr>
              <w:spacing w:before="120" w:after="120" w:line="276" w:lineRule="auto"/>
              <w:ind w:right="137"/>
              <w:jc w:val="both"/>
              <w:rPr>
                <w:rFonts w:ascii="Arial Narrow" w:hAnsi="Arial Narrow"/>
                <w:iCs/>
                <w:sz w:val="21"/>
                <w:szCs w:val="21"/>
                <w:lang w:eastAsia="sk-SK"/>
              </w:rPr>
            </w:pPr>
            <w:r w:rsidRPr="00BA355D">
              <w:rPr>
                <w:rFonts w:ascii="Arial Narrow" w:hAnsi="Arial Narrow"/>
                <w:sz w:val="21"/>
                <w:szCs w:val="21"/>
              </w:rPr>
              <w:t xml:space="preserve">Vysvetlenia podľa § 43 </w:t>
            </w:r>
            <w:r w:rsidRPr="00BA355D">
              <w:rPr>
                <w:rFonts w:ascii="Arial Narrow" w:hAnsi="Arial Narrow" w:cs="Arial"/>
                <w:sz w:val="21"/>
                <w:szCs w:val="21"/>
              </w:rPr>
              <w:t>Zákona o verejnom obstarávaní</w:t>
            </w:r>
            <w:r w:rsidRPr="00BA355D">
              <w:rPr>
                <w:rFonts w:ascii="Arial Narrow" w:hAnsi="Arial Narrow"/>
                <w:sz w:val="21"/>
                <w:szCs w:val="21"/>
              </w:rPr>
              <w:t xml:space="preserve"> poskytnuté Objednávateľom, ktoré menia alebo dopĺňajú Súťažné podklady a ich prílohy majú v rozsahu zmien alebo doplnení prednosť pred znením Súťažných podkladov, pričom zároveň platí, že zdieľajú poradie záväznosti toho dokumentu, ktorého sa týkajú tak ako je stanovené v Zmluve o Dielo. Ak relevantné vysvetlenie, nie je fyzicky pripojené k Zmluve o Dielo, ale Zmluva o Dielo odkazuje na dokument, ktorý je predmetom vysvetlenia, má sa za to, že je súčasťou tejto Zmluvy o Dielo.</w:t>
            </w:r>
          </w:p>
        </w:tc>
      </w:tr>
      <w:tr w:rsidR="00BA355D" w:rsidRPr="00BA355D" w14:paraId="2414A508" w14:textId="77777777">
        <w:tc>
          <w:tcPr>
            <w:tcW w:w="1870" w:type="dxa"/>
          </w:tcPr>
          <w:p w14:paraId="1196D0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 xml:space="preserve">1.6 </w:t>
            </w:r>
          </w:p>
          <w:p w14:paraId="61D739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Dielo</w:t>
            </w:r>
          </w:p>
        </w:tc>
        <w:tc>
          <w:tcPr>
            <w:tcW w:w="7670" w:type="dxa"/>
          </w:tcPr>
          <w:p w14:paraId="18BCA8E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1.6 sa zrušuje a nahrádza sa novým textom, ktorý znie nasledovne:</w:t>
            </w:r>
          </w:p>
          <w:p w14:paraId="18A8F03A"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Strany uzavrú Zmluvu o Dielo v lehote viazanosti ponuky podľa § 46 Zákona o verejnom obstarávaní, nie však skôr ako v lehotách podľa § 56 Zákona o verejnom obstarávaní.</w:t>
            </w:r>
          </w:p>
        </w:tc>
      </w:tr>
      <w:tr w:rsidR="00BA355D" w:rsidRPr="00BA355D" w14:paraId="1C89CA1C" w14:textId="77777777">
        <w:tc>
          <w:tcPr>
            <w:tcW w:w="1870" w:type="dxa"/>
          </w:tcPr>
          <w:p w14:paraId="470BF41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1.7 </w:t>
            </w:r>
          </w:p>
          <w:p w14:paraId="309F8AB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Postúpenie zmluvy</w:t>
            </w:r>
          </w:p>
        </w:tc>
        <w:tc>
          <w:tcPr>
            <w:tcW w:w="7670" w:type="dxa"/>
          </w:tcPr>
          <w:p w14:paraId="739A6EF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1.7 sa zrušuje a nahrádza sa novým textom, ktorý znie nasledovne:</w:t>
            </w:r>
          </w:p>
          <w:p w14:paraId="069EFE2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že bez písomného súhlasu Objednávateľa nepostúpi svoje peňažné a nepeňažné pohľadávky, ktoré vzniknú z tejto Zmluvy iným tretím osobám. Postúpenie pohľadávky zo strany Zhotoviteľa tretej osobe bez súhlasu Objednávateľa je neplatné. V prípade porušenia tejto povinnosti je Zhotoviteľ povinný uhradiť Objednávateľovi zmluvnú pokutu vo výške 2 % z istiny pohľadávky. Uvedené sa neuplatní, ak osobitný právny predpis vzťahujúci sa na pohľadávku vyplývajúcu z takejto zmluvy vylučuje možnosť podmieniť postúpenie pohľadávky so súhlasom Objednávateľa ako dlžníka.</w:t>
            </w:r>
          </w:p>
        </w:tc>
      </w:tr>
      <w:tr w:rsidR="00BA355D" w:rsidRPr="00BA355D" w14:paraId="0A0DB1B4" w14:textId="77777777">
        <w:tc>
          <w:tcPr>
            <w:tcW w:w="1870" w:type="dxa"/>
          </w:tcPr>
          <w:p w14:paraId="6D1B4B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1.8 </w:t>
            </w:r>
          </w:p>
          <w:p w14:paraId="4B3695D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Starostlivosť o dokumentáciu a jej dodanie</w:t>
            </w:r>
          </w:p>
        </w:tc>
        <w:tc>
          <w:tcPr>
            <w:tcW w:w="7670" w:type="dxa"/>
          </w:tcPr>
          <w:p w14:paraId="08201C46"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1.8 sa zrušuje a nahrádza sa novým textom, ktorý znie nasledovne:</w:t>
            </w:r>
          </w:p>
          <w:p w14:paraId="52E96CD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Každý dokument z Dokumentácie Zhotoviteľa bude v jeho starostlivosti a opatere, pokiaľ a dokiaľ nie je prevzatý Objednávateľom. Pokiaľ sa neuvádza v Zmluve inak, Zhotoviteľ dodá Stavebnotechnickému dozoru šesť kópií každého dokumentu z Dokumentácie Zhotoviteľa.</w:t>
            </w:r>
          </w:p>
          <w:p w14:paraId="60024668" w14:textId="0F63B2E8"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naskenované a uložené v elektronickej podobe a v tlačenej forme k dispozícii na kontrolu Stavebnotechnickému dozoru, Objednávateľovi, kompetentným orgánom (napr. Štátny stavebný dohľad), ktoré sú oprávnené vykonávať štátny </w:t>
            </w:r>
            <w:r w:rsidR="006B203B" w:rsidRPr="00BA355D">
              <w:rPr>
                <w:rFonts w:ascii="Arial Narrow" w:hAnsi="Arial Narrow"/>
                <w:iCs/>
                <w:sz w:val="21"/>
                <w:szCs w:val="21"/>
                <w:lang w:eastAsia="sk-SK"/>
              </w:rPr>
              <w:t>s</w:t>
            </w:r>
            <w:r w:rsidRPr="00BA355D">
              <w:rPr>
                <w:rFonts w:ascii="Arial Narrow" w:hAnsi="Arial Narrow"/>
                <w:iCs/>
                <w:sz w:val="21"/>
                <w:szCs w:val="21"/>
                <w:lang w:eastAsia="sk-SK"/>
              </w:rPr>
              <w:t>tavebný dozor a iným orgánom, ktoré sú oprávnené vykonávať kontrolu Dokumentácie uskutočňovania Stavby. K dispozícii musí byť tiež stavebný denník vedený Zhotoviteľom, do ktorého môžu robiť zápisy osoby oprávnené v zmysle Stavebného zákona.</w:t>
            </w:r>
          </w:p>
          <w:p w14:paraId="5253E1B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bude uchovávať na Stavenisku jednu kópiu Zmluvy vrátane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publikácií uvedených v Požiadavkách Objednávateľa, Dokumentácie Zhotoviteľa a Zmien a ostatnej komunikácie vydanej v súlade so Zmluvou. Personál Objednávateľa bude mať právo prístupu ku všetkým týmto dokumentom v každom primeranom čase.</w:t>
            </w:r>
          </w:p>
          <w:p w14:paraId="7708075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Ak niektorá zo Strán zistí chybu alebo vadu technického charakteru v dokumente, ktorý bol vypracovaný na použitie pri realizácii Diela, táto Strana okamžite vydá oznámenie o takejto chybe alebo vade.</w:t>
            </w:r>
          </w:p>
        </w:tc>
      </w:tr>
      <w:tr w:rsidR="00BA355D" w:rsidRPr="00BA355D" w14:paraId="2FAE10D4" w14:textId="77777777">
        <w:tc>
          <w:tcPr>
            <w:tcW w:w="1870" w:type="dxa"/>
            <w:tcBorders>
              <w:top w:val="single" w:sz="4" w:space="0" w:color="auto"/>
              <w:left w:val="single" w:sz="4" w:space="0" w:color="auto"/>
              <w:bottom w:val="single" w:sz="4" w:space="0" w:color="auto"/>
              <w:right w:val="single" w:sz="4" w:space="0" w:color="auto"/>
            </w:tcBorders>
          </w:tcPr>
          <w:p w14:paraId="4A6702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1.10</w:t>
            </w:r>
          </w:p>
          <w:p w14:paraId="6CE57BC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Užívanie Dokumentácie Zhotoviteľa Objednávateľom</w:t>
            </w:r>
          </w:p>
        </w:tc>
        <w:tc>
          <w:tcPr>
            <w:tcW w:w="7670" w:type="dxa"/>
            <w:tcBorders>
              <w:top w:val="single" w:sz="4" w:space="0" w:color="auto"/>
              <w:left w:val="single" w:sz="4" w:space="0" w:color="auto"/>
              <w:bottom w:val="single" w:sz="4" w:space="0" w:color="auto"/>
              <w:right w:val="single" w:sz="4" w:space="0" w:color="auto"/>
            </w:tcBorders>
          </w:tcPr>
          <w:p w14:paraId="3ACB45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koniec podčlánku 1.10 sa vkladá nasledovný text:</w:t>
            </w:r>
          </w:p>
          <w:p w14:paraId="2325255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v súlade s Právnymi predpismi zabezpečiť a vysporiadať všetky výhradné práva</w:t>
            </w:r>
          </w:p>
          <w:p w14:paraId="6316731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(i) k užívaniu počítačových programov a akéhokoľvek duševného vlastníctva týkajúceho sa Dokumentácie Zhotoviteľa potrebných pre prevádzkovanie Diela Objednávateľom podľa </w:t>
            </w:r>
            <w:proofErr w:type="spellStart"/>
            <w:r w:rsidRPr="00BA355D">
              <w:rPr>
                <w:rFonts w:ascii="Arial Narrow" w:hAnsi="Arial Narrow"/>
                <w:iCs/>
                <w:sz w:val="21"/>
                <w:szCs w:val="21"/>
                <w:lang w:eastAsia="sk-SK"/>
              </w:rPr>
              <w:t>podčl</w:t>
            </w:r>
            <w:proofErr w:type="spellEnd"/>
            <w:r w:rsidRPr="00BA355D">
              <w:rPr>
                <w:rFonts w:ascii="Arial Narrow" w:hAnsi="Arial Narrow"/>
                <w:iCs/>
                <w:sz w:val="21"/>
                <w:szCs w:val="21"/>
                <w:lang w:eastAsia="sk-SK"/>
              </w:rPr>
              <w:t>. 10.1 Preberanie Diela a Sekcií alebo 10.2 Preberanie časti Diela do Odbornej obsluhy, a</w:t>
            </w:r>
          </w:p>
          <w:p w14:paraId="6C33FCA5" w14:textId="7ED325BA"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(ii) k predmetom práv duševného vlastníctva vzťahujúc</w:t>
            </w:r>
            <w:r w:rsidR="000A7224" w:rsidRPr="00BA355D">
              <w:rPr>
                <w:rFonts w:ascii="Arial Narrow" w:hAnsi="Arial Narrow"/>
                <w:iCs/>
                <w:sz w:val="21"/>
                <w:szCs w:val="21"/>
                <w:lang w:eastAsia="sk-SK"/>
              </w:rPr>
              <w:t>im</w:t>
            </w:r>
            <w:r w:rsidRPr="00BA355D">
              <w:rPr>
                <w:rFonts w:ascii="Arial Narrow" w:hAnsi="Arial Narrow"/>
                <w:iCs/>
                <w:sz w:val="21"/>
                <w:szCs w:val="21"/>
                <w:lang w:eastAsia="sk-SK"/>
              </w:rPr>
              <w:t xml:space="preserve"> sa k Dielu </w:t>
            </w:r>
          </w:p>
          <w:p w14:paraId="437E6300" w14:textId="77777777"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(spolu ďalej aj ako „</w:t>
            </w:r>
            <w:r w:rsidRPr="00BA355D">
              <w:rPr>
                <w:rFonts w:ascii="Arial Narrow" w:hAnsi="Arial Narrow"/>
                <w:b/>
                <w:bCs/>
                <w:iCs/>
                <w:sz w:val="21"/>
                <w:szCs w:val="21"/>
                <w:lang w:eastAsia="sk-SK"/>
              </w:rPr>
              <w:t>Riešenie</w:t>
            </w:r>
            <w:r w:rsidRPr="00BA355D">
              <w:rPr>
                <w:rFonts w:ascii="Arial Narrow" w:hAnsi="Arial Narrow"/>
                <w:iCs/>
                <w:sz w:val="21"/>
                <w:szCs w:val="21"/>
                <w:lang w:eastAsia="sk-SK"/>
              </w:rPr>
              <w:t xml:space="preserve">”) </w:t>
            </w:r>
          </w:p>
          <w:p w14:paraId="6F4A1630" w14:textId="7118122E"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lastRenderedPageBreak/>
              <w:t>takým spôsobom, že po prebratí bude Dielo môcť byť prevádzkované bez akýchkoľvek obmedzení a nárokov tretích osôb. Má sa za to, že licenčné poplatky a všetky ostatné náklady spojené s takýmto užívaním Riešenia, vrátane počítačových programov a duševného vlastníctva, sú zahrnuté v Akceptovanej zmluvnej hodnote.</w:t>
            </w:r>
          </w:p>
          <w:p w14:paraId="084231A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bude nositeľom majetkových práv k Dielu a udeľuje Objednávateľovi výhradnú licenciu v neobmedzenom rozsahu na použitie Riešenia, a to na všestranné použitie Riešenia bez časového obmedzenia.</w:t>
            </w:r>
          </w:p>
          <w:p w14:paraId="6E7814E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jedinou osobou oprávnenou užívať (licencia, udelenie sublicencie) Riešenie je Objednávateľ. Zhotoviteľ sa ďalej zaväzuje, že nebude sám Riešenie používať ani neumožní jeho používanie tretím osobám a neposkytne tretím osobám rovnaké alebo obdobné Riešenie. Ďalej sa Zhotoviteľ zaväzuje, že neprevedie práva udelené touto Zmluvou Zhotoviteľovi na tretiu osobu.</w:t>
            </w:r>
          </w:p>
          <w:p w14:paraId="0FC6F3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vyhlasuje, že mu patria všetky majetkové práva k Riešeniu, je oprávnený s nimi disponovať a uzavrieť túto Zmluvu. Zhotoviteľ tiež vyhlasuje, že vysporiadal všetky diela alebo výkony fyzických osôb - autorov, pôvodcov alebo nositeľov osobnostných práv k Riešeniu.</w:t>
            </w:r>
          </w:p>
          <w:p w14:paraId="5E75933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udeľuje Objednávateľovi súhlas na poskytnutie sublicencie na použitie Riešenia alebo jeho časti tretím osobám v rozsahu licencie udelenej Objednávateľovi.</w:t>
            </w:r>
          </w:p>
          <w:p w14:paraId="5F9D46B2"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požiadanie Objednávateľa je Zhotoviteľ povinný podpísať osobitnú zmluvu ohľadom duševného vlastníctva k Dielu.</w:t>
            </w:r>
          </w:p>
        </w:tc>
      </w:tr>
      <w:tr w:rsidR="00BA355D" w:rsidRPr="00BA355D" w14:paraId="45A5F361" w14:textId="77777777">
        <w:tc>
          <w:tcPr>
            <w:tcW w:w="1870" w:type="dxa"/>
            <w:tcBorders>
              <w:top w:val="single" w:sz="4" w:space="0" w:color="auto"/>
              <w:left w:val="single" w:sz="4" w:space="0" w:color="auto"/>
              <w:bottom w:val="single" w:sz="4" w:space="0" w:color="auto"/>
              <w:right w:val="single" w:sz="4" w:space="0" w:color="auto"/>
            </w:tcBorders>
          </w:tcPr>
          <w:p w14:paraId="43C859A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 xml:space="preserve">1.12 </w:t>
            </w:r>
          </w:p>
          <w:p w14:paraId="78241DD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Dôverné informácie a obchodné tajomstvo</w:t>
            </w:r>
          </w:p>
        </w:tc>
        <w:tc>
          <w:tcPr>
            <w:tcW w:w="7670" w:type="dxa"/>
            <w:tcBorders>
              <w:top w:val="single" w:sz="4" w:space="0" w:color="auto"/>
              <w:left w:val="single" w:sz="4" w:space="0" w:color="auto"/>
              <w:bottom w:val="single" w:sz="4" w:space="0" w:color="auto"/>
              <w:right w:val="single" w:sz="4" w:space="0" w:color="auto"/>
            </w:tcBorders>
          </w:tcPr>
          <w:p w14:paraId="1C9936C5"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Názov tohto podčlánku sa zrušuje a nahrádza sa názvom „Dôverné informácie a obchodné tajomstvo“.</w:t>
            </w:r>
          </w:p>
          <w:p w14:paraId="3CD6D4A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1.12 sa zrušuje a nahrádza novým textom, ktorý znie nasledovne:</w:t>
            </w:r>
          </w:p>
          <w:p w14:paraId="18A896C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poskytnúť všetky dôverné a iné informácie, ktoré môže Stavebný dozor odôvodnene požadovať na to, aby si overil, že Zhotoviteľ plní podmienky Zmluvy.</w:t>
            </w:r>
          </w:p>
          <w:p w14:paraId="16AE4703"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informácie o predmete Diela v žiadnom komerčnom, technickom periodiku alebo inej publikácii bez predchádzajúceho písomného súhlasu Objednávateľa.</w:t>
            </w:r>
          </w:p>
          <w:p w14:paraId="36E70054"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Zhotoviteľ nie je oprávnený akýmkoľvek spôsobom komunikovať s laickou ani odbornou verejnosťou, s médiami a tretími osobami o predmete Diela, toto právo si výlučne vyhradzuje Objednávateľ. </w:t>
            </w:r>
          </w:p>
          <w:p w14:paraId="57045FD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podmienky sú uvedené v Požiadavkách Objednávateľa a v Dokumentácii poskytnutej Objednávateľom.</w:t>
            </w:r>
          </w:p>
          <w:p w14:paraId="5DDEC12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prípade, ak Zhotoviteľ poruší túto svoju povinnosť vzniká Objednávateľovi nárok na zaplatenie zmluvnej pokuty vo výške 10 000,- EUR (slovom desaťtisíc eur) za každé porušenie tejto povinnosti. Zaplatenie zmluvnej pokuty nemá vplyv na plnenie tejto povinnosti Zhotoviteľa v súlade s týmto </w:t>
            </w:r>
            <w:proofErr w:type="spellStart"/>
            <w:r w:rsidRPr="00BA355D">
              <w:rPr>
                <w:rFonts w:ascii="Arial Narrow" w:hAnsi="Arial Narrow"/>
                <w:iCs/>
                <w:sz w:val="21"/>
                <w:szCs w:val="21"/>
                <w:lang w:eastAsia="sk-SK"/>
              </w:rPr>
              <w:t>podčlánkom</w:t>
            </w:r>
            <w:proofErr w:type="spellEnd"/>
            <w:r w:rsidRPr="00BA355D">
              <w:rPr>
                <w:rFonts w:ascii="Arial Narrow" w:hAnsi="Arial Narrow"/>
                <w:iCs/>
                <w:sz w:val="21"/>
                <w:szCs w:val="21"/>
                <w:lang w:eastAsia="sk-SK"/>
              </w:rPr>
              <w:t>. Objednávateľ je povinný uplatniť zmluvnú pokutu prostredníctvom podčlánku 2.5 a o zmluvnej pokute rozhodne v súlade s postupom podľa podčlánku 3.5 Stavebný dozor. Splatnosť zmluvnej pokuty rozhodnutie Stavebným dozorom je uvedená podčlánku 4.2 (b).“</w:t>
            </w:r>
          </w:p>
        </w:tc>
      </w:tr>
      <w:tr w:rsidR="00BA355D" w:rsidRPr="00BA355D" w14:paraId="4D2D280A" w14:textId="77777777">
        <w:tc>
          <w:tcPr>
            <w:tcW w:w="1870" w:type="dxa"/>
            <w:tcBorders>
              <w:top w:val="single" w:sz="4" w:space="0" w:color="auto"/>
              <w:left w:val="single" w:sz="4" w:space="0" w:color="auto"/>
              <w:bottom w:val="single" w:sz="4" w:space="0" w:color="auto"/>
              <w:right w:val="single" w:sz="4" w:space="0" w:color="auto"/>
            </w:tcBorders>
          </w:tcPr>
          <w:p w14:paraId="0A7698C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w:t>
            </w:r>
          </w:p>
          <w:p w14:paraId="02CF90D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Súlad s Právnymi predpismi</w:t>
            </w:r>
          </w:p>
        </w:tc>
        <w:tc>
          <w:tcPr>
            <w:tcW w:w="7670" w:type="dxa"/>
            <w:tcBorders>
              <w:top w:val="single" w:sz="4" w:space="0" w:color="auto"/>
              <w:left w:val="single" w:sz="4" w:space="0" w:color="auto"/>
              <w:bottom w:val="single" w:sz="4" w:space="0" w:color="auto"/>
              <w:right w:val="single" w:sz="4" w:space="0" w:color="auto"/>
            </w:tcBorders>
          </w:tcPr>
          <w:p w14:paraId="6FF34DD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lastRenderedPageBreak/>
              <w:t>Celý text v </w:t>
            </w:r>
            <w:proofErr w:type="spellStart"/>
            <w:r w:rsidRPr="00BA355D">
              <w:rPr>
                <w:rFonts w:ascii="Arial Narrow" w:hAnsi="Arial Narrow"/>
                <w:iCs/>
                <w:sz w:val="21"/>
                <w:szCs w:val="21"/>
                <w:lang w:eastAsia="sk-SK"/>
              </w:rPr>
              <w:t>pododseku</w:t>
            </w:r>
            <w:proofErr w:type="spellEnd"/>
            <w:r w:rsidRPr="00BA355D">
              <w:rPr>
                <w:rFonts w:ascii="Arial Narrow" w:hAnsi="Arial Narrow"/>
                <w:iCs/>
                <w:sz w:val="21"/>
                <w:szCs w:val="21"/>
                <w:lang w:eastAsia="sk-SK"/>
              </w:rPr>
              <w:t xml:space="preserve"> písmena (a) sa nahrádza nasledovným textom:</w:t>
            </w:r>
          </w:p>
          <w:p w14:paraId="63FDCF27" w14:textId="345D99A5"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w:t>
            </w:r>
            <w:r w:rsidRPr="00BA355D">
              <w:rPr>
                <w:rFonts w:ascii="Arial Narrow" w:hAnsi="Arial Narrow"/>
                <w:iCs/>
                <w:sz w:val="21"/>
                <w:szCs w:val="21"/>
                <w:lang w:eastAsia="sk-SK"/>
              </w:rPr>
              <w:tab/>
              <w:t xml:space="preserve">Požiadavky Objednávateľa (Zväzok 3 Časť 1 Súťažných podkladov) uvádzajú, ktoré povolenia/rozhodnutia/súhlasy zabezpečuje Objednávateľ, a ktoré povolenia/rozhodnutia/súhlasy </w:t>
            </w:r>
            <w:r w:rsidRPr="00BA355D">
              <w:rPr>
                <w:rFonts w:ascii="Arial Narrow" w:hAnsi="Arial Narrow"/>
                <w:iCs/>
                <w:sz w:val="21"/>
                <w:szCs w:val="21"/>
                <w:lang w:eastAsia="sk-SK"/>
              </w:rPr>
              <w:lastRenderedPageBreak/>
              <w:t>zabezpečuje Zhotoviteľ. Objednávateľ je povinný nahradiť škodu Zhotoviteľovi, ak by mu vznikla škoda v dôsledku toho, že Objednávateľ nezabezpečil príslušné povolenia/rozhodnutia/súhlasy; a</w:t>
            </w:r>
          </w:p>
          <w:p w14:paraId="1B00F5C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Na koniec odseku (b) sa vkladá nasledovný text:</w:t>
            </w:r>
          </w:p>
          <w:p w14:paraId="0EE232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 xml:space="preserve">Zhotoviteľ je povinný podľa Požiadaviek Objednávateľa zabezpečiť všetky povolenia, súhlasy a iné potrebné dokumenty, ktoré neboli súčasťou konania predchádzajúceho zverejneniu Súťažných podkladov, ale sú potrebné k realizácii prác na Diele. V procese prípravy Dokumentácie Zhotoviteľa a zabezpečenia ostatných dokumentov potrebných k vydaniu úradných schválení je Zhotoviteľ povinný dodržiavať všetky rozhodnutia, požiadavky a vyjadrenia príslušných úradov, pričom dokumentácia bude pripomienkovaná a schválená </w:t>
            </w:r>
            <w:r w:rsidRPr="00BA355D">
              <w:rPr>
                <w:rFonts w:ascii="Arial Narrow" w:hAnsi="Arial Narrow"/>
                <w:sz w:val="21"/>
                <w:szCs w:val="21"/>
              </w:rPr>
              <w:t>O</w:t>
            </w:r>
            <w:r w:rsidRPr="00BA355D">
              <w:rPr>
                <w:rFonts w:ascii="Arial Narrow" w:hAnsi="Arial Narrow"/>
                <w:sz w:val="21"/>
                <w:szCs w:val="21"/>
                <w:lang w:eastAsia="sk-SK"/>
              </w:rPr>
              <w:t>bjednávateľom.</w:t>
            </w:r>
          </w:p>
          <w:p w14:paraId="16B57CF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dokumentácie vyžadovanej Právnymi predpismi pre vydanie takého rozhodnutia/rozhodnutí.</w:t>
            </w:r>
          </w:p>
          <w:p w14:paraId="4B8772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na základe osobitného splnomocnenia Objednávateľa povinný zastupovať Objednávateľa ako stavebníka v kolaudačnom konaní a vykonať všetku inžiniersku činnosť, ktorá je nevyhnutná za účelom zabezpečenia právoplatného povolenia k skúšobnej prevádzke Diela, kolaudačného rozhodnutia k Dielu.</w:t>
            </w:r>
          </w:p>
          <w:p w14:paraId="262F85FD" w14:textId="055B3A4C"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rámci vyhotovenia a dokončenia Diela a odstránenia vád je </w:t>
            </w:r>
            <w:r w:rsidR="001D66B7" w:rsidRPr="00BA355D">
              <w:rPr>
                <w:rFonts w:ascii="Arial Narrow" w:hAnsi="Arial Narrow"/>
                <w:iCs/>
                <w:sz w:val="21"/>
                <w:szCs w:val="21"/>
                <w:lang w:eastAsia="sk-SK"/>
              </w:rPr>
              <w:t xml:space="preserve">Zhotoviteľ </w:t>
            </w:r>
            <w:r w:rsidRPr="00BA355D">
              <w:rPr>
                <w:rFonts w:ascii="Arial Narrow" w:hAnsi="Arial Narrow"/>
                <w:iCs/>
                <w:sz w:val="21"/>
                <w:szCs w:val="21"/>
                <w:lang w:eastAsia="sk-SK"/>
              </w:rPr>
              <w:t>povinný dodržiavať všetky rozhodnutia a vyjadrenia príslušných úradov na zabezpečenie Dokumentácie Zhotoviteľa a dokumentov potrebných k vydaniu všetkých úradných schválení.</w:t>
            </w:r>
          </w:p>
          <w:p w14:paraId="0833FAE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podrobnosti sú uvedené v Požiadavkách Objednávateľa a v Dokumentácii poskytnutej Objednávateľom.</w:t>
            </w:r>
          </w:p>
        </w:tc>
      </w:tr>
      <w:tr w:rsidR="00BA355D" w:rsidRPr="00BA355D" w14:paraId="29DC20ED" w14:textId="77777777">
        <w:tc>
          <w:tcPr>
            <w:tcW w:w="1870" w:type="dxa"/>
          </w:tcPr>
          <w:p w14:paraId="5865E35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1.14</w:t>
            </w:r>
          </w:p>
          <w:p w14:paraId="57CF8D6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Spoločná a nerozdielna zodpovednosť</w:t>
            </w:r>
          </w:p>
        </w:tc>
        <w:tc>
          <w:tcPr>
            <w:tcW w:w="7670" w:type="dxa"/>
          </w:tcPr>
          <w:p w14:paraId="507041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podčlánku 1.14 sa dopĺňa nasledovné:</w:t>
            </w:r>
          </w:p>
          <w:p w14:paraId="7D800007" w14:textId="77777777" w:rsidR="00A50A8B" w:rsidRPr="00BA355D" w:rsidRDefault="00A50A8B" w:rsidP="00A50A8B">
            <w:pPr>
              <w:pStyle w:val="Odsekzoznamu"/>
              <w:numPr>
                <w:ilvl w:val="0"/>
                <w:numId w:val="11"/>
              </w:numPr>
              <w:snapToGrid w:val="0"/>
              <w:spacing w:before="120" w:after="120" w:line="276" w:lineRule="auto"/>
              <w:ind w:left="45" w:right="-36" w:firstLine="0"/>
              <w:contextualSpacing w:val="0"/>
              <w:jc w:val="both"/>
              <w:rPr>
                <w:rFonts w:ascii="Arial Narrow" w:hAnsi="Arial Narrow"/>
                <w:sz w:val="21"/>
                <w:szCs w:val="21"/>
              </w:rPr>
            </w:pPr>
            <w:r w:rsidRPr="00BA355D">
              <w:rPr>
                <w:rFonts w:ascii="Arial Narrow" w:hAnsi="Arial Narrow"/>
                <w:sz w:val="21"/>
                <w:szCs w:val="21"/>
              </w:rPr>
              <w:t>Pre vylúčenie akýchkoľvek pochybností Objednávateľ je oprávnený požadovať splnenie akéhokoľvek záväzku vyplývajúceho z tejto od ktoréhokoľvek člena predmetného zoskupenia bez právnej subjektivity, bez ohľadu na rozsah a kvalitatívne vymedzenie jeho podielu na Diele a úpravu vzájomných práv a povinností účastníkov predmetného zoskupenia v zmluve o vytvorení predmetného zoskupenia, to isté platí aj v prípade úhrady peňažného záväzku zo strany Objednávateľa zoskupeniu, splnením jednému členovi zoskupenia dlh Objednávateľa zanikne, aj keby medzi členmi bola iná dohoda; a</w:t>
            </w:r>
          </w:p>
          <w:p w14:paraId="328E19B6"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za písm. c) sa vkladá nasledujúci text:</w:t>
            </w:r>
          </w:p>
          <w:p w14:paraId="107D16B0"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 xml:space="preserve">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a odstrániť nesúlad jeho konania so Zmluvou. </w:t>
            </w:r>
            <w:r w:rsidRPr="00BA355D">
              <w:rPr>
                <w:rFonts w:ascii="Arial Narrow" w:hAnsi="Arial Narrow"/>
                <w:sz w:val="21"/>
                <w:szCs w:val="21"/>
              </w:rPr>
              <w:lastRenderedPageBreak/>
              <w:t>Objednávateľ je povinný uplatniť zmluvnú pokutu prostredníctvom podčlánku 2.5 VZP a o zmluvnej pokute rozhodne v súlade s postupom podľa podčlánku 3.5 VZP Stavebný dozor. Splatnosť zmluvnej pokuty rozhodnutej Stavebným dozorom je uvedená v podčlánku 4.2 (b) VZP. Porušenie tejto povinnosti sa považuje za podstatné porušenie Zmluvy a Objednávateľ je oprávnený od Zmluvy odstúpiť.</w:t>
            </w:r>
          </w:p>
        </w:tc>
      </w:tr>
      <w:tr w:rsidR="00BA355D" w:rsidRPr="00BA355D" w14:paraId="0F5A1659" w14:textId="77777777">
        <w:tc>
          <w:tcPr>
            <w:tcW w:w="1870" w:type="dxa"/>
          </w:tcPr>
          <w:p w14:paraId="7CE7E66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lastRenderedPageBreak/>
              <w:t>1.15</w:t>
            </w:r>
          </w:p>
          <w:p w14:paraId="677F1A7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Povinnosti voči orgánom kontroly/auditu</w:t>
            </w:r>
          </w:p>
        </w:tc>
        <w:tc>
          <w:tcPr>
            <w:tcW w:w="7670" w:type="dxa"/>
          </w:tcPr>
          <w:p w14:paraId="12273C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Povinnosti voči orgánom kontroly/auditu, ktorý znie:</w:t>
            </w:r>
          </w:p>
          <w:p w14:paraId="064E51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w:t>
            </w:r>
          </w:p>
          <w:p w14:paraId="059E05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strpieť výkon kontroly/auditu súvisiaceho s dodávaným tovarom, službami a stavebnými prácami, a to oprávnenými osobami na výkon tejto kontroly/auditu zo strany poskytovateľa NFP, EÚ a orgánov kontroly/auditu ohľadom záznamov tykajúcich sa Zmluvy a kontroly Staveniska, prípadne iného miesta súvisiaceho s plnením tejto Zmluvy a je povinný poskytnúť im všetku potrebnú súčinnosť, a to kedykoľvek do uplynutia účinnosti Zmluvy o NFP;</w:t>
            </w:r>
          </w:p>
          <w:p w14:paraId="1A503B9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zabezpečiť štandardy vedenia účtovníctva minimálne v rozsahu Zmluvy o poskytnutí NFP;</w:t>
            </w:r>
          </w:p>
          <w:p w14:paraId="130A24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prijať primerané opatrenia na predchádzanie akémukoľvek nekalému konaniu, podvodu, korupcii alebo konfliktu záujmov v súvislosti s použitím finančných prostriedkov od Objednávateľa. Akékoľvek prípady je povinný bezodkladne oznámiť riadiacemu orgánu;</w:t>
            </w:r>
          </w:p>
          <w:p w14:paraId="071AF83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udeliť súhlas so zverejnením informácie o prijatí finančných prostriedkov zo zdrojov EÚ na webovej stránke riadiaceho orgánu pri zmluvách s hodnotou rovnajúcou sa alebo vyššou ako 15.000,- EUR, a to v rozsahu, obchodné meno, lokalita, suma, charakter a účel použitie finančných prostriedkov;</w:t>
            </w:r>
          </w:p>
          <w:p w14:paraId="30B21B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zabezpečiť plnenie týchto povinností na úrovni subdodávateľov.</w:t>
            </w:r>
          </w:p>
          <w:p w14:paraId="3BE305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berie na vedomie, že poskytovateľ NFP v zmysle Zmluvy o poskytnutí NFP nie je v žiadnej fáze realizácie tejto Zmluvy, ani počas jej prípravy a po jej splnení, zodpovedný za akékoľvek porušenia povinností Objednávateľa voči Zhotoviteľovi alebo akejkoľvek tretej strane mimo tejto Zmluvy podieľajúcej sa na jej plnení.</w:t>
            </w:r>
          </w:p>
        </w:tc>
      </w:tr>
      <w:tr w:rsidR="00BA355D" w:rsidRPr="00BA355D" w14:paraId="0766C07A" w14:textId="77777777">
        <w:tc>
          <w:tcPr>
            <w:tcW w:w="1870" w:type="dxa"/>
          </w:tcPr>
          <w:p w14:paraId="0E18196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w:t>
            </w:r>
          </w:p>
          <w:p w14:paraId="4D93E37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3D8AB5B5"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Konflikt záujmov, ktorý znie nasledovne:</w:t>
            </w:r>
          </w:p>
          <w:p w14:paraId="0D69BA4C"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Konflikt záujmov znamená situáciu definovanú v § 23 zákona o verejnom obstarávaní. Za osobné alebo obdobné vzťahy sa na účely § 23 ods. 2 zákona o verejnom obstarávaní považuje rodinná spriaznenosť, citová spriaznenosť, personálna spriaznenosť, politická spriaznenosť a ekonomický alebo akýkoľvek iný, napr. majetkový záujem zdieľaný medzi Zhotoviteľom a Stavebným dozorom a/alebo Objednávateľom.</w:t>
            </w:r>
          </w:p>
          <w:p w14:paraId="2C1CAB69"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62E89EA7"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ani osoby ním ovládané alebo ho ovládajúce nesmú vykonávať funkcie Stavebného dozoru.</w:t>
            </w:r>
          </w:p>
          <w:p w14:paraId="111B5FC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V prípade, ak Objednávateľ počas trvania Zmluvy zistí, že Zhotoviteľ poskytol nepravdivé, skreslené alebo neúplné informácie a/alebo, že Zhotoviteľ nevykonal potrebné opatrenia na zabránenie vzniku Konfliktu záujmov, vzniká Objednávateľovi nárok na zaplatenie zmluvnej pokuty vo výške 30.000,- EUR (slovom tridsať tisíc eur). Uplatnením zmluvnej pokuty podľa tohto podčlánku nie je dotknutý </w:t>
            </w:r>
            <w:r w:rsidRPr="00BA355D">
              <w:rPr>
                <w:rFonts w:ascii="Arial Narrow" w:hAnsi="Arial Narrow"/>
                <w:sz w:val="21"/>
                <w:szCs w:val="21"/>
              </w:rPr>
              <w:lastRenderedPageBreak/>
              <w:t>nárok Objednávateľa postupovať v zmysle podčlánku 15.2 (Odstúpenie od Zmluvy zo strany Objednávateľa). Porušenie povinnosti podľa prvej vety tohto odseku sa považuje za podstatné porušenie Zmluvy a Objednávateľ je oprávnený od Zmluvy odstúpiť.</w:t>
            </w:r>
          </w:p>
          <w:p w14:paraId="36FC4819" w14:textId="069F7AFA" w:rsidR="00A50A8B" w:rsidRPr="00BA355D" w:rsidRDefault="00A50A8B" w:rsidP="004D1295">
            <w:pPr>
              <w:spacing w:before="120" w:after="120" w:line="276" w:lineRule="auto"/>
              <w:jc w:val="both"/>
              <w:rPr>
                <w:b/>
                <w:bCs/>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7958D51" w14:textId="77777777">
        <w:trPr>
          <w:cantSplit/>
        </w:trPr>
        <w:tc>
          <w:tcPr>
            <w:tcW w:w="1870" w:type="dxa"/>
          </w:tcPr>
          <w:p w14:paraId="3AFC4821" w14:textId="77777777" w:rsidR="005917F7" w:rsidRPr="00BA355D" w:rsidRDefault="005917F7">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1.17</w:t>
            </w:r>
          </w:p>
          <w:p w14:paraId="5C19B920" w14:textId="416921FF" w:rsidR="005917F7" w:rsidRPr="00BA355D" w:rsidRDefault="005917F7">
            <w:pPr>
              <w:spacing w:before="120" w:after="120" w:line="276" w:lineRule="auto"/>
              <w:ind w:right="141"/>
              <w:rPr>
                <w:rFonts w:ascii="Arial Narrow" w:hAnsi="Arial Narrow"/>
                <w:b/>
                <w:bCs/>
                <w:sz w:val="21"/>
                <w:szCs w:val="21"/>
              </w:rPr>
            </w:pPr>
            <w:r w:rsidRPr="00BA355D">
              <w:rPr>
                <w:rFonts w:ascii="Arial Narrow" w:hAnsi="Arial Narrow"/>
                <w:sz w:val="21"/>
                <w:szCs w:val="21"/>
              </w:rPr>
              <w:t>Ochrana osobných údajov</w:t>
            </w:r>
          </w:p>
        </w:tc>
        <w:tc>
          <w:tcPr>
            <w:tcW w:w="7670" w:type="dxa"/>
          </w:tcPr>
          <w:p w14:paraId="0FB32F27" w14:textId="69D88E25" w:rsidR="005917F7" w:rsidRPr="00BA355D" w:rsidRDefault="005917F7" w:rsidP="005917F7">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1.17 Ochrana osobných údajov, ktorý znie nasledovne:</w:t>
            </w:r>
          </w:p>
          <w:p w14:paraId="19970102" w14:textId="77777777" w:rsidR="00681CB9"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Zmluvné strany sa zaväzujú pri plnení tejto zmluvy dodržiavať právne predpisy o ochrane osobných údajov, najmä nariadenie </w:t>
            </w:r>
            <w:r w:rsidR="00D76965" w:rsidRPr="00BA355D">
              <w:rPr>
                <w:rFonts w:ascii="Arial Narrow" w:hAnsi="Arial Narrow"/>
                <w:sz w:val="21"/>
                <w:szCs w:val="21"/>
              </w:rPr>
              <w:t>Európskeho parlamentu a Rady (EÚ) 2016/679 o ochrane fyzických osôb pri spracúvaní osobných údajov a o voľnom pohybe takýchto údajov, ktorým sa zrušuje smernica 95/46/ES (všeobecné nariadenie o ochrane údajov) a zákona č. 18/2018 Z. z. o ochrane osobných údajov a o zmene a doplnení niektorých zákonov v znení neskorších predpisov</w:t>
            </w:r>
            <w:r w:rsidRPr="00BA355D">
              <w:rPr>
                <w:rFonts w:ascii="Arial Narrow" w:hAnsi="Arial Narrow"/>
                <w:sz w:val="21"/>
                <w:szCs w:val="21"/>
              </w:rPr>
              <w:t xml:space="preserve">. </w:t>
            </w:r>
          </w:p>
          <w:p w14:paraId="61DFF3B7" w14:textId="62F35702" w:rsidR="005917F7"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w:t>
            </w:r>
            <w:r w:rsidR="00681CB9" w:rsidRPr="00BA355D">
              <w:rPr>
                <w:rFonts w:ascii="Arial Narrow" w:hAnsi="Arial Narrow"/>
                <w:sz w:val="21"/>
                <w:szCs w:val="21"/>
              </w:rPr>
              <w:t xml:space="preserve">by malo počas plnenia tejto Zmluvy dôjsť </w:t>
            </w:r>
            <w:r w:rsidRPr="00BA355D">
              <w:rPr>
                <w:rFonts w:ascii="Arial Narrow" w:hAnsi="Arial Narrow"/>
                <w:sz w:val="21"/>
                <w:szCs w:val="21"/>
              </w:rPr>
              <w:t xml:space="preserve">k spracúvaniu osobných údajov, </w:t>
            </w:r>
            <w:r w:rsidR="00A563E8" w:rsidRPr="00BA355D">
              <w:rPr>
                <w:rFonts w:ascii="Arial Narrow" w:hAnsi="Arial Narrow"/>
                <w:sz w:val="21"/>
                <w:szCs w:val="21"/>
              </w:rPr>
              <w:t xml:space="preserve">Strany sa zaväzujú uzavrieť </w:t>
            </w:r>
            <w:r w:rsidR="00A563E8" w:rsidRPr="00BA355D">
              <w:rPr>
                <w:rFonts w:ascii="Arial Narrow" w:eastAsia="Arial" w:hAnsi="Arial Narrow"/>
                <w:sz w:val="21"/>
                <w:szCs w:val="21"/>
              </w:rPr>
              <w:t xml:space="preserve">zmluvu o </w:t>
            </w:r>
            <w:r w:rsidR="00A563E8" w:rsidRPr="00BA355D">
              <w:rPr>
                <w:rFonts w:ascii="Arial Narrow" w:eastAsia="Arial" w:hAnsi="Arial Narrow"/>
                <w:sz w:val="21"/>
                <w:szCs w:val="21"/>
                <w:lang w:eastAsia="sk-SK"/>
              </w:rPr>
              <w:t xml:space="preserve">poverení sprostredkovateľa spracúvaním osobných údajov, na základe ustanovenia článku 28 ods. 3 Nariadenia GDPR (ďalej len „zmluva o </w:t>
            </w:r>
            <w:r w:rsidR="00A563E8" w:rsidRPr="00BA355D">
              <w:rPr>
                <w:rFonts w:ascii="Arial Narrow" w:eastAsia="Arial" w:hAnsi="Arial Narrow"/>
                <w:sz w:val="21"/>
                <w:szCs w:val="21"/>
              </w:rPr>
              <w:t>spracúvaní osobných údajov</w:t>
            </w:r>
            <w:r w:rsidR="00A563E8" w:rsidRPr="00BA355D">
              <w:rPr>
                <w:rFonts w:ascii="Arial Narrow" w:eastAsia="Arial" w:hAnsi="Arial Narrow"/>
                <w:sz w:val="21"/>
                <w:szCs w:val="21"/>
                <w:lang w:eastAsia="sk-SK"/>
              </w:rPr>
              <w:t xml:space="preserve">“), a to súčasne s uzatvorením tejto Zmluvy, najneskôr však pred prvým spracúvaním </w:t>
            </w:r>
            <w:r w:rsidR="00BD451F" w:rsidRPr="00BA355D">
              <w:rPr>
                <w:rFonts w:ascii="Arial Narrow" w:eastAsia="Arial" w:hAnsi="Arial Narrow"/>
                <w:sz w:val="21"/>
                <w:szCs w:val="21"/>
                <w:lang w:eastAsia="sk-SK"/>
              </w:rPr>
              <w:t>o</w:t>
            </w:r>
            <w:r w:rsidR="00A563E8" w:rsidRPr="00BA355D">
              <w:rPr>
                <w:rFonts w:ascii="Arial Narrow" w:eastAsia="Arial" w:hAnsi="Arial Narrow"/>
                <w:sz w:val="21"/>
                <w:szCs w:val="21"/>
                <w:lang w:eastAsia="sk-SK"/>
              </w:rPr>
              <w:t>sobných údajov v zmysle tejto Zmluvy.</w:t>
            </w:r>
            <w:r w:rsidR="00681CB9" w:rsidRPr="00BA355D">
              <w:rPr>
                <w:rFonts w:ascii="Arial Narrow" w:eastAsia="Arial" w:hAnsi="Arial Narrow"/>
                <w:sz w:val="21"/>
                <w:szCs w:val="21"/>
                <w:lang w:eastAsia="sk-SK"/>
              </w:rPr>
              <w:t xml:space="preserve"> </w:t>
            </w:r>
          </w:p>
        </w:tc>
      </w:tr>
      <w:tr w:rsidR="00BA355D" w:rsidRPr="00BA355D" w14:paraId="40A17EFE" w14:textId="77777777">
        <w:trPr>
          <w:cantSplit/>
        </w:trPr>
        <w:tc>
          <w:tcPr>
            <w:tcW w:w="1870" w:type="dxa"/>
          </w:tcPr>
          <w:p w14:paraId="0BF2B030"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 Objednávateľ</w:t>
            </w:r>
          </w:p>
        </w:tc>
        <w:tc>
          <w:tcPr>
            <w:tcW w:w="7670" w:type="dxa"/>
          </w:tcPr>
          <w:p w14:paraId="785DC6D3"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39FDD9E8" w14:textId="77777777">
        <w:trPr>
          <w:cantSplit/>
        </w:trPr>
        <w:tc>
          <w:tcPr>
            <w:tcW w:w="1870" w:type="dxa"/>
          </w:tcPr>
          <w:p w14:paraId="0E91B74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2.1</w:t>
            </w:r>
          </w:p>
          <w:p w14:paraId="07320D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prístupu na Stavenisko</w:t>
            </w:r>
          </w:p>
        </w:tc>
        <w:tc>
          <w:tcPr>
            <w:tcW w:w="7670" w:type="dxa"/>
          </w:tcPr>
          <w:p w14:paraId="2647F22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2.1 sa vkladá nasledovný text:</w:t>
            </w:r>
          </w:p>
          <w:p w14:paraId="312167A2" w14:textId="6C62FDB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Stavenisko musí byť odovzdané zápisom podpísaným oboma Stranami podľa Zväzku 3 Časť 1 Súťažných podkladov. V zápise sa uvedie, že Zhotoviteľ Stavenisko preberá, sú mu známe podmienky jeho používania a je si vedomý všetkých dôsledkov vyplývajúcich z nedodržania hraníc Staveniska.</w:t>
            </w:r>
          </w:p>
          <w:p w14:paraId="699184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2.1 sa vkladá nový text, ktorý znie:</w:t>
            </w:r>
          </w:p>
          <w:p w14:paraId="0EA062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Právo prístupu a dočasného užívania častí Staveniska na pozemkoch tretích osôb nad rámec pozemkov identifikovaných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tc>
      </w:tr>
      <w:tr w:rsidR="00BA355D" w:rsidRPr="00BA355D" w14:paraId="24DA1D00" w14:textId="77777777">
        <w:tc>
          <w:tcPr>
            <w:tcW w:w="1870" w:type="dxa"/>
          </w:tcPr>
          <w:p w14:paraId="5A9D6B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2.2</w:t>
            </w:r>
          </w:p>
          <w:p w14:paraId="642E2B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Povolenia, licencie a schválenia</w:t>
            </w:r>
          </w:p>
        </w:tc>
        <w:tc>
          <w:tcPr>
            <w:tcW w:w="7670" w:type="dxa"/>
          </w:tcPr>
          <w:p w14:paraId="5A3E387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2.2 sa vkladá nový odsek, ktorý znie:</w:t>
            </w:r>
          </w:p>
          <w:p w14:paraId="20096E5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Žiadny návrh, kontrola, prehliadka, testovanie, súhlas, schválenie alebo podobná činnosť Objednávateľa (vrátane opomenutia) nezbavuje Zhotoviteľa zodpovednosti za riadne plnenie záväzku, zodpovednosti za vady, zanedbania alebo nezrovnalosti a nedodržanie ustanovení v </w:t>
            </w:r>
            <w:proofErr w:type="spellStart"/>
            <w:r w:rsidRPr="00BA355D">
              <w:rPr>
                <w:rFonts w:ascii="Arial Narrow" w:hAnsi="Arial Narrow"/>
                <w:sz w:val="21"/>
                <w:szCs w:val="21"/>
              </w:rPr>
              <w:t>podčlánkoch</w:t>
            </w:r>
            <w:proofErr w:type="spellEnd"/>
            <w:r w:rsidRPr="00BA355D">
              <w:rPr>
                <w:rFonts w:ascii="Arial Narrow" w:hAnsi="Arial Narrow"/>
                <w:sz w:val="21"/>
                <w:szCs w:val="21"/>
              </w:rPr>
              <w:t xml:space="preserve"> 5.3 [</w:t>
            </w:r>
            <w:r w:rsidRPr="00BA355D">
              <w:rPr>
                <w:rFonts w:ascii="Arial Narrow" w:hAnsi="Arial Narrow"/>
                <w:i/>
                <w:sz w:val="21"/>
                <w:szCs w:val="21"/>
              </w:rPr>
              <w:t>Záväzok Zhotoviteľa</w:t>
            </w:r>
            <w:r w:rsidRPr="00BA355D">
              <w:rPr>
                <w:rFonts w:ascii="Arial Narrow" w:hAnsi="Arial Narrow"/>
                <w:sz w:val="21"/>
                <w:szCs w:val="21"/>
              </w:rPr>
              <w:t>] a 5.4 [</w:t>
            </w:r>
            <w:r w:rsidRPr="00BA355D">
              <w:rPr>
                <w:rFonts w:ascii="Arial Narrow" w:hAnsi="Arial Narrow"/>
                <w:i/>
                <w:sz w:val="21"/>
                <w:szCs w:val="21"/>
              </w:rPr>
              <w:t>Technické normy a predpisy</w:t>
            </w:r>
            <w:r w:rsidRPr="00BA355D">
              <w:rPr>
                <w:rFonts w:ascii="Arial Narrow" w:hAnsi="Arial Narrow"/>
                <w:sz w:val="21"/>
                <w:szCs w:val="21"/>
              </w:rPr>
              <w:t>].</w:t>
            </w:r>
          </w:p>
        </w:tc>
      </w:tr>
      <w:tr w:rsidR="00BA355D" w:rsidRPr="00BA355D" w14:paraId="3D98DDD2" w14:textId="77777777">
        <w:tc>
          <w:tcPr>
            <w:tcW w:w="1870" w:type="dxa"/>
          </w:tcPr>
          <w:p w14:paraId="5E97615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2.4</w:t>
            </w:r>
          </w:p>
          <w:p w14:paraId="707E26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Finančné zabezpečenie Objednávateľa</w:t>
            </w:r>
          </w:p>
        </w:tc>
        <w:tc>
          <w:tcPr>
            <w:tcW w:w="7670" w:type="dxa"/>
          </w:tcPr>
          <w:p w14:paraId="32929CDF"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2.4 Finančné zabezpečenie Objednávateľa sa vypúšťa bez náhrady.</w:t>
            </w:r>
          </w:p>
        </w:tc>
      </w:tr>
      <w:tr w:rsidR="00BA355D" w:rsidRPr="00BA355D" w14:paraId="65880CB6" w14:textId="77777777">
        <w:tc>
          <w:tcPr>
            <w:tcW w:w="1870" w:type="dxa"/>
          </w:tcPr>
          <w:p w14:paraId="2C828DB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2.5</w:t>
            </w:r>
          </w:p>
          <w:p w14:paraId="278389D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Nároky Objednávateľa</w:t>
            </w:r>
          </w:p>
        </w:tc>
        <w:tc>
          <w:tcPr>
            <w:tcW w:w="7670" w:type="dxa"/>
          </w:tcPr>
          <w:p w14:paraId="7C4AAC5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lastRenderedPageBreak/>
              <w:t>Na koniec podčlánku 2.5 sa vkladá nasledovný text:</w:t>
            </w:r>
          </w:p>
          <w:p w14:paraId="57C2F6F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lastRenderedPageBreak/>
              <w:t>Objednávateľ má nárok na úhradu všetkých nákladov spojených s činnosťou Personálu Objednávateľa za účelom zisťovania a odstraňovania vád spôsobených Zhotoviteľom, monitorovania opravných prác, zamietnutia prác, opakovania prác a skúšok, vykonania prác namiesto Zhotoviteľa v dôsledku jeho omeškania, činností v predĺženej Lehote výstavby a v Lehote na oznámenie vád.</w:t>
            </w:r>
          </w:p>
          <w:p w14:paraId="6D88A4A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Popri zmluvných pokutách za porušenie záväzkov Zhotoviteľa uvedených v Zmluve je Objednávateľ oprávnený si nárokovať všetky škody, ktoré mu môžu byť spôsobené tým, že Zhotoviteľ si neplnil akékoľvek jeho povinnosti vyplývajúce zo Zmluvy.</w:t>
            </w:r>
          </w:p>
          <w:p w14:paraId="2E21E62D" w14:textId="77777777" w:rsidR="00A50A8B" w:rsidRPr="00BA355D" w:rsidRDefault="00A50A8B">
            <w:pPr>
              <w:spacing w:before="120" w:after="120" w:line="276" w:lineRule="auto"/>
              <w:ind w:right="142"/>
              <w:jc w:val="both"/>
              <w:rPr>
                <w:rFonts w:ascii="Arial Narrow" w:hAnsi="Arial Narrow"/>
                <w:sz w:val="21"/>
                <w:szCs w:val="21"/>
                <w:highlight w:val="red"/>
              </w:rPr>
            </w:pPr>
            <w:r w:rsidRPr="00BA355D">
              <w:rPr>
                <w:rFonts w:ascii="Arial Narrow" w:hAnsi="Arial Narrow"/>
                <w:sz w:val="21"/>
                <w:szCs w:val="21"/>
              </w:rPr>
              <w:t>O udelení zmluvnej pokuty podľa ktoréhokoľvek článku tejto zmluvy rozhoduje Stavebný dozor postupom podľa podčlánku 3.5 (Rozhodnutia).</w:t>
            </w:r>
          </w:p>
        </w:tc>
      </w:tr>
      <w:tr w:rsidR="00BA355D" w:rsidRPr="00BA355D" w14:paraId="07E0F59A" w14:textId="77777777">
        <w:tc>
          <w:tcPr>
            <w:tcW w:w="1870" w:type="dxa"/>
          </w:tcPr>
          <w:p w14:paraId="2F5C7D1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3. Stavebný dozor</w:t>
            </w:r>
          </w:p>
        </w:tc>
        <w:tc>
          <w:tcPr>
            <w:tcW w:w="7670" w:type="dxa"/>
          </w:tcPr>
          <w:p w14:paraId="0A3755BD"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16A747CB" w14:textId="77777777">
        <w:tc>
          <w:tcPr>
            <w:tcW w:w="1870" w:type="dxa"/>
          </w:tcPr>
          <w:p w14:paraId="5C3AC26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3.1 </w:t>
            </w:r>
          </w:p>
          <w:p w14:paraId="5541B34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Povinnosti a právomoc Stavebného dozoru</w:t>
            </w:r>
          </w:p>
        </w:tc>
        <w:tc>
          <w:tcPr>
            <w:tcW w:w="7670" w:type="dxa"/>
          </w:tcPr>
          <w:p w14:paraId="54868E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3.1 Povinnosti a právomoc Stavebného dozoru sa zrušuje a nahrádza sa textom s nasledovným znením:</w:t>
            </w:r>
          </w:p>
          <w:p w14:paraId="4912757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vymenuje Stavebný dozor, ktorý bude vykonávať povinnosti jemu stanovené v Zmluve. Personál Stavebného dozoru musí zahrňovať dostatočne kvalifikovaných inžinierov a ďalších odborníkov, ktorí sú kompetentní vykonávať tieto povinnosti.</w:t>
            </w:r>
          </w:p>
          <w:p w14:paraId="6432155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nemá žiadnu právomoc meniť Zmluvu.</w:t>
            </w:r>
          </w:p>
          <w:p w14:paraId="7069E87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Osobitných podmienkach. Objednávateľ sa zaväzuje, že neuplatní ďalšie obmedzenia právomoci Stavebného dozoru, okrem tých dohodnutých so Stavebným dozorom. </w:t>
            </w:r>
          </w:p>
          <w:p w14:paraId="35CBBF7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Avšak, kedykoľvek Stavebný dozor vykonáva určitú právomoc, pre ktorú sa vyžaduje súhlas Objednávateľa, potom (pre účely Zmluvy) sa má za to, že Objednávateľ mu taký súhlas dal.</w:t>
            </w:r>
          </w:p>
          <w:p w14:paraId="1BB5E87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nie je v týchto zmluvných podmienkach uvedené ináč:</w:t>
            </w:r>
          </w:p>
          <w:p w14:paraId="2CA5006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 kedykoľvek si Stavebný dozor plní svoje povinnosti, alebo uplatňuje právomoci uvedené v Zmluve alebo z nej vyplývajúce, má sa za to, že Stavebný dozor koná v mene Objednávateľa;</w:t>
            </w:r>
          </w:p>
          <w:p w14:paraId="510CD54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Stavebný dozor nemá právomoc zbaviť ktorúkoľvek zo Strán akýchkoľvek povinností, záväzkov alebo zodpovednosti vyplývajúcich zo Zmluvy; a</w:t>
            </w:r>
          </w:p>
          <w:p w14:paraId="745E82D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(c) 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68CE7CF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(d) Stavebný dozor je povinný obdržať k vydaniu pokynu ku Zmene písomný súhlas Objednávateľa. Pokiaľ pokyn ku Zmene nebol písomne odsúhlasený Objednávateľom, Zhotoviteľ Zmenu nemôže vykonať.</w:t>
            </w:r>
          </w:p>
          <w:p w14:paraId="549C4015" w14:textId="2C5DC2EA"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je fyzická alebo právnická osoba. V prípade, že je Stavebným dozorom právnická osoba, je Objednávateľ povinný uviesť jej obchodné meno a meno fyzickej osoby poverenej konať za túto právnickú osobu na účely tejto zmluvy v rozsahu všetkých právomoci Stavebného dozoru podľa tejto </w:t>
            </w:r>
            <w:r w:rsidR="00CF43E7" w:rsidRPr="00BA355D">
              <w:rPr>
                <w:rFonts w:ascii="Arial Narrow" w:hAnsi="Arial Narrow"/>
                <w:sz w:val="21"/>
                <w:szCs w:val="21"/>
              </w:rPr>
              <w:t>Z</w:t>
            </w:r>
            <w:r w:rsidRPr="00BA355D">
              <w:rPr>
                <w:rFonts w:ascii="Arial Narrow" w:hAnsi="Arial Narrow"/>
                <w:sz w:val="21"/>
                <w:szCs w:val="21"/>
              </w:rPr>
              <w:t xml:space="preserve">mluvy a vykonávajúceho funkciu Vedúceho Personálu Stavebného dozoru. V prípade neprítomnosti bude Vedúceho Personálu Stavebného dozoru zastupovať Kľúčový odborník č. 2 pre koľajový spodok a zvršok. Podrobnosti sú uvedené Zväzku 3 Časť 1 Súťažných podmienok. </w:t>
            </w:r>
          </w:p>
          <w:p w14:paraId="09533C40" w14:textId="240B6706"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Objednávateľ je povinný zabezpečiť výkon činnosti Stavebného dozoru, ktorý bude vykonávať povinnosti stanovené mu v Zmluve a v Právnych predpisoch. Stavebný dozor vykonáva svoju činnosť prostredníctvom </w:t>
            </w:r>
            <w:r w:rsidR="00183049" w:rsidRPr="00BA355D">
              <w:rPr>
                <w:rFonts w:ascii="Arial Narrow" w:hAnsi="Arial Narrow"/>
                <w:sz w:val="21"/>
                <w:szCs w:val="21"/>
              </w:rPr>
              <w:t>P</w:t>
            </w:r>
            <w:r w:rsidRPr="00BA355D">
              <w:rPr>
                <w:rFonts w:ascii="Arial Narrow" w:hAnsi="Arial Narrow"/>
                <w:sz w:val="21"/>
                <w:szCs w:val="21"/>
              </w:rPr>
              <w:t xml:space="preserve">ersonálu Stavebného dozoru. Personál Stavebného dozoru je tvorený kľúčovými a nekľúčovými odborníkmi a podporným personálom na čele s Vedúcim Personálu Stavebného dozoru. </w:t>
            </w:r>
          </w:p>
          <w:p w14:paraId="593B15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Kľúčový odborník v pozícii Vedúceho Personálu Stavebného dozoru (ďalej len „Vedúci Personálu Stavebného dozoru“) je oprávnený konať v mene Stavebného dozoru v rozsahu práv a povinností Stavebného dozoru vyplývajúcich zo Zmluvy.</w:t>
            </w:r>
          </w:p>
          <w:p w14:paraId="4AC130C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Ostatní kľúčoví a nekľúčoví odborníci konajú v mene Stavebného dozoru iba v rozsahu práv a povinností podľa ich funkčného zaradenia v Personáli Stavebného dozoru. Akékoľvek právne úkony vyhotovené v mene Stavebného dozoru, na ktoré sa v zmysle ustanovení Zmluvy vyžaduje písomná forma, je oprávnený podpisovať v mene Stavebného dozoru výlučne Vedúci Personálu Stavebného dozoru. Objednávateľ je povinný oznámiť Zhotoviteľovi personálne zloženie časti Personálu Stavebného dozoru – kľúčových odborníkov, a to najneskôr v oznámení o dátume začatia prác. Personálne zloženie časti Personálu Stavebného dozoru – nekľúčových odborníkov je povinný oznámiť Zhotoviteľovi Stavebný dozor.</w:t>
            </w:r>
          </w:p>
          <w:p w14:paraId="7079C03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získať písomný súhlas Objednávateľa pred uplatnením svojich právomocí podľa Zmluvy v prípade:</w:t>
            </w:r>
          </w:p>
          <w:p w14:paraId="09D03AC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schvaľovania Dokumentácie Zhotoviteľa podľa podčlánku 5.2 (Dokumentácia Zhotoviteľa) </w:t>
            </w:r>
          </w:p>
          <w:p w14:paraId="146C9A2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vykonávania akýchkoľvek úkonov, ktoré Stavebný dozor vykonáva podľa Zmluvy a ktoré majú alebo je predpoklad, že v budúcnosti by mohli mať vplyv na Zmluvnú cenu alebo Lehotu výstavby alebo termín splnenia Míľnika; tým nie je dotknutá povinnosť Stavebného dozoru získať písomný súhlas Objednávateľa v zmysle podčlánku 13.1 (Právo na Zmenu) a 13.3 ( Postup pri Zmenách )</w:t>
            </w:r>
          </w:p>
          <w:p w14:paraId="2561745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pred vydaním Preberacieho protokolu podľa podčlánku 10.1 (Preberanie Diela a Sekcií), podľa podčlánku 10.2 (Preberanie častí Diela do Odbornej obsluhy) a pred vystavením Protokolu o vyhotovení Diela podľa podčlánku 11.9 (Protokol o vyhotovení Diela). </w:t>
            </w:r>
          </w:p>
          <w:p w14:paraId="26B85E8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účelom získania písomného súhlasu Objednávateľa je Stavebný dozor povinný predložiť Objednávateľovi všetky potrebné doklady, súvisiace dokumenty, vrátane písomného vyjadrenia Stavebného dozoru spolu s odporúčaním ďalšieho postupu a taktiež zdôvodnenie vplyvu na Zmluvnú cenu alebo Lehotu výstavby. </w:t>
            </w:r>
          </w:p>
          <w:p w14:paraId="0A105597"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Bez ohľadu na povinnosť získať súhlas, ako je to uvedené vyššie, ak podľa názoru Vedúceho Personálu Stavebného dozoru vznikol stav ohrozenia zdravia alebo života človeka alebo ohrozenie bezpečnosti Diela, prípadne priľahlého majetku (ďalej len “stav ohrozenia”), Vedúci Personálu Stavebného dozoru môže, ale bez odpustenia akýchkoľvek zmluvných povinností alebo zodpovednosti Zhotoviteľa, nariadiť Zhotoviteľovi vykonať všetky také práce alebo také činnosti, ktoré môžu byť podľa názoru Vedúceho Personálu Stavebného dozoru nevyhnutné na to, aby eliminovali alebo znížili takéto riziko. Zhotoviteľ je povinný takýto pokyn Vedúceho Personálu Stavebného dozoru dodržať napriek absencii súhlasu od Objednávateľa. Ak takýto pokyn predstavuje Zmenu, Zmena v tomto pokyne nebude ocenená a následne Stavebný dozor vydá pokyn podľa podčlánku 3.3 (Pokyny Stavebného dozoru), ktorý sa musí posudzovať podľa podčlánku 13.3 (Postup pri Zmenách). V takom prípade Stavebný dozor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odsúhlasí alebo rozhodne aj o úprave Zmluvnej ceny vyplývajúcej z pokynu vydaného v stave ohrozenia a oznámi to Zhotoviteľovi s kópiou zaslanou Objednávateľovi.</w:t>
            </w:r>
          </w:p>
          <w:p w14:paraId="2FB039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má v zmysle tejto Zmluvy Stavebný dozor vydať akékoľvek rozhodnutie, pokyn alebo iný úkon, je povinný tak urobiť do 14 dní odo dňa doručenia žiadosti, nároku alebo iného oznámenia Zhotoviteľa Stavebnému dozoru; uvedené platí len ak sa na takéto rozhodnutie </w:t>
            </w:r>
            <w:r w:rsidRPr="00BA355D">
              <w:rPr>
                <w:rFonts w:ascii="Arial Narrow" w:hAnsi="Arial Narrow"/>
                <w:sz w:val="21"/>
                <w:szCs w:val="21"/>
              </w:rPr>
              <w:lastRenderedPageBreak/>
              <w:t>nevyžaduje predchádzajúci súhlas Objednávateľa a ak Zhotoviteľ predložil Stavebnému dozoru všetky podklady potrebné k vydaniu rozhodnutia, pokynu alebo iného úkonu.</w:t>
            </w:r>
          </w:p>
        </w:tc>
      </w:tr>
      <w:tr w:rsidR="00BA355D" w:rsidRPr="00BA355D" w14:paraId="03064FC5" w14:textId="77777777">
        <w:tc>
          <w:tcPr>
            <w:tcW w:w="1870" w:type="dxa"/>
          </w:tcPr>
          <w:p w14:paraId="2A79FF0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3.2.</w:t>
            </w:r>
          </w:p>
          <w:p w14:paraId="253A7A6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Splnomocnenie zástupcu Stavebného dozoru, Dočasná neprítomnosť Vedúceho Personálu Stavebného dozoru a iných Kľúčových odborníkov</w:t>
            </w:r>
          </w:p>
        </w:tc>
        <w:tc>
          <w:tcPr>
            <w:tcW w:w="7670" w:type="dxa"/>
          </w:tcPr>
          <w:p w14:paraId="4F77863B"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sz w:val="21"/>
                <w:szCs w:val="21"/>
              </w:rPr>
              <w:t xml:space="preserve">Názov podčlánku 3.2 sa zrušuje a nahrádza sa názvom </w:t>
            </w:r>
            <w:r w:rsidRPr="00BA355D">
              <w:rPr>
                <w:rFonts w:ascii="Arial Narrow" w:hAnsi="Arial Narrow"/>
                <w:bCs/>
                <w:sz w:val="21"/>
                <w:szCs w:val="21"/>
              </w:rPr>
              <w:t>Splnomocnenie zástupcu Stavebného dozoru, Dočasná neprítomnosť Vedúceho tímu Stavebného dozoru a iných Kľúčových odborníkov.</w:t>
            </w:r>
          </w:p>
          <w:p w14:paraId="37656F15"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bCs/>
                <w:sz w:val="21"/>
                <w:szCs w:val="21"/>
              </w:rPr>
              <w:t>Text podčlánku 3.2 sa zrušuje a nahrádza sa novým textom, ktorý znie nasledovne:</w:t>
            </w:r>
          </w:p>
          <w:p w14:paraId="496356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Vedúci Personálu Stavebného dozoru môže v nevyhnutnom prípade splnomocniť plnením svojich povinností svojho zástupcu, a to len v nevyhnutnom rozsahu a z výnimočných dôvodov (napr. choroba, úraz, iné dôležité prekážky na strane Vedúceho Personálu Stavebného dozoru, dovolenka Vedúceho Personálu Stavebného dozoru), a to s presným vymedzením právomocí zástupcu ako aj času, na ktorý sa toto splnomocnenie udeľuje. Toto splnomocnenie nadobudne účinnosť vtedy, ak Objednávateľ a Zhotoviteľ obdržia príslušnú kópiu, a to podľa toho, kto ho obdrží ako posledný.</w:t>
            </w:r>
          </w:p>
        </w:tc>
      </w:tr>
      <w:tr w:rsidR="00BA355D" w:rsidRPr="00BA355D" w14:paraId="6F9A5509" w14:textId="77777777">
        <w:tc>
          <w:tcPr>
            <w:tcW w:w="1870" w:type="dxa"/>
          </w:tcPr>
          <w:p w14:paraId="242EE2C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3.3</w:t>
            </w:r>
          </w:p>
          <w:p w14:paraId="35BDC3B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Pokyny Stavebného dozoru</w:t>
            </w:r>
          </w:p>
        </w:tc>
        <w:tc>
          <w:tcPr>
            <w:tcW w:w="7670" w:type="dxa"/>
          </w:tcPr>
          <w:p w14:paraId="4C09CD1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3.3 za zrušuje a za prvý odsek sa vkladá nový text, ktorý znie nasledovne:</w:t>
            </w:r>
          </w:p>
          <w:p w14:paraId="2F0D0EF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plniť pokyny vydané Stavebným dozorom alebo splnomocneným zástupcom v ktorejkoľvek záležitosti súvisiacej so Zmluvou. Tieto pokyny budú vydané písomnou formou; tým nie je dotknutá možnosť vydať ústny pokyn Vedúcim tímu Stavebného dozoru v stave ohrozenia podľa podčlánku 3.1 (Povinnosti a právomoc Stavebného dozoru) a to vo výnimočných prípadoch, ak okamžité vydanie ústneho pokynu neznesie odklad a za podmienky zápisu o vydaní ústneho pokynu do Stavebného denníka Vedúcim tímu Stavebného dozoru bezodkladne po vydaní ústneho pokynu.</w:t>
            </w:r>
          </w:p>
          <w:p w14:paraId="23041B5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Vydanie akéhokoľvek pokynu musí byť písomne oznámené Objednávateľovi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 (Komunikácia) v lehote do 20 dní odo dňa vydania pokynu.</w:t>
            </w:r>
          </w:p>
        </w:tc>
      </w:tr>
      <w:tr w:rsidR="00BA355D" w:rsidRPr="00BA355D" w14:paraId="1BC613BB" w14:textId="77777777">
        <w:tc>
          <w:tcPr>
            <w:tcW w:w="1870" w:type="dxa"/>
          </w:tcPr>
          <w:p w14:paraId="0EBD38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3.4</w:t>
            </w:r>
          </w:p>
          <w:p w14:paraId="0C2B692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sz w:val="21"/>
                <w:szCs w:val="21"/>
              </w:rPr>
              <w:t>Zmena v Personáli Stavebného dozoru</w:t>
            </w:r>
          </w:p>
        </w:tc>
        <w:tc>
          <w:tcPr>
            <w:tcW w:w="7670" w:type="dxa"/>
          </w:tcPr>
          <w:p w14:paraId="786C9F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3.4 sa zrušuje a nahrádza sa názvom Zmena v Personáli Stavebného dozoru.  Za prvý odsek podčlánku 3.4 sa vkladá nasledujúci text:</w:t>
            </w:r>
          </w:p>
          <w:p w14:paraId="7A3C72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písomne upovedomiť Zhotoviteľa o každej zmene v osobe akéhokoľvek Kľúčového odborníka Personálu Stavebného dozoru vrátane osoby Vedúceho Personálu Stavebnotechnického dozoru.</w:t>
            </w:r>
          </w:p>
          <w:p w14:paraId="7C0103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písomne upovedomiť Zhotoviteľa o každej zmene v osobe akéhokoľvek Nekľúčového odborníka.</w:t>
            </w:r>
          </w:p>
          <w:p w14:paraId="4DF3C47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Zmeny v personálnom zložení Personálu Stavebného dozoru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budú Zhotoviteľovi oznamované po celú dobu účinnosti Zmluvy, pričom dôvody zmeny nie je potrebné uvádzať.</w:t>
            </w:r>
          </w:p>
        </w:tc>
      </w:tr>
      <w:tr w:rsidR="00BA355D" w:rsidRPr="00BA355D" w14:paraId="654A98BA" w14:textId="77777777">
        <w:tc>
          <w:tcPr>
            <w:tcW w:w="1870" w:type="dxa"/>
          </w:tcPr>
          <w:p w14:paraId="18EFAD6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3.5</w:t>
            </w:r>
          </w:p>
          <w:p w14:paraId="3DDAF77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Rozhodnutia</w:t>
            </w:r>
          </w:p>
        </w:tc>
        <w:tc>
          <w:tcPr>
            <w:tcW w:w="7670" w:type="dxa"/>
          </w:tcPr>
          <w:p w14:paraId="145393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3.5 sa v druhej vete prvého odseku za výraz „spravodlivé“ vkladá slovné spojenie „a nestranné“.</w:t>
            </w:r>
          </w:p>
        </w:tc>
      </w:tr>
      <w:tr w:rsidR="00BA355D" w:rsidRPr="00BA355D" w14:paraId="07498BA8" w14:textId="77777777">
        <w:tc>
          <w:tcPr>
            <w:tcW w:w="1870" w:type="dxa"/>
          </w:tcPr>
          <w:p w14:paraId="79D20E4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3.6</w:t>
            </w:r>
          </w:p>
          <w:p w14:paraId="0A79C908" w14:textId="77777777" w:rsidR="00A50A8B" w:rsidRPr="00BA355D" w:rsidRDefault="00A50A8B">
            <w:pPr>
              <w:pStyle w:val="Nadpis2"/>
              <w:spacing w:before="120" w:after="120" w:line="276" w:lineRule="auto"/>
              <w:ind w:right="142"/>
              <w:rPr>
                <w:rFonts w:ascii="Arial Narrow" w:hAnsi="Arial Narrow" w:cs="Times New Roman"/>
                <w:b/>
                <w:i/>
                <w:color w:val="auto"/>
                <w:sz w:val="21"/>
                <w:szCs w:val="21"/>
              </w:rPr>
            </w:pPr>
            <w:r w:rsidRPr="00BA355D">
              <w:rPr>
                <w:rFonts w:ascii="Arial Narrow" w:hAnsi="Arial Narrow" w:cs="Times New Roman"/>
                <w:bCs/>
                <w:color w:val="auto"/>
                <w:sz w:val="21"/>
                <w:szCs w:val="21"/>
              </w:rPr>
              <w:t>Pracovné rokovania</w:t>
            </w:r>
          </w:p>
        </w:tc>
        <w:tc>
          <w:tcPr>
            <w:tcW w:w="7670" w:type="dxa"/>
          </w:tcPr>
          <w:p w14:paraId="7D21DD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3.6 Pracovné rokovania, ktorý znie nasledovne:</w:t>
            </w:r>
          </w:p>
          <w:p w14:paraId="173378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priebehu realizácie stavby dochádza k týmto druhom Pracovných rokovaní:</w:t>
            </w:r>
          </w:p>
          <w:p w14:paraId="2CA5F387" w14:textId="52AD10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Koordinačné porady stavby</w:t>
            </w:r>
            <w:r w:rsidRPr="00BA355D">
              <w:rPr>
                <w:rFonts w:ascii="Arial Narrow" w:hAnsi="Arial Narrow"/>
                <w:sz w:val="21"/>
                <w:szCs w:val="21"/>
              </w:rPr>
              <w:t xml:space="preserve">, ktoré sa konajú najmenej raz do týždňa vrátane vyhotovenia zápisov, v ktorých bude uvedený zoznam zúčastnených osôb, predmet kontroly úloh, výsledky vykonanej kontroly a prípadné opatrenia s termínmi na odstránenie zistených nedostatkov; Stavebný dozor vypracuje zápis z Koordinačnej porady aj s obsahom o plnení úloh a dohodnutých </w:t>
            </w:r>
            <w:r w:rsidRPr="00BA355D">
              <w:rPr>
                <w:rFonts w:ascii="Arial Narrow" w:hAnsi="Arial Narrow"/>
                <w:sz w:val="21"/>
                <w:szCs w:val="21"/>
              </w:rPr>
              <w:lastRenderedPageBreak/>
              <w:t>povinnostiach jednotlivých Strán a zabezpečí doručenie kóp</w:t>
            </w:r>
            <w:r w:rsidR="000D0A8C" w:rsidRPr="00BA355D">
              <w:rPr>
                <w:rFonts w:ascii="Arial Narrow" w:hAnsi="Arial Narrow"/>
                <w:sz w:val="21"/>
                <w:szCs w:val="21"/>
              </w:rPr>
              <w:t>i</w:t>
            </w:r>
            <w:r w:rsidRPr="00BA355D">
              <w:rPr>
                <w:rFonts w:ascii="Arial Narrow" w:hAnsi="Arial Narrow"/>
                <w:sz w:val="21"/>
                <w:szCs w:val="21"/>
              </w:rPr>
              <w:t>í týchto zápisov pre tých, ktorí sa zúčastnia Pracovného rokovania, a pre Objednávateľa.</w:t>
            </w:r>
          </w:p>
          <w:p w14:paraId="757C3E2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Kontrolné dni stavby</w:t>
            </w:r>
            <w:r w:rsidRPr="00BA355D">
              <w:rPr>
                <w:rFonts w:ascii="Arial Narrow" w:hAnsi="Arial Narrow"/>
                <w:sz w:val="21"/>
                <w:szCs w:val="21"/>
              </w:rPr>
              <w:t>, ktoré sa konajú v pravidelných intervaloch, najmenej raz do mesiaca s kľúčovými účastníkmi realizácie Diela, vrátane vyhotovenia zápisov, v ktorých bude uvedený zoznam zúčastnených osôb. Zmyslom kontrolných dní je monitorovanie postupu projektových a stavebných prác vrátane vyhodnotenia postupu prác oproti Harmonogramu prác, preskúmanie prípravy následných projektových a stavebných prác, inžinierskych činností, plánovanie, koordinácia prác a operatívne riešenie a zabezpečenie aktuálnych problematík vzniknutých počas realizácie prác Zmluvy o Dielo. Prvý kontrolný deň musí Stavebný dozor zvolať do 28 dní po Dátume začatia prác. Stavebný dozor vypracuje zápis z Kontrolného dňa stavby aj s obsahom o plnení úloh a dohodnutých povinnostiach jednotlivých Strán a zabezpečí doručenie kópií týchto zápisov pre tých, ktorí sa zúčastnia Pracovného rokovania, a pre Objednávateľa.</w:t>
            </w:r>
          </w:p>
          <w:p w14:paraId="3A68921E" w14:textId="04B9421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Štatutárne kontrolné dni stavby</w:t>
            </w:r>
            <w:r w:rsidRPr="00BA355D">
              <w:rPr>
                <w:rFonts w:ascii="Arial Narrow" w:hAnsi="Arial Narrow"/>
                <w:sz w:val="21"/>
                <w:szCs w:val="21"/>
              </w:rPr>
              <w:t>, ktoré sa konajú raz za kvartál s štatutárnymi orgánmi Objednávateľa, Zhotoviteľa, vrátane vyhotovenia zápisov, v ktorých bude uvedený zoznam zúčastnených osôb. Prvý</w:t>
            </w:r>
            <w:r w:rsidR="00C350F7" w:rsidRPr="00BA355D">
              <w:rPr>
                <w:rFonts w:ascii="Arial Narrow" w:hAnsi="Arial Narrow"/>
                <w:sz w:val="21"/>
                <w:szCs w:val="21"/>
              </w:rPr>
              <w:t xml:space="preserve"> Štatutárny</w:t>
            </w:r>
            <w:r w:rsidRPr="00BA355D">
              <w:rPr>
                <w:rFonts w:ascii="Arial Narrow" w:hAnsi="Arial Narrow"/>
                <w:sz w:val="21"/>
                <w:szCs w:val="21"/>
              </w:rPr>
              <w:t xml:space="preserve"> kontrolný deň musí Stavebný dozor zvolať do 28 dní po Dátume začatia prác. Stavebný dozor vypracuje zápis zo Štatutárneho kontrolného dňa stavby aj s obsahom o plnení úloh a dohodnutých povinnostiach jednotlivých Strán a zabezpečí doručenie kópií týchto zápisov pre tých, ktorí sa zúčastnia Pracovného rokovania, a pre Objednávateľa.</w:t>
            </w:r>
          </w:p>
          <w:p w14:paraId="58BA54CD" w14:textId="647C06C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Výrobné výbory</w:t>
            </w:r>
            <w:r w:rsidRPr="00BA355D">
              <w:rPr>
                <w:rFonts w:ascii="Arial Narrow" w:hAnsi="Arial Narrow"/>
                <w:sz w:val="21"/>
                <w:szCs w:val="21"/>
              </w:rPr>
              <w:t xml:space="preserve">, na ktorých sa komunikuje medzi Objednávateľom (projektantom Objednávateľa), Stavebným dozorom, Zhotoviteľom, o konkrétnych riešeniach Technologických zariadení, kvalite Materiálov, spôsobe výkonu prác a iných záležitostiach kvality a podoby Diela (jeho ktorejkoľvek časti) v priebehu prípravy a vypracovávania dokumentov Dokumentácie Zhotoviteľa. Má sa za to, že preskúmaniu/schváleniu konkrétnych dokumentov Dokumentácie Zhotoviteľa predchádzajú výrobné výbory, ktoré sa uskutočňujú podľa potreby, minimálne však </w:t>
            </w:r>
            <w:r w:rsidR="00860C22" w:rsidRPr="00BA355D">
              <w:rPr>
                <w:rFonts w:ascii="Arial Narrow" w:hAnsi="Arial Narrow"/>
                <w:sz w:val="21"/>
                <w:szCs w:val="21"/>
              </w:rPr>
              <w:t xml:space="preserve">          </w:t>
            </w:r>
            <w:r w:rsidRPr="00BA355D">
              <w:rPr>
                <w:rFonts w:ascii="Arial Narrow" w:hAnsi="Arial Narrow"/>
                <w:sz w:val="21"/>
                <w:szCs w:val="21"/>
              </w:rPr>
              <w:t>1 x mesačne. Vždy ak nastane termín odovzdania akejkoľvek Dokumentácie podľa plánovaného časového harmonogramu zabezpečenia Dokumentácie Zhotoviteľa podľa jednotlivých častí Diela a jej predloženia na odsúhlasenie (v súlade s čl. 2.4 Požiadaviek Objednávateľa), Zhotoviteľ predloží Stavebnotechnickému dozoru návrh príslušnej Dokumentácie Zhotoviteľa minimálne 2 týždne pred najbližším výrobným výborom. Stavebný dozor je oprávnený kedykoľvek žiadať od Zhotoviteľa, aby sa zúčastňoval Pracovných rokovaní v čase a na mieste, ktoré určí Stavebný dozor. Zhotoviteľ musí vymenovať kvalifikovaný personál s príslušnou právomocou, ktorý sa bude zúčastňovať na takýchto rokovaní. Pracovných rokovaní sú povinní zúčastňovať sa: Predstaviteľ Objednávateľa, Zástupca Zhotoviteľa, Stavebný dozor, Autorský dozor, spolu s ostatnými pracovníkmi, ktorých sa agenda pracovných rokovaní týka. Zmyslom pracovných rokovaní je monitorovanie postupu prác vrátane vyhodnotenia postupu oproti Harmonogramu prác a Míľnikov, preskúmanie prípravy následných inžinierskych činností, plánovanie a koordinácia prác.</w:t>
            </w:r>
          </w:p>
          <w:p w14:paraId="7F541662" w14:textId="6F67678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Predmetom každého Pracovného rokovania bude posúdenie zabezpečenia plánovaných prác a objasnenie akýchkoľvek záležitostí. Zhotoviteľ musí zaznamenávať program Výrobného výboru aj s obsahom o plnení úloh a dohodnutých povinnostiach jednotlivých Strán a zabezpečiť kópie týchto záznamov pre tých, ktorí sa zúčastnia Pracovného rokovania, a pre Objednávateľa. Takýto záznam musí obsahovať zodpovednosť Strán za realizáciu činností a ak nie je podľa Zmluvy dohodnuté inak, bude ho predkladať Zhotoviteľ Stavebnotechnickému dozoru na schválenie. Tieto záznamy však v žiadnom prípade nenahrádzajú schválenia, potvrdenia, súhlasy a rozhodnutia, ktoré musia byť vydané v súlade s </w:t>
            </w:r>
            <w:proofErr w:type="spellStart"/>
            <w:r w:rsidRPr="00BA355D">
              <w:rPr>
                <w:rFonts w:ascii="Arial Narrow" w:hAnsi="Arial Narrow"/>
                <w:sz w:val="21"/>
                <w:szCs w:val="21"/>
              </w:rPr>
              <w:t>podčl</w:t>
            </w:r>
            <w:proofErr w:type="spellEnd"/>
            <w:r w:rsidRPr="00BA355D">
              <w:rPr>
                <w:rFonts w:ascii="Arial Narrow" w:hAnsi="Arial Narrow"/>
                <w:sz w:val="21"/>
                <w:szCs w:val="21"/>
              </w:rPr>
              <w:t>. 1.3 (Komunikácia). Záznamy z Pracovných rokovaní iných ako Výrobný výbor vyhotovuje S</w:t>
            </w:r>
            <w:r w:rsidR="000C2DE7" w:rsidRPr="00BA355D">
              <w:rPr>
                <w:rFonts w:ascii="Arial Narrow" w:hAnsi="Arial Narrow"/>
                <w:sz w:val="21"/>
                <w:szCs w:val="21"/>
              </w:rPr>
              <w:t>tavebný dozor</w:t>
            </w:r>
            <w:r w:rsidRPr="00BA355D">
              <w:rPr>
                <w:rFonts w:ascii="Arial Narrow" w:hAnsi="Arial Narrow"/>
                <w:sz w:val="21"/>
                <w:szCs w:val="21"/>
              </w:rPr>
              <w:t xml:space="preserve"> v rozsahu uvedenom vyššie a s povinnosťou zabezpečenia kópie týchto záznamov pre tých, ktorí sa zúčastnia takéhoto Pracovného stretnutia, a pre Objednávateľa.</w:t>
            </w:r>
          </w:p>
          <w:p w14:paraId="57EBAC9B"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lastRenderedPageBreak/>
              <w:t>V prípade, ak sa Pravidelných pracovných rokovaní nebudú zúčastňovať Zástupca Zhotoviteľa spolu s ostatnými pracovníkmi, ktorých sa agenda rokovaní týka podľa požiadaviek Stavebného dozoru, vrátane Hlavného inžiniera projektu, aj napriek tomu, že boli Stavebným dozorom vyzvaní, aby sa zúčastnili, vzniká Objednávateľovi nárok na zaplatenie zmluvnej pokuty vo výške 300,- EUR (slovom tristo eur) za každé porušenie tejto povinnosti, t.j. za neúčasť každej jednotlivej osoby na Pravidelnom pracovnom rokovaní. Objednávateľ je povinný uplatniť zmluvnú pokutu prostredníctvom podčlánku 2.5 VZP a o zmluvnej pokute rozhodne v súlade s postupom podľa podčlánku 3.5 VZP Stavebný dozor. Splatnosť zmluvnej pokuty rozhodnutej Stavebným dozorom je uvedená v podčlánku 4.2 (b).</w:t>
            </w:r>
          </w:p>
        </w:tc>
      </w:tr>
      <w:tr w:rsidR="00BA355D" w:rsidRPr="00BA355D" w14:paraId="44A9F02D" w14:textId="77777777">
        <w:tc>
          <w:tcPr>
            <w:tcW w:w="1870" w:type="dxa"/>
          </w:tcPr>
          <w:p w14:paraId="2B7F5B3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4. Zhotoviteľ</w:t>
            </w:r>
          </w:p>
        </w:tc>
        <w:tc>
          <w:tcPr>
            <w:tcW w:w="7670" w:type="dxa"/>
          </w:tcPr>
          <w:p w14:paraId="4FDBF745"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4E10CC0E" w14:textId="77777777">
        <w:tc>
          <w:tcPr>
            <w:tcW w:w="1870" w:type="dxa"/>
          </w:tcPr>
          <w:p w14:paraId="466FCD9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w:t>
            </w:r>
          </w:p>
          <w:p w14:paraId="4A2EA1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Zhotoviteľa</w:t>
            </w:r>
          </w:p>
        </w:tc>
        <w:tc>
          <w:tcPr>
            <w:tcW w:w="7670" w:type="dxa"/>
          </w:tcPr>
          <w:p w14:paraId="7A01F2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treťom odseku podčlánku 4.1 sa za slovné spojenie „Návrhu Zhotoviteľa“ dopĺňa slovné spojenie „(návrhu riešenia Zhotoviteľa)“. </w:t>
            </w:r>
          </w:p>
          <w:p w14:paraId="37C8332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 sa vkladá nasledovný text:</w:t>
            </w:r>
          </w:p>
          <w:p w14:paraId="165EA0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byť počas trvania Zmluvy zapísaný do registra partnerov verejného sektora, ak sú splnené podmienky podľa § 2 Zákona o registri partnerov verejného sektora a o zmene a doplnení niektorých zákonov v platnom znení a podá o tom Objednávateľovi dôkaz. V prípade porušenia povinnosti Zhotoviteľa podľa predchádzajúcej vety má Objednávateľ nárok na zmluvnú pokutu vo výške 500,- EUR (slovom päťsto eur) za každý deň porušenia. Nesplnenie tejto povinnosti môže byť podľa § 19 ods. 3 Zákona o verejnom obstarávaní dôvodom na odstúpenie od Zmluvy zo strany Objednávateľa Uvedené sa rovnako týka všetkých subdodávateľov.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73E5AB5" w14:textId="051BEF1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 Stavebnému dozoru</w:t>
            </w:r>
            <w:r w:rsidR="00B0624C" w:rsidRPr="00BA355D">
              <w:rPr>
                <w:rFonts w:ascii="Arial Narrow" w:hAnsi="Arial Narrow"/>
                <w:sz w:val="21"/>
                <w:szCs w:val="21"/>
              </w:rPr>
              <w:t>.</w:t>
            </w:r>
          </w:p>
          <w:p w14:paraId="3E2AA0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vykazovať výnosy z vyťaženého materiálu (ak taký je) (napr. zemina, drevná hmota, kamenivo a pod.) v rozsahu Diela na základe mesačnej inventarizácie vyťaženého materiálu odsúhlasenej Stavebným dozorom. Do 15 dní odo dňa odsúhlasenia mesačnej inventarizácie Stavebným dozorom je Zhotoviteľ povinný predložiť túto inventarizáciu Objednávateľovi.</w:t>
            </w:r>
          </w:p>
          <w:p w14:paraId="044B0BD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6DF6BA2" w14:textId="77777777">
        <w:tc>
          <w:tcPr>
            <w:tcW w:w="1870" w:type="dxa"/>
          </w:tcPr>
          <w:p w14:paraId="75711657"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4.1.1</w:t>
            </w:r>
          </w:p>
          <w:p w14:paraId="0E72FEF8"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lastRenderedPageBreak/>
              <w:t>Povinnosti Zhotoviteľa pri plnení kritérií</w:t>
            </w:r>
          </w:p>
        </w:tc>
        <w:tc>
          <w:tcPr>
            <w:tcW w:w="7670" w:type="dxa"/>
          </w:tcPr>
          <w:p w14:paraId="6CAC3134"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lastRenderedPageBreak/>
              <w:t xml:space="preserve">Za </w:t>
            </w:r>
            <w:proofErr w:type="spellStart"/>
            <w:r w:rsidRPr="005F5AAC">
              <w:rPr>
                <w:rFonts w:ascii="Arial Narrow" w:hAnsi="Arial Narrow"/>
                <w:sz w:val="21"/>
                <w:szCs w:val="21"/>
              </w:rPr>
              <w:t>počlánok</w:t>
            </w:r>
            <w:proofErr w:type="spellEnd"/>
            <w:r w:rsidRPr="005F5AAC">
              <w:rPr>
                <w:rFonts w:ascii="Arial Narrow" w:hAnsi="Arial Narrow"/>
                <w:sz w:val="21"/>
                <w:szCs w:val="21"/>
              </w:rPr>
              <w:t xml:space="preserve"> 4.1 sa vkladá nový </w:t>
            </w:r>
            <w:proofErr w:type="spellStart"/>
            <w:r w:rsidRPr="005F5AAC">
              <w:rPr>
                <w:rFonts w:ascii="Arial Narrow" w:hAnsi="Arial Narrow"/>
                <w:sz w:val="21"/>
                <w:szCs w:val="21"/>
              </w:rPr>
              <w:t>podčlánok</w:t>
            </w:r>
            <w:proofErr w:type="spellEnd"/>
            <w:r w:rsidRPr="005F5AAC">
              <w:rPr>
                <w:rFonts w:ascii="Arial Narrow" w:hAnsi="Arial Narrow"/>
                <w:sz w:val="21"/>
                <w:szCs w:val="21"/>
              </w:rPr>
              <w:t xml:space="preserve"> 4.1.1 Povinnosti Zhotoviteľa pri plnení kritérií, ktorý znie nasledovne:</w:t>
            </w:r>
          </w:p>
          <w:p w14:paraId="24E8922D"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lastRenderedPageBreak/>
              <w:t>Zhotoviteľ je povinný po celú dobu trvania Zmluvy dodržiavať kritéria, ktoré boli stanovené v jeho Ponuke ako úspešného uchádzača v rámci procesu verejného obstarávania.</w:t>
            </w:r>
          </w:p>
          <w:p w14:paraId="093C8C9C"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 j. písomným dodatkom k Zmluve.</w:t>
            </w:r>
          </w:p>
          <w:p w14:paraId="72EB025A"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V prípade ak Zhotoviteľ nemá obsadenú pozíciu ktoréhokoľvek kľúčového odborníka, ani do 2 mesiacov, ktoré uplynú po doručení výzvy na vykonanie nápravy zaslanej Objednávateľom Zhotoviteľovi, Objednávateľovi vzniká nárok na zaplatenie zmluvnej pokuty, a to vo výške 1.000,- EUR (slovom tisíc eur) za každý deň neobsadenia príslušnej pozície kľúčového odborníka novým odborníkom, ktorý spĺňa minimálne podmienky účasti, aké sa týkajú príslušnej pozície kľúčového odborníka, až do dňa, ktorým bol schválený nový kľúčový odborník, a to za každé porušenie tejto povinnosti. </w:t>
            </w:r>
          </w:p>
          <w:p w14:paraId="3CC6340D" w14:textId="0043E2DF"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kľúčového odborníka na pozícii Riaditeľa stavby</w:t>
            </w:r>
            <w:r w:rsidR="006C2BEF" w:rsidRPr="005F5AAC">
              <w:rPr>
                <w:rFonts w:ascii="Arial Narrow" w:hAnsi="Arial Narrow"/>
                <w:sz w:val="21"/>
                <w:szCs w:val="21"/>
              </w:rPr>
              <w:t xml:space="preserve"> </w:t>
            </w:r>
            <w:r w:rsidR="006C2BEF" w:rsidRPr="005F5AAC">
              <w:rPr>
                <w:rFonts w:ascii="Arial Narrow" w:hAnsi="Arial Narrow"/>
                <w:b/>
                <w:bCs/>
                <w:sz w:val="21"/>
                <w:szCs w:val="21"/>
              </w:rPr>
              <w:t>tretíkrát po sebe</w:t>
            </w:r>
            <w:r w:rsidR="00F27B69" w:rsidRPr="005F5AAC">
              <w:rPr>
                <w:rFonts w:ascii="Arial Narrow" w:hAnsi="Arial Narrow"/>
                <w:b/>
                <w:bCs/>
                <w:sz w:val="21"/>
                <w:szCs w:val="21"/>
              </w:rPr>
              <w:t xml:space="preserve"> a</w:t>
            </w:r>
            <w:r w:rsidR="00A307A3" w:rsidRPr="005F5AAC">
              <w:rPr>
                <w:rFonts w:ascii="Arial Narrow" w:hAnsi="Arial Narrow"/>
                <w:b/>
                <w:bCs/>
                <w:sz w:val="21"/>
                <w:szCs w:val="21"/>
              </w:rPr>
              <w:t> každý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1</w:t>
            </w:r>
            <w:r w:rsidRPr="005F5AAC">
              <w:rPr>
                <w:rFonts w:ascii="Arial Narrow" w:hAnsi="Arial Narrow"/>
                <w:sz w:val="21"/>
                <w:szCs w:val="21"/>
              </w:rPr>
              <w:t xml:space="preserve">00.000,- EUR (slovom </w:t>
            </w:r>
            <w:r w:rsidR="004C6BA4" w:rsidRPr="005F5AAC">
              <w:rPr>
                <w:rFonts w:ascii="Arial Narrow" w:hAnsi="Arial Narrow"/>
                <w:sz w:val="21"/>
                <w:szCs w:val="21"/>
              </w:rPr>
              <w:t>s</w:t>
            </w:r>
            <w:r w:rsidRPr="005F5AAC">
              <w:rPr>
                <w:rFonts w:ascii="Arial Narrow" w:hAnsi="Arial Narrow"/>
                <w:sz w:val="21"/>
                <w:szCs w:val="21"/>
              </w:rPr>
              <w:t>totisíc eur) za každé porušenie tejto povinnosti. Nárok na zaplatenie tejto zmluvnej pokuty nevzniká Objednávateľovi v prípade smrti, dlhodobej práceneschopnosti v rozsahu presahujúcom 20 dní, ako aj ukončenia pracovného pomeru kľúčového odborníka na pozícii Riaditeľa stavby. Ak zároveň Zhotoviteľ zmení na pozícii Riaditeľa stavby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 tomto podčlánku</w:t>
            </w:r>
            <w:r w:rsidRPr="005F5AAC">
              <w:rPr>
                <w:rFonts w:ascii="Arial Narrow" w:hAnsi="Arial Narrow"/>
                <w:sz w:val="21"/>
                <w:szCs w:val="21"/>
              </w:rPr>
              <w:t>.</w:t>
            </w:r>
          </w:p>
          <w:p w14:paraId="1AC7AC38" w14:textId="0DC23D7D"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v ktoréhokoľvek iného kľúčového odborníka ako Riaditeľa stavby, t. j. kľúčového odborníka na pozícii Hlavný stavbyvedúci (Odborník pre koľajový spodok a zvršok), alebo Stavbyvedúci (Odborník pre prevádzkové súbory, elektro (trakčné vedenia, rozvody VN, NN a slaboprúd))</w:t>
            </w:r>
            <w:r w:rsidR="00702A33" w:rsidRPr="005F5AAC">
              <w:rPr>
                <w:rFonts w:ascii="Arial Narrow" w:hAnsi="Arial Narrow"/>
                <w:sz w:val="21"/>
                <w:szCs w:val="21"/>
              </w:rPr>
              <w:t xml:space="preserve"> </w:t>
            </w:r>
            <w:r w:rsidR="00702A33" w:rsidRPr="005F5AAC">
              <w:rPr>
                <w:rFonts w:ascii="Arial Narrow" w:hAnsi="Arial Narrow"/>
                <w:b/>
                <w:bCs/>
                <w:sz w:val="21"/>
                <w:szCs w:val="21"/>
              </w:rPr>
              <w:t>tretíkrát po sebe</w:t>
            </w:r>
            <w:r w:rsidR="007A0DE2" w:rsidRPr="005F5AAC">
              <w:rPr>
                <w:rFonts w:ascii="Arial Narrow" w:hAnsi="Arial Narrow"/>
                <w:b/>
                <w:bCs/>
                <w:sz w:val="21"/>
                <w:szCs w:val="21"/>
              </w:rPr>
              <w:t>,</w:t>
            </w:r>
            <w:r w:rsidR="00702A33" w:rsidRPr="005F5AAC">
              <w:rPr>
                <w:rFonts w:ascii="Arial Narrow" w:hAnsi="Arial Narrow"/>
                <w:b/>
                <w:bCs/>
                <w:sz w:val="21"/>
                <w:szCs w:val="21"/>
              </w:rPr>
              <w:t xml:space="preserve"> a to </w:t>
            </w:r>
            <w:r w:rsidR="00C65D60" w:rsidRPr="005F5AAC">
              <w:rPr>
                <w:rFonts w:ascii="Arial Narrow" w:hAnsi="Arial Narrow"/>
                <w:b/>
                <w:bCs/>
                <w:sz w:val="21"/>
                <w:szCs w:val="21"/>
              </w:rPr>
              <w:t>v súhrne pre obe tieto pozície</w:t>
            </w:r>
            <w:r w:rsidR="007A0DE2" w:rsidRPr="005F5AAC">
              <w:rPr>
                <w:rFonts w:ascii="Arial Narrow" w:hAnsi="Arial Narrow"/>
                <w:b/>
                <w:bCs/>
                <w:sz w:val="21"/>
                <w:szCs w:val="21"/>
              </w:rPr>
              <w:t>,</w:t>
            </w:r>
            <w:r w:rsidR="00F46963" w:rsidRPr="005F5AAC">
              <w:rPr>
                <w:rFonts w:ascii="Arial Narrow" w:hAnsi="Arial Narrow"/>
                <w:b/>
                <w:bCs/>
                <w:sz w:val="21"/>
                <w:szCs w:val="21"/>
              </w:rPr>
              <w:t xml:space="preserve"> a ka</w:t>
            </w:r>
            <w:r w:rsidR="007A0DE2" w:rsidRPr="005F5AAC">
              <w:rPr>
                <w:rFonts w:ascii="Arial Narrow" w:hAnsi="Arial Narrow"/>
                <w:b/>
                <w:bCs/>
                <w:sz w:val="21"/>
                <w:szCs w:val="21"/>
              </w:rPr>
              <w:t>žd</w:t>
            </w:r>
            <w:r w:rsidR="00F46963" w:rsidRPr="005F5AAC">
              <w:rPr>
                <w:rFonts w:ascii="Arial Narrow" w:hAnsi="Arial Narrow"/>
                <w:b/>
                <w:bCs/>
                <w:sz w:val="21"/>
                <w:szCs w:val="21"/>
              </w:rPr>
              <w:t>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5</w:t>
            </w:r>
            <w:r w:rsidRPr="005F5AAC">
              <w:rPr>
                <w:rFonts w:ascii="Arial Narrow" w:hAnsi="Arial Narrow"/>
                <w:sz w:val="21"/>
                <w:szCs w:val="21"/>
              </w:rPr>
              <w:t xml:space="preserve">0.000,- EUR (slovom </w:t>
            </w:r>
            <w:r w:rsidR="004C6BA4" w:rsidRPr="005F5AAC">
              <w:rPr>
                <w:rFonts w:ascii="Arial Narrow" w:hAnsi="Arial Narrow"/>
                <w:sz w:val="21"/>
                <w:szCs w:val="21"/>
              </w:rPr>
              <w:t>päťdesiat</w:t>
            </w:r>
            <w:r w:rsidRPr="005F5AAC">
              <w:rPr>
                <w:rFonts w:ascii="Arial Narrow" w:hAnsi="Arial Narrow"/>
                <w:sz w:val="21"/>
                <w:szCs w:val="21"/>
              </w:rPr>
              <w:t>tisíc eur) za každé porušenie tejto povinnosti</w:t>
            </w:r>
            <w:r w:rsidR="00892A16" w:rsidRPr="005F5AAC">
              <w:rPr>
                <w:rFonts w:ascii="Arial Narrow" w:hAnsi="Arial Narrow"/>
                <w:sz w:val="21"/>
                <w:szCs w:val="21"/>
              </w:rPr>
              <w:t>.</w:t>
            </w:r>
            <w:r w:rsidRPr="005F5AAC">
              <w:rPr>
                <w:rFonts w:ascii="Arial Narrow" w:hAnsi="Arial Narrow"/>
                <w:sz w:val="21"/>
                <w:szCs w:val="21"/>
              </w:rPr>
              <w:t xml:space="preserve"> Nárok na zaplatenie tejto zmluvnej pokuty nevzniká Objednávateľovi v prípade smrti, dlhodobej práceneschopnosti v rozsahu presahujúcom 20 dní, ako aj ukončenia pracovného pomeru kľúčového odborníka na niektorej z pozícií uvedenej v prvej vete tohto odseku. Ak zároveň Zhotoviteľ zmení na pozícii Hlavný stavbyvedúci (Odborník pre koľajový spodok a zvršok)</w:t>
            </w:r>
            <w:r w:rsidR="003C4BFE" w:rsidRPr="005F5AAC">
              <w:rPr>
                <w:rFonts w:ascii="Arial Narrow" w:hAnsi="Arial Narrow"/>
                <w:sz w:val="21"/>
                <w:szCs w:val="21"/>
              </w:rPr>
              <w:t xml:space="preserve"> alebo</w:t>
            </w:r>
            <w:r w:rsidRPr="005F5AAC">
              <w:rPr>
                <w:rFonts w:ascii="Arial Narrow" w:hAnsi="Arial Narrow"/>
                <w:sz w:val="21"/>
                <w:szCs w:val="21"/>
              </w:rPr>
              <w:t xml:space="preserve"> Stavbyvedúci (Odborník pre prevádzkové súbory, elektro (trakčné vedenia, rozvody VN, NN a slaboprúd))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w:t>
            </w:r>
            <w:r w:rsidR="00692896" w:rsidRPr="005F5AAC">
              <w:rPr>
                <w:rFonts w:ascii="Arial Narrow" w:hAnsi="Arial Narrow"/>
                <w:sz w:val="21"/>
                <w:szCs w:val="21"/>
              </w:rPr>
              <w:t> </w:t>
            </w:r>
            <w:r w:rsidR="003226AC" w:rsidRPr="005F5AAC">
              <w:rPr>
                <w:rFonts w:ascii="Arial Narrow" w:hAnsi="Arial Narrow"/>
                <w:sz w:val="21"/>
                <w:szCs w:val="21"/>
              </w:rPr>
              <w:t>nasleduj</w:t>
            </w:r>
            <w:r w:rsidR="00692896" w:rsidRPr="005F5AAC">
              <w:rPr>
                <w:rFonts w:ascii="Arial Narrow" w:hAnsi="Arial Narrow"/>
                <w:sz w:val="21"/>
                <w:szCs w:val="21"/>
              </w:rPr>
              <w:t>úcom odseku tohto podčlánku</w:t>
            </w:r>
            <w:r w:rsidRPr="005F5AAC">
              <w:rPr>
                <w:rFonts w:ascii="Arial Narrow" w:hAnsi="Arial Narrow"/>
                <w:sz w:val="21"/>
                <w:szCs w:val="21"/>
              </w:rPr>
              <w:t>.</w:t>
            </w:r>
          </w:p>
          <w:p w14:paraId="79269D7B" w14:textId="103FB198"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ZMLUVNÁ POKUTA PRE PRÍPAD MENEJ KVALITNÝCH KĽÚČOVÝCH ODBORNÍKOV: V prípade, že Zhotoviteľ nie je schopný zabezpečiť plnenie predmetu Zmluvy prostredníctvom rovnakých resp. kvalitnejších kľúčových odborníkov/odborníka, môže predložiť aj kľúčových odborníkov/odborníka, ktorý nedosahujú/nedosahuje pôvodne </w:t>
            </w:r>
            <w:r w:rsidR="00140374" w:rsidRPr="00223397">
              <w:rPr>
                <w:rFonts w:ascii="Arial Narrow" w:hAnsi="Arial Narrow"/>
                <w:sz w:val="21"/>
                <w:szCs w:val="21"/>
              </w:rPr>
              <w:t>pridelený</w:t>
            </w:r>
            <w:r w:rsidR="00A71CCA" w:rsidRPr="00223397">
              <w:rPr>
                <w:rFonts w:ascii="Arial Narrow" w:hAnsi="Arial Narrow"/>
                <w:sz w:val="21"/>
                <w:szCs w:val="21"/>
              </w:rPr>
              <w:t xml:space="preserve"> finančný bonus</w:t>
            </w:r>
            <w:r w:rsidRPr="00223397">
              <w:rPr>
                <w:rFonts w:ascii="Arial Narrow" w:hAnsi="Arial Narrow"/>
                <w:sz w:val="21"/>
                <w:szCs w:val="21"/>
              </w:rPr>
              <w:t xml:space="preserve">, avšak v danom prípade Objednávateľ uplatní voči Zhotoviteľovi zmluvnú pokutu </w:t>
            </w:r>
            <w:r w:rsidR="003B78B9" w:rsidRPr="00223397">
              <w:rPr>
                <w:rFonts w:ascii="Arial Narrow" w:hAnsi="Arial Narrow"/>
                <w:sz w:val="21"/>
                <w:szCs w:val="21"/>
              </w:rPr>
              <w:t>rovnajúc</w:t>
            </w:r>
            <w:r w:rsidR="00D5680E" w:rsidRPr="00223397">
              <w:rPr>
                <w:rFonts w:ascii="Arial Narrow" w:hAnsi="Arial Narrow"/>
                <w:sz w:val="21"/>
                <w:szCs w:val="21"/>
              </w:rPr>
              <w:t>u sa rozdielu medzi pôvodne dosiahnutým</w:t>
            </w:r>
            <w:r w:rsidR="003B78B9" w:rsidRPr="00223397">
              <w:rPr>
                <w:rFonts w:ascii="Arial Narrow" w:hAnsi="Arial Narrow"/>
                <w:sz w:val="21"/>
                <w:szCs w:val="21"/>
              </w:rPr>
              <w:t xml:space="preserve"> </w:t>
            </w:r>
            <w:r w:rsidR="007239E6" w:rsidRPr="00223397">
              <w:rPr>
                <w:rFonts w:ascii="Arial Narrow" w:hAnsi="Arial Narrow"/>
                <w:sz w:val="21"/>
                <w:szCs w:val="21"/>
              </w:rPr>
              <w:t xml:space="preserve">finančným bonusom </w:t>
            </w:r>
            <w:r w:rsidR="003A5FF6" w:rsidRPr="00223397">
              <w:rPr>
                <w:rFonts w:ascii="Arial Narrow" w:hAnsi="Arial Narrow"/>
                <w:sz w:val="21"/>
                <w:szCs w:val="21"/>
              </w:rPr>
              <w:t xml:space="preserve">(v zmysle vyhodnotenia ponúk) </w:t>
            </w:r>
            <w:r w:rsidR="00441B8E" w:rsidRPr="00223397">
              <w:rPr>
                <w:rFonts w:ascii="Arial Narrow" w:hAnsi="Arial Narrow"/>
                <w:sz w:val="21"/>
                <w:szCs w:val="21"/>
              </w:rPr>
              <w:t>a</w:t>
            </w:r>
            <w:r w:rsidR="00C02182" w:rsidRPr="00223397">
              <w:rPr>
                <w:rFonts w:ascii="Arial Narrow" w:hAnsi="Arial Narrow"/>
                <w:sz w:val="21"/>
                <w:szCs w:val="21"/>
              </w:rPr>
              <w:t xml:space="preserve"> finančným bonusom, ktorý by </w:t>
            </w:r>
            <w:r w:rsidR="00066A1C" w:rsidRPr="00223397">
              <w:rPr>
                <w:rFonts w:ascii="Arial Narrow" w:hAnsi="Arial Narrow"/>
                <w:sz w:val="21"/>
                <w:szCs w:val="21"/>
              </w:rPr>
              <w:t>dosiahol</w:t>
            </w:r>
            <w:r w:rsidR="00C02182" w:rsidRPr="00223397">
              <w:rPr>
                <w:rFonts w:ascii="Arial Narrow" w:hAnsi="Arial Narrow"/>
                <w:sz w:val="21"/>
                <w:szCs w:val="21"/>
              </w:rPr>
              <w:t xml:space="preserve">, ak by Objednávateľ v rámci vyhodnotenia ponúk posudzoval </w:t>
            </w:r>
            <w:r w:rsidR="004154C4" w:rsidRPr="00223397">
              <w:rPr>
                <w:rFonts w:ascii="Arial Narrow" w:hAnsi="Arial Narrow"/>
                <w:sz w:val="21"/>
                <w:szCs w:val="21"/>
              </w:rPr>
              <w:t>novo navrhnutého odborníka</w:t>
            </w:r>
            <w:r w:rsidR="00806CD5" w:rsidRPr="00223397">
              <w:rPr>
                <w:rFonts w:ascii="Arial Narrow" w:hAnsi="Arial Narrow"/>
                <w:sz w:val="21"/>
                <w:szCs w:val="21"/>
              </w:rPr>
              <w:t xml:space="preserve">. </w:t>
            </w:r>
            <w:r w:rsidRPr="00223397">
              <w:rPr>
                <w:rFonts w:ascii="Arial Narrow" w:hAnsi="Arial Narrow"/>
                <w:sz w:val="21"/>
                <w:szCs w:val="21"/>
              </w:rPr>
              <w:t xml:space="preserve">Ak </w:t>
            </w:r>
            <w:r w:rsidR="00C02182" w:rsidRPr="00223397">
              <w:rPr>
                <w:rFonts w:ascii="Arial Narrow" w:hAnsi="Arial Narrow"/>
                <w:sz w:val="21"/>
                <w:szCs w:val="21"/>
              </w:rPr>
              <w:t>určenie výšky</w:t>
            </w:r>
            <w:r w:rsidR="00176F8C" w:rsidRPr="00223397">
              <w:rPr>
                <w:rFonts w:ascii="Arial Narrow" w:hAnsi="Arial Narrow"/>
                <w:sz w:val="21"/>
                <w:szCs w:val="21"/>
              </w:rPr>
              <w:t xml:space="preserve"> bonusu pre</w:t>
            </w:r>
            <w:r w:rsidRPr="00223397">
              <w:rPr>
                <w:rFonts w:ascii="Arial Narrow" w:hAnsi="Arial Narrow"/>
                <w:sz w:val="21"/>
                <w:szCs w:val="21"/>
              </w:rPr>
              <w:t xml:space="preserve"> nového kľúčového odborníka na účely tohto výpočtu pre nedostatok súčinnosti na strane Zhotoviteľa, alebo z iných dôvodov na strane Zhotoviteľa nie je možné, Objednávateľ uplatní voči Zhotoviteľovi zmluvnú pokutu vo výške </w:t>
            </w:r>
            <w:r w:rsidR="0094150D" w:rsidRPr="00223397">
              <w:rPr>
                <w:rFonts w:ascii="Arial Narrow" w:hAnsi="Arial Narrow"/>
                <w:sz w:val="21"/>
                <w:szCs w:val="21"/>
              </w:rPr>
              <w:t>2</w:t>
            </w:r>
            <w:r w:rsidR="008424B0" w:rsidRPr="00223397">
              <w:rPr>
                <w:rFonts w:ascii="Arial Narrow" w:hAnsi="Arial Narrow"/>
                <w:sz w:val="21"/>
                <w:szCs w:val="21"/>
              </w:rPr>
              <w:t> </w:t>
            </w:r>
            <w:r w:rsidR="0094150D" w:rsidRPr="00223397">
              <w:rPr>
                <w:rFonts w:ascii="Arial Narrow" w:hAnsi="Arial Narrow"/>
                <w:sz w:val="21"/>
                <w:szCs w:val="21"/>
              </w:rPr>
              <w:t>5</w:t>
            </w:r>
            <w:r w:rsidR="00260BF4" w:rsidRPr="00223397">
              <w:rPr>
                <w:rFonts w:ascii="Arial Narrow" w:hAnsi="Arial Narrow"/>
                <w:sz w:val="21"/>
                <w:szCs w:val="21"/>
              </w:rPr>
              <w:t>09</w:t>
            </w:r>
            <w:r w:rsidR="008424B0" w:rsidRPr="00223397">
              <w:rPr>
                <w:rFonts w:ascii="Arial Narrow" w:hAnsi="Arial Narrow"/>
                <w:sz w:val="21"/>
                <w:szCs w:val="21"/>
              </w:rPr>
              <w:t xml:space="preserve"> </w:t>
            </w:r>
            <w:r w:rsidR="00260BF4" w:rsidRPr="00223397">
              <w:rPr>
                <w:rFonts w:ascii="Arial Narrow" w:hAnsi="Arial Narrow"/>
                <w:sz w:val="21"/>
                <w:szCs w:val="21"/>
              </w:rPr>
              <w:t>200</w:t>
            </w:r>
            <w:r w:rsidRPr="00223397">
              <w:rPr>
                <w:rFonts w:ascii="Arial Narrow" w:hAnsi="Arial Narrow"/>
                <w:sz w:val="21"/>
                <w:szCs w:val="21"/>
              </w:rPr>
              <w:t>,- EUR</w:t>
            </w:r>
            <w:r w:rsidR="005F5CC8" w:rsidRPr="00223397">
              <w:rPr>
                <w:rFonts w:ascii="Arial Narrow" w:hAnsi="Arial Narrow"/>
                <w:sz w:val="21"/>
                <w:szCs w:val="21"/>
              </w:rPr>
              <w:t xml:space="preserve"> (slovom: dva</w:t>
            </w:r>
            <w:r w:rsidR="00FB3D02" w:rsidRPr="00223397">
              <w:rPr>
                <w:rFonts w:ascii="Arial Narrow" w:hAnsi="Arial Narrow"/>
                <w:sz w:val="21"/>
                <w:szCs w:val="21"/>
              </w:rPr>
              <w:t xml:space="preserve"> </w:t>
            </w:r>
            <w:r w:rsidR="005F5CC8" w:rsidRPr="00223397">
              <w:rPr>
                <w:rFonts w:ascii="Arial Narrow" w:hAnsi="Arial Narrow"/>
                <w:sz w:val="21"/>
                <w:szCs w:val="21"/>
              </w:rPr>
              <w:t xml:space="preserve">milióny </w:t>
            </w:r>
            <w:r w:rsidR="007574FF" w:rsidRPr="00223397">
              <w:rPr>
                <w:rFonts w:ascii="Arial Narrow" w:hAnsi="Arial Narrow"/>
                <w:sz w:val="21"/>
                <w:szCs w:val="21"/>
              </w:rPr>
              <w:t>päťstodeväťtisíc</w:t>
            </w:r>
            <w:r w:rsidR="001F5919" w:rsidRPr="00223397">
              <w:rPr>
                <w:rFonts w:ascii="Arial Narrow" w:hAnsi="Arial Narrow"/>
                <w:sz w:val="21"/>
                <w:szCs w:val="21"/>
              </w:rPr>
              <w:t xml:space="preserve"> dvesto eur</w:t>
            </w:r>
            <w:r w:rsidR="005E2EAB" w:rsidRPr="00223397">
              <w:rPr>
                <w:rFonts w:ascii="Arial Narrow" w:hAnsi="Arial Narrow"/>
                <w:sz w:val="21"/>
                <w:szCs w:val="21"/>
              </w:rPr>
              <w:t>)</w:t>
            </w:r>
            <w:r w:rsidRPr="00223397">
              <w:rPr>
                <w:rFonts w:ascii="Arial Narrow" w:hAnsi="Arial Narrow"/>
                <w:sz w:val="21"/>
                <w:szCs w:val="21"/>
              </w:rPr>
              <w:t xml:space="preserve">, ak ide o kľúčového odborníka na </w:t>
            </w:r>
            <w:r w:rsidRPr="00223397">
              <w:rPr>
                <w:rFonts w:ascii="Arial Narrow" w:hAnsi="Arial Narrow"/>
                <w:sz w:val="21"/>
                <w:szCs w:val="21"/>
              </w:rPr>
              <w:lastRenderedPageBreak/>
              <w:t xml:space="preserve">pozícii Riaditeľa stavby alebo zmluvnú pokutu vo výške </w:t>
            </w:r>
            <w:r w:rsidR="0091229B" w:rsidRPr="00223397">
              <w:rPr>
                <w:rFonts w:ascii="Arial Narrow" w:hAnsi="Arial Narrow"/>
                <w:sz w:val="21"/>
                <w:szCs w:val="21"/>
              </w:rPr>
              <w:t>1 254 600</w:t>
            </w:r>
            <w:r w:rsidRPr="00223397">
              <w:rPr>
                <w:rFonts w:ascii="Arial Narrow" w:hAnsi="Arial Narrow"/>
                <w:sz w:val="21"/>
                <w:szCs w:val="21"/>
              </w:rPr>
              <w:t>,- EUR</w:t>
            </w:r>
            <w:r w:rsidR="005E2EAB" w:rsidRPr="00223397">
              <w:rPr>
                <w:rFonts w:ascii="Arial Narrow" w:hAnsi="Arial Narrow"/>
                <w:sz w:val="21"/>
                <w:szCs w:val="21"/>
              </w:rPr>
              <w:t xml:space="preserve"> (jeden milión dvestopäťdesiatštyritisíc</w:t>
            </w:r>
            <w:r w:rsidR="00071999" w:rsidRPr="00223397">
              <w:rPr>
                <w:rFonts w:ascii="Arial Narrow" w:hAnsi="Arial Narrow"/>
                <w:sz w:val="21"/>
                <w:szCs w:val="21"/>
              </w:rPr>
              <w:t xml:space="preserve"> šesťsto eur)</w:t>
            </w:r>
            <w:r w:rsidRPr="00223397">
              <w:rPr>
                <w:rFonts w:ascii="Arial Narrow" w:hAnsi="Arial Narrow"/>
                <w:sz w:val="21"/>
                <w:szCs w:val="21"/>
              </w:rPr>
              <w:t>, ak ide o iného kľúčového odborníka.</w:t>
            </w:r>
          </w:p>
          <w:p w14:paraId="481F3261" w14:textId="508155B4" w:rsidR="007D129E" w:rsidRPr="00223397" w:rsidRDefault="007D129E">
            <w:pPr>
              <w:spacing w:before="120" w:after="120" w:line="276" w:lineRule="auto"/>
              <w:ind w:right="141"/>
              <w:jc w:val="both"/>
              <w:rPr>
                <w:rFonts w:ascii="Arial Narrow" w:hAnsi="Arial Narrow"/>
                <w:sz w:val="21"/>
                <w:szCs w:val="21"/>
              </w:rPr>
            </w:pPr>
            <w:r w:rsidRPr="00223397">
              <w:rPr>
                <w:rFonts w:ascii="Arial Narrow" w:hAnsi="Arial Narrow"/>
                <w:sz w:val="21"/>
                <w:szCs w:val="21"/>
              </w:rPr>
              <w:t>Výška finan</w:t>
            </w:r>
            <w:r w:rsidR="004570F0" w:rsidRPr="00223397">
              <w:rPr>
                <w:rFonts w:ascii="Arial Narrow" w:hAnsi="Arial Narrow"/>
                <w:sz w:val="21"/>
                <w:szCs w:val="21"/>
              </w:rPr>
              <w:t>čného bonusu</w:t>
            </w:r>
            <w:r w:rsidRPr="00223397">
              <w:rPr>
                <w:rFonts w:ascii="Arial Narrow" w:hAnsi="Arial Narrow"/>
                <w:sz w:val="21"/>
                <w:szCs w:val="21"/>
              </w:rPr>
              <w:t>, ktorý by bol dosiahnutý pri posudzovaní nového</w:t>
            </w:r>
            <w:r w:rsidR="0010265D" w:rsidRPr="00223397">
              <w:rPr>
                <w:rFonts w:ascii="Arial Narrow" w:hAnsi="Arial Narrow"/>
                <w:sz w:val="21"/>
                <w:szCs w:val="21"/>
              </w:rPr>
              <w:t xml:space="preserve"> kľúčového</w:t>
            </w:r>
            <w:r w:rsidRPr="00223397">
              <w:rPr>
                <w:rFonts w:ascii="Arial Narrow" w:hAnsi="Arial Narrow"/>
                <w:sz w:val="21"/>
                <w:szCs w:val="21"/>
              </w:rPr>
              <w:t xml:space="preserve"> odborníka</w:t>
            </w:r>
            <w:r w:rsidR="004570F0" w:rsidRPr="00223397">
              <w:rPr>
                <w:rFonts w:ascii="Arial Narrow" w:hAnsi="Arial Narrow"/>
                <w:sz w:val="21"/>
                <w:szCs w:val="21"/>
              </w:rPr>
              <w:t>,</w:t>
            </w:r>
            <w:r w:rsidRPr="00223397">
              <w:rPr>
                <w:rFonts w:ascii="Arial Narrow" w:hAnsi="Arial Narrow"/>
                <w:sz w:val="21"/>
                <w:szCs w:val="21"/>
              </w:rPr>
              <w:t xml:space="preserve"> bude určen</w:t>
            </w:r>
            <w:r w:rsidR="002A4EFC" w:rsidRPr="00223397">
              <w:rPr>
                <w:rFonts w:ascii="Arial Narrow" w:hAnsi="Arial Narrow"/>
                <w:sz w:val="21"/>
                <w:szCs w:val="21"/>
              </w:rPr>
              <w:t>á</w:t>
            </w:r>
            <w:r w:rsidRPr="00223397">
              <w:rPr>
                <w:rFonts w:ascii="Arial Narrow" w:hAnsi="Arial Narrow"/>
                <w:sz w:val="21"/>
                <w:szCs w:val="21"/>
              </w:rPr>
              <w:t xml:space="preserve"> v zmysle Z</w:t>
            </w:r>
            <w:r w:rsidR="006853E3" w:rsidRPr="00223397">
              <w:rPr>
                <w:rFonts w:ascii="Arial Narrow" w:hAnsi="Arial Narrow"/>
                <w:sz w:val="21"/>
                <w:szCs w:val="21"/>
              </w:rPr>
              <w:t>väzok 4 Časť 2</w:t>
            </w:r>
            <w:r w:rsidRPr="00223397">
              <w:rPr>
                <w:rFonts w:ascii="Arial Narrow" w:hAnsi="Arial Narrow"/>
                <w:sz w:val="21"/>
                <w:szCs w:val="21"/>
              </w:rPr>
              <w:t>_Formulár platieb a</w:t>
            </w:r>
            <w:r w:rsidR="002A4EFC" w:rsidRPr="00223397">
              <w:rPr>
                <w:rFonts w:ascii="Arial Narrow" w:hAnsi="Arial Narrow"/>
                <w:sz w:val="21"/>
                <w:szCs w:val="21"/>
              </w:rPr>
              <w:t> </w:t>
            </w:r>
            <w:r w:rsidRPr="00223397">
              <w:rPr>
                <w:rFonts w:ascii="Arial Narrow" w:hAnsi="Arial Narrow"/>
                <w:sz w:val="21"/>
                <w:szCs w:val="21"/>
              </w:rPr>
              <w:t>kritériá</w:t>
            </w:r>
            <w:r w:rsidR="002A4EFC" w:rsidRPr="00223397">
              <w:rPr>
                <w:rFonts w:ascii="Arial Narrow" w:hAnsi="Arial Narrow"/>
                <w:sz w:val="21"/>
                <w:szCs w:val="21"/>
              </w:rPr>
              <w:t xml:space="preserve"> Súťažných podkladov.</w:t>
            </w:r>
          </w:p>
          <w:p w14:paraId="656A02BA" w14:textId="77777777"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2EF778BB" w14:textId="3D16D60E" w:rsidR="00A50A8B" w:rsidRPr="005F5AAC" w:rsidRDefault="00860DAF">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V prípade, že </w:t>
            </w:r>
            <w:r w:rsidR="00534BB4" w:rsidRPr="00223397">
              <w:rPr>
                <w:rFonts w:ascii="Arial Narrow" w:hAnsi="Arial Narrow"/>
                <w:sz w:val="21"/>
                <w:szCs w:val="21"/>
              </w:rPr>
              <w:t xml:space="preserve">Zhotoviteľ v rámci </w:t>
            </w:r>
            <w:r w:rsidR="004474B5" w:rsidRPr="00223397">
              <w:rPr>
                <w:rFonts w:ascii="Arial Narrow" w:hAnsi="Arial Narrow"/>
                <w:sz w:val="21"/>
                <w:szCs w:val="21"/>
              </w:rPr>
              <w:t>kritéria K3</w:t>
            </w:r>
            <w:del w:id="60" w:author="Gereková Michaela, JUDr." w:date="2025-08-14T15:11:00Z" w16du:dateUtc="2025-08-14T13:11:00Z">
              <w:r w:rsidR="00475DAA" w:rsidRPr="00223397">
                <w:rPr>
                  <w:rFonts w:ascii="Arial Narrow" w:hAnsi="Arial Narrow"/>
                  <w:sz w:val="21"/>
                  <w:szCs w:val="21"/>
                </w:rPr>
                <w:delText xml:space="preserve"> </w:delText>
              </w:r>
            </w:del>
            <w:r w:rsidR="00666E26" w:rsidRPr="00223397">
              <w:rPr>
                <w:rFonts w:ascii="Arial Narrow" w:hAnsi="Arial Narrow"/>
                <w:sz w:val="21"/>
                <w:szCs w:val="21"/>
              </w:rPr>
              <w:t xml:space="preserve"> Starostlivosť o zeleň navyše </w:t>
            </w:r>
            <w:r w:rsidR="004474B5" w:rsidRPr="00223397">
              <w:rPr>
                <w:rFonts w:ascii="Arial Narrow" w:hAnsi="Arial Narrow"/>
                <w:sz w:val="21"/>
                <w:szCs w:val="21"/>
              </w:rPr>
              <w:t>a K4</w:t>
            </w:r>
            <w:r w:rsidR="00E01B38" w:rsidRPr="00223397">
              <w:rPr>
                <w:rFonts w:ascii="Arial Narrow" w:hAnsi="Arial Narrow"/>
                <w:sz w:val="21"/>
                <w:szCs w:val="21"/>
              </w:rPr>
              <w:t xml:space="preserve"> Predĺženie záručnej doby a záručného servisu na celé dielo</w:t>
            </w:r>
            <w:r w:rsidR="00B83D51" w:rsidRPr="00223397">
              <w:rPr>
                <w:rFonts w:ascii="Arial Narrow" w:hAnsi="Arial Narrow"/>
                <w:sz w:val="21"/>
                <w:szCs w:val="21"/>
              </w:rPr>
              <w:t xml:space="preserve"> navrhne predĺženie nad </w:t>
            </w:r>
            <w:r w:rsidR="00412B77" w:rsidRPr="00223397">
              <w:rPr>
                <w:rFonts w:ascii="Arial Narrow" w:hAnsi="Arial Narrow"/>
                <w:sz w:val="21"/>
                <w:szCs w:val="21"/>
              </w:rPr>
              <w:t xml:space="preserve">požadovaný </w:t>
            </w:r>
            <w:r w:rsidR="00545E68" w:rsidRPr="00223397">
              <w:rPr>
                <w:rFonts w:ascii="Arial Narrow" w:hAnsi="Arial Narrow"/>
                <w:sz w:val="21"/>
                <w:szCs w:val="21"/>
              </w:rPr>
              <w:t xml:space="preserve">minimálny </w:t>
            </w:r>
            <w:r w:rsidR="003D59A6" w:rsidRPr="00223397">
              <w:rPr>
                <w:rFonts w:ascii="Arial Narrow" w:hAnsi="Arial Narrow"/>
                <w:sz w:val="21"/>
                <w:szCs w:val="21"/>
              </w:rPr>
              <w:t>rozsah</w:t>
            </w:r>
            <w:r w:rsidR="00C83013" w:rsidRPr="00223397">
              <w:rPr>
                <w:rFonts w:ascii="Arial Narrow" w:hAnsi="Arial Narrow"/>
                <w:sz w:val="21"/>
                <w:szCs w:val="21"/>
              </w:rPr>
              <w:t xml:space="preserve"> je povinný na zabezpečenie svojej povinnosti predložil </w:t>
            </w:r>
            <w:r w:rsidR="00A94ED4" w:rsidRPr="00223397">
              <w:rPr>
                <w:rFonts w:ascii="Arial Narrow" w:hAnsi="Arial Narrow"/>
                <w:sz w:val="21"/>
                <w:szCs w:val="21"/>
              </w:rPr>
              <w:t>Objednávateľovi Zábezpeku pre každé kritérium osobitne najneskôr do 30 dní odo dňa kedy Zhotoviteľ obdrží Protokol o vyhotovení Diela podľa podčlánku 11.9 VZP.</w:t>
            </w:r>
            <w:r w:rsidR="00C36349" w:rsidRPr="00223397">
              <w:rPr>
                <w:rFonts w:ascii="Arial Narrow" w:hAnsi="Arial Narrow"/>
                <w:sz w:val="21"/>
                <w:szCs w:val="21"/>
              </w:rPr>
              <w:t xml:space="preserve"> Výška zábezpeky </w:t>
            </w:r>
            <w:r w:rsidR="001320D3" w:rsidRPr="00223397">
              <w:rPr>
                <w:rFonts w:ascii="Arial Narrow" w:hAnsi="Arial Narrow"/>
                <w:sz w:val="21"/>
                <w:szCs w:val="21"/>
              </w:rPr>
              <w:t xml:space="preserve">bude v rovnakej výške </w:t>
            </w:r>
            <w:r w:rsidR="00265E00" w:rsidRPr="00223397">
              <w:rPr>
                <w:rFonts w:ascii="Arial Narrow" w:hAnsi="Arial Narrow"/>
                <w:sz w:val="21"/>
                <w:szCs w:val="21"/>
              </w:rPr>
              <w:t xml:space="preserve">ako </w:t>
            </w:r>
            <w:r w:rsidR="00281449" w:rsidRPr="00223397">
              <w:rPr>
                <w:rFonts w:ascii="Arial Narrow" w:hAnsi="Arial Narrow"/>
                <w:sz w:val="21"/>
                <w:szCs w:val="21"/>
              </w:rPr>
              <w:t>odpočítaný peňažný bonus</w:t>
            </w:r>
            <w:r w:rsidR="005D0F99" w:rsidRPr="00223397">
              <w:rPr>
                <w:rFonts w:ascii="Arial Narrow" w:hAnsi="Arial Narrow"/>
                <w:sz w:val="21"/>
                <w:szCs w:val="21"/>
              </w:rPr>
              <w:t xml:space="preserve"> a bude sa alikvotne znižovať po uplynutí</w:t>
            </w:r>
            <w:r w:rsidR="003A403B" w:rsidRPr="00223397">
              <w:rPr>
                <w:rFonts w:ascii="Arial Narrow" w:hAnsi="Arial Narrow"/>
                <w:sz w:val="21"/>
                <w:szCs w:val="21"/>
              </w:rPr>
              <w:t xml:space="preserve"> </w:t>
            </w:r>
            <w:r w:rsidR="00A806F1" w:rsidRPr="00223397">
              <w:rPr>
                <w:rFonts w:ascii="Arial Narrow" w:hAnsi="Arial Narrow"/>
                <w:sz w:val="21"/>
                <w:szCs w:val="21"/>
              </w:rPr>
              <w:t xml:space="preserve">každého roku </w:t>
            </w:r>
            <w:r w:rsidR="006B0AB7" w:rsidRPr="00223397">
              <w:rPr>
                <w:rFonts w:ascii="Arial Narrow" w:hAnsi="Arial Narrow"/>
                <w:sz w:val="21"/>
                <w:szCs w:val="21"/>
              </w:rPr>
              <w:t>navrhovaného predĺženi</w:t>
            </w:r>
            <w:r w:rsidR="00B005CC" w:rsidRPr="00223397">
              <w:rPr>
                <w:rFonts w:ascii="Arial Narrow" w:hAnsi="Arial Narrow"/>
                <w:sz w:val="21"/>
                <w:szCs w:val="21"/>
              </w:rPr>
              <w:t>a</w:t>
            </w:r>
            <w:r w:rsidR="006B0AB7" w:rsidRPr="00223397">
              <w:rPr>
                <w:rFonts w:ascii="Arial Narrow" w:hAnsi="Arial Narrow"/>
                <w:sz w:val="21"/>
                <w:szCs w:val="21"/>
              </w:rPr>
              <w:t xml:space="preserve">. </w:t>
            </w:r>
            <w:r w:rsidR="00C82858" w:rsidRPr="00223397">
              <w:rPr>
                <w:rFonts w:ascii="Arial Narrow" w:hAnsi="Arial Narrow"/>
                <w:sz w:val="21"/>
                <w:szCs w:val="21"/>
              </w:rPr>
              <w:t xml:space="preserve">V prípade </w:t>
            </w:r>
            <w:r w:rsidR="00515F38" w:rsidRPr="00223397">
              <w:rPr>
                <w:rFonts w:ascii="Arial Narrow" w:hAnsi="Arial Narrow"/>
                <w:sz w:val="21"/>
                <w:szCs w:val="21"/>
              </w:rPr>
              <w:t xml:space="preserve">nedodržania navrhovaného kritéria </w:t>
            </w:r>
            <w:r w:rsidR="00E42A67" w:rsidRPr="00223397">
              <w:rPr>
                <w:rFonts w:ascii="Arial Narrow" w:hAnsi="Arial Narrow"/>
                <w:sz w:val="21"/>
                <w:szCs w:val="21"/>
              </w:rPr>
              <w:t>príde zo strany Objednávateľa k uplatneniu bankovej zábezpeky vo výške nesplneného záväzku.</w:t>
            </w:r>
            <w:r w:rsidR="00E42A67">
              <w:rPr>
                <w:rFonts w:ascii="Arial Narrow" w:hAnsi="Arial Narrow"/>
                <w:sz w:val="21"/>
                <w:szCs w:val="21"/>
              </w:rPr>
              <w:t xml:space="preserve"> </w:t>
            </w:r>
          </w:p>
        </w:tc>
      </w:tr>
      <w:tr w:rsidR="00BA355D" w:rsidRPr="00BA355D" w14:paraId="14C84E71" w14:textId="77777777">
        <w:tc>
          <w:tcPr>
            <w:tcW w:w="1870" w:type="dxa"/>
          </w:tcPr>
          <w:p w14:paraId="24310D8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w:t>
            </w:r>
          </w:p>
          <w:p w14:paraId="08E1C3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Zábezpeka na vykonanie prác</w:t>
            </w:r>
          </w:p>
        </w:tc>
        <w:tc>
          <w:tcPr>
            <w:tcW w:w="7670" w:type="dxa"/>
          </w:tcPr>
          <w:p w14:paraId="5804819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4.2 Zábezpeka na vykonanie prác sa zrušuje a nahrádza sa textom s nasledovným znením:</w:t>
            </w:r>
          </w:p>
          <w:p w14:paraId="3FED77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predložiť (na svoje náklady) Zábezpeku na vykonanie prác v čiastke a v menách uvedených v Prílohe k ponuke. Zhotoviteľ predloží originál Zábezpeky na vykonanie prác Stavebnému dozoru najneskôr k Dátumu začatia prác.</w:t>
            </w:r>
          </w:p>
          <w:p w14:paraId="1410E87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Banku, ktorá poskytne Zábezpeku na vykonanie prác a obsah záručnej listiny musí vopred schváliť Objednávateľ.</w:t>
            </w:r>
          </w:p>
          <w:p w14:paraId="67B3018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vykonanie prác musí byť vo forme bankovej záruky vystavenej buď (a) bankou so sídlom v krajine Objednávateľa, alebo (b) priamo právnickou osobou z členského štátu Európskej únie a v súlade so znením, ako je stanovené vo Formulári zábezpeky na vykonanie prác. Poskytnutie Zábezpeky na vykonanie prác sa riadi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594FAD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vykonanie prác bude platná a vymáhateľná aspoň 30 dní po tom, kým Stavebný dozor nevydá Protokol o vyhotovení Diela podľa 11.9 Zmluvy. Ak podmienky Zábezpeky na vykonanie prác špecifikujú dobu uplynutia jej platnosti a Zhotoviteľ nenadobudol právo obdržať Protokol o vyhotovení Diela podľa podčlánku 11.9 Zmluvy do termínu 28 dní pred dátumom uplynutia tejto Zábezpeky na vykonanie prác, potom Zhotoviteľ bude povinný predĺžiť dobu platnosti Zábezpeky na vykonanie prác až dovtedy kým bude vydaný Protokol o vyhotovení Diela.</w:t>
            </w:r>
          </w:p>
          <w:p w14:paraId="60B0BCB3" w14:textId="72D70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w:t>
            </w:r>
          </w:p>
          <w:p w14:paraId="7743FB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vykonanie prác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060E0A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vykonanie prác uplatniť iba na sumy, na ktoré je oprávnený podľa Zmluvy v prípade, že:</w:t>
            </w:r>
          </w:p>
          <w:p w14:paraId="63A47F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(a) Zhotoviteľ nepredĺži dobu platnosti Zábezpeky na vykonanie prác najneskôr 30 dní pred skončením jej platnosti, kedy môže nárokovať plnú čiastku Zábezpeky na vykonanie prác,</w:t>
            </w:r>
          </w:p>
          <w:p w14:paraId="38C1BE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nezaplatí Objednávateľovi peňažné plnenie, ktoré Objednávateľovi prináleží na základe podčlánku 2.5 (Nároky Objednávateľa) alebo článku 20 (Nároky, spory a rozhodcovské konanie) do 42 dní po dohode, alebo rozhodnutí,</w:t>
            </w:r>
          </w:p>
          <w:p w14:paraId="7BB5FB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nenapraví porušenie zmluvnej povinnosti do 42 dní po tom, čo mu bolo doručené oznámenie Objednávateľa na vykonanie nápravy porušenej zmluvnej povinnosti (najmä, ale nie len podľa podčlánku 7.5, 7.6, 11.4 Zmluvy), kedy plnenie zo Zábezpeky pre vykonanie prác bude vo výške celkových primeraných Nákladov Objednávateľa na odstránenie takejto vady alebo na nápravu takéhoto porušenia Zmluvy preukázateľne vynaložených Objednávateľom (bez ohľadu, že by bol Objednávateľ povinný opätovne oznamovať výšku škody Zhotoviteľovi),</w:t>
            </w:r>
          </w:p>
          <w:p w14:paraId="0F6B52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 dôjde k odstúpeniu Objednávateľa od Zmluvy podľa podčlánku 15.2 (Odstúpenie od Zmluvy zo strany Objednávateľa),</w:t>
            </w:r>
          </w:p>
          <w:p w14:paraId="234E52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 akúkoľvek čiastku z titulu náhrady škody, ktorú Zhotoviteľ nezaplatí do 42 dní po doručení oznámenia škody vo výške určenej Stavebným dozorom podľa podčlánku 3.5 (Rozhodnutia), kedy plnenie zo Zábezpeky pre vykonanie prác je vo výške škody určenej Stavebným dozorom,</w:t>
            </w:r>
          </w:p>
          <w:p w14:paraId="0EBBA6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 Zhotoviteľ neplní záväzok z podčlánku 10.2 (Prevzatie časti Diela do Odbornej obsluhy), kedy plnenie zo Zábezpeky pre vykonanie prác bude vo výške celkových primeraných Nákladov Objednávateľa na zabezpečenie povinností Zhotoviteľa počas predčasného užívania, dočasného užívania, kolaudačného konania, spúšťania atď. v zmysle Požiadaviek Objednávateľa alebo na nápravu takéhoto porušenia povinnosti Zhotoviteľa zo Zmluvy preukázateľne vynaložených Objednávateľom (bez ohľadu, že by bol Objednávateľ povinný opätovne oznamovať výšku škody Zhotoviteľovi) alebo</w:t>
            </w:r>
          </w:p>
          <w:p w14:paraId="5001F7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 Zhotoviteľ nepredloží Zábezpeku na záručné opravy podľa podčlánku 11.13 (Zábezpeka na záručné opravy) kedy plnenie Zábezpeky na vykonanie prác je v hodnote rovnakej ako je hodnota Záruky na záručné opravy.</w:t>
            </w:r>
          </w:p>
          <w:p w14:paraId="7681B1AF" w14:textId="3E12512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nie je povinný uplatniť práva na čerpanie </w:t>
            </w:r>
            <w:r w:rsidR="003E68C1" w:rsidRPr="00BA355D">
              <w:rPr>
                <w:rFonts w:ascii="Arial Narrow" w:hAnsi="Arial Narrow"/>
                <w:sz w:val="21"/>
                <w:szCs w:val="21"/>
              </w:rPr>
              <w:t>zo Zábezpeky na vykonanie prác</w:t>
            </w:r>
            <w:r w:rsidRPr="00BA355D">
              <w:rPr>
                <w:rFonts w:ascii="Arial Narrow" w:hAnsi="Arial Narrow"/>
                <w:sz w:val="21"/>
                <w:szCs w:val="21"/>
              </w:rPr>
              <w:t>.</w:t>
            </w:r>
          </w:p>
          <w:p w14:paraId="688A76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vykonanie prác Zhotoviteľovi do 30 dní potom, ako obdrží Protokol o vyhotovení Diela podľa podčlánku 11.9 (Protokol o vyhotovení Diela), nie však skôr ako Zhotoviteľ predloží Záruku na záručné opravy podľa podčlánku 11.13 (Zábezpeka za záručné opravy).</w:t>
            </w:r>
          </w:p>
          <w:p w14:paraId="22FFED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predĺženia Lehoty výstavby je Zhotoviteľ povinný zabezpečiť predĺženie doby platnosti príslušnej Zábezpeky pre vykonanie prác. V prípade, ak Zhotoviteľ nepredĺži platnosť Zábezpeky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F45792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čerpania z bankovej záruky Objednávateľom je Zhotoviteľ povinný bez zbytočného odkladu obnoviť sumu bankovej záruky do plnej výšky v čiastke a v menách uvedených v Prílohe k ponuke, najneskôr však do 10 dní odo dňa doručenia výzvy Objednávateľa na jej obnovenie, a to pod hrozbou zmluvnej pokuty v sume 1.000,- € (slovom tisíc eur) za každý deň omeškania so splnením tejto povinnosti, maximálne však do výšky 10% zo sumy bankovej záruky. Povinnosť </w:t>
            </w:r>
            <w:r w:rsidRPr="00BA355D">
              <w:rPr>
                <w:rFonts w:ascii="Arial Narrow" w:hAnsi="Arial Narrow"/>
                <w:sz w:val="21"/>
                <w:szCs w:val="21"/>
              </w:rPr>
              <w:lastRenderedPageBreak/>
              <w:t>Zhotoviteľa podľa predchádzajúcej vety tohto bodu Zmluvy sa bude považovať za splnenú dňom predloženia/doručenia novej (aktualizovanej) bankovej záruky</w:t>
            </w:r>
          </w:p>
          <w:p w14:paraId="374654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dôjde počas účinnosti tejto Zmluvy k takej Zmene, ktorá bude mať za následok zvýšenie Akceptovanej zmluvnej hodnoty (sume bez DPH) najmenej o 5 %, tak je Zhotoviteľ povinný bez zbytočného odkladu doplniť sumu bankovej záruky podľa tohto podčlánku na sumu zodpovedajúcu 15% z novej zvýšenej Akceptovanej zmluvnej hodnoty. Zhotoviteľ má túto povinnosť pri každom zvýšení Akceptovanej zmluvnej hodnoty v rozsahu podľa predchádzajúcej vety, t.j. vždy keď sa zvýši najmenej o 5 %. Pri nesplnení tejto povinnosti je Objednávateľ oprávnený zadržať finančné prostriedky vo výške zodpovedajúcej sume, o ktorú má byť Zábezpeka na vykonanie prác zvýšená, a to do času, kým si Zhotoviteľ riadne nesplní povinnosť navýšenia Zábezpeky na vykonanie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20205E24"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2FB7262" w14:textId="77777777">
        <w:tc>
          <w:tcPr>
            <w:tcW w:w="1870" w:type="dxa"/>
          </w:tcPr>
          <w:p w14:paraId="637603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4.3</w:t>
            </w:r>
          </w:p>
          <w:p w14:paraId="417E3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Zástupca Zhotoviteľa</w:t>
            </w:r>
          </w:p>
        </w:tc>
        <w:tc>
          <w:tcPr>
            <w:tcW w:w="7670" w:type="dxa"/>
          </w:tcPr>
          <w:p w14:paraId="2131CF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4.3 „Predstaviteľ Zhotoviteľa“ sa zrušuje a nahrádza sa názvom „Zástupca Zhotoviteľa“</w:t>
            </w:r>
          </w:p>
          <w:p w14:paraId="0EECDC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štvrtého a nasledujúcich odsekov podčlánku 4.3 sa zrušuje a nahrádza sa nasledovným textom:</w:t>
            </w:r>
          </w:p>
          <w:p w14:paraId="2FE18E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Zástupcom Zhotoviteľa je Riaditeľ stavby. Zhotoviteľ je povinný zabezpečiť, aby sa Zástupca Zhotoviteľa venoval riadeniu Zhotoviteľovej zmluvnej činnosti na plný úväzok. Zhotoviteľ je povinný zabezpečiť, aby Zástupca Zhotoviteľa nevykonával na inom diele ako je Dielo definované v Zmluve funkciu rovnakú alebo obdobnú ako je funkcia akéhokoľvek Kľúčového odborníka podľa Zmluvy. V prípade, že Zástupca Zhotoviteľa dočasne nevykonáva svoju činnosť na Diele podľa Zmluvy (z dôvodov choroby, úrazu a iných dôležitých prekážok v práci na jeho strane ako aj z dôvodu čerpania dovolenky), Zhotoviteľ sa zaväzuje zabezpečiť jeho zastupovanie v plnom rozsahu Hlavným stavbyvedúcim s odbornou spôsobilosťou v kategórii pre inžinierske stavby - dopravné stavby (zástupcom Riaditeľa stavby), pričom Stavebný dozor a Objednávateľ musia byť o tejto skutočnosti vopred písomne informovaní.</w:t>
            </w:r>
          </w:p>
          <w:p w14:paraId="7B29A4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povinný prijímať pokyny v mene Zhotoviteľa podľa podčlánku 3.3 (Pokyny Stavebného dozoru).</w:t>
            </w:r>
          </w:p>
          <w:p w14:paraId="07A654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oprávnený čiastočne, iba v konkrétne vymedzenom rozsahu, ad hoc a na dočasnú dobu splnomocniť tretiu osobu a toto splnomocnenie môže kedykoľvek zrušiť. Akékoľvek splnomocnenie alebo jeho odvolanie nebude účinné, dokiaľ Stavebný dozor neobdrží oznámenie podpísané Zástupcom Zhotoviteľa, v ktorom bude táto osoba uvedená a kde budú uvedené kompetencie a právomoci, na ktoré je splnomocnená alebo sa jej rušia.</w:t>
            </w:r>
          </w:p>
          <w:p w14:paraId="130E38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Podrobnosti pre ovládanie jazyka pre komunikáciu sú uvedené v Požiadavkách Objednávateľa. Zástupca Zhotoviteľa a všetky splnomocnené/zastupujúce osoby musia plynulo ovládať jazyk pre komunikáciu definovaný v podčlánku 1.4 (Právne predpisy a jazyk). </w:t>
            </w:r>
          </w:p>
          <w:p w14:paraId="23A884CD" w14:textId="5FC08EC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Zhotoviteľ poruší svoju povinnosť podľa tretej vety štvrtého odseku, t.j. povinnosť zabezpečiť, aby Zástupca Zhotoviteľa nevykonával na inom diele ako je Dielo definované v Zmluve funkciu rovnakú alebo obdobnú ako je funkcia akéhokoľvek kľúčového odborníka podľa Zmluvy, vzniká Objednávateľovi nárok na zaplatenie zmluvnej pokuty vo výške 1% z Akceptovanej zmluvnej hodnoty bez DPH za každé aj opakované porušenie tejto povinnosti. Zaplatenie zmluvnej pokuty nemá vplyv na splnenie vyššie uvedenej povinnosti Zhotoviteľa. Porušenie povinnosti podľa </w:t>
            </w:r>
            <w:r w:rsidR="0003650B" w:rsidRPr="00BA355D">
              <w:rPr>
                <w:rFonts w:ascii="Arial Narrow" w:hAnsi="Arial Narrow"/>
                <w:sz w:val="21"/>
                <w:szCs w:val="21"/>
              </w:rPr>
              <w:t xml:space="preserve">tretej </w:t>
            </w:r>
            <w:r w:rsidRPr="00BA355D">
              <w:rPr>
                <w:rFonts w:ascii="Arial Narrow" w:hAnsi="Arial Narrow"/>
                <w:sz w:val="21"/>
                <w:szCs w:val="21"/>
              </w:rPr>
              <w:t>vety štvrtého odseku sa považuje za podstatné porušenie Zmluvy a oprávňuje Objednávateľa na odstúpenie od Zmluvy.</w:t>
            </w:r>
          </w:p>
        </w:tc>
      </w:tr>
      <w:tr w:rsidR="00BA355D" w:rsidRPr="00BA355D" w14:paraId="67D29F7E" w14:textId="77777777">
        <w:tc>
          <w:tcPr>
            <w:tcW w:w="1870" w:type="dxa"/>
          </w:tcPr>
          <w:p w14:paraId="535FDF2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4.4</w:t>
            </w:r>
          </w:p>
          <w:p w14:paraId="20000A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Subdodávateľ, Priamy Subdodávateľ a Dodávateľ Zhotoviteľa</w:t>
            </w:r>
          </w:p>
        </w:tc>
        <w:tc>
          <w:tcPr>
            <w:tcW w:w="7670" w:type="dxa"/>
          </w:tcPr>
          <w:p w14:paraId="3CAA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4.4 sa názov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zrušuje a nahrádza sa názvom Subdodávateľ, Priamy Subdodávateľ a Dodávateľ Zhotoviteľa.</w:t>
            </w:r>
          </w:p>
          <w:p w14:paraId="61975D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prvého odseku sa dopĺňa nasledujúca veta:</w:t>
            </w:r>
          </w:p>
          <w:p w14:paraId="06F887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oprávnený zadať vykonanie častí Diela len tým Subdodávateľom, ktorých označil v Ponuke a/alebo dodatočne schváleným Subdodávateľom podľa tejto Zmluvy.</w:t>
            </w:r>
          </w:p>
          <w:p w14:paraId="07847C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posledný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sa pridávajú nasledovné odseky s textom:</w:t>
            </w:r>
          </w:p>
          <w:p w14:paraId="00BB34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oznámiť každú zmenu údajov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41 ods. 3 Zákona o verejnom obstarávaní Objednávateľovi. V prípade zmeny Subdodávateľa je Zhotoviteľ povinný vopred písomne oznámiť zámer zmeny Subdodávateľa Objednávateľovi, pričom v oznámení je povinný uviesť: </w:t>
            </w:r>
          </w:p>
          <w:p w14:paraId="28D6F6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 xml:space="preserve">údaje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3 Zákona o verejnom obstarávaní,</w:t>
            </w:r>
          </w:p>
          <w:p w14:paraId="59BBF3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označenie Subdodávateľa, ktorý má byť novým Subdodávateľom nahradený a </w:t>
            </w:r>
          </w:p>
          <w:p w14:paraId="1A70E18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doklady preukazujúce, že nový Subdodávateľ spĺňa podmienky týkajúce sa osobného postavenia a že u neho neexistujú dôvody na vylúčenie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40 ods. 6 písm. a) až m) a ods. 7 a 8 Zákona o verejnom obstarávaní. </w:t>
            </w:r>
          </w:p>
          <w:p w14:paraId="77886AB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Nový Subdodávateľ musí spĺňať nasledovné požiadavky:</w:t>
            </w:r>
          </w:p>
          <w:p w14:paraId="47726E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navrhovaný Subdodávateľ spĺňa podmienky účasti týkajúce sa osobného postavenia podľa § 32 ods.1 zákona č. 343/2015 Z. z. a neexistujú u neho dôvody na vylúčenie podľa § 40 ods. 6 písm. a) až m) a ods. 7 a 8 Zákona o verejnom obstarávaní,</w:t>
            </w:r>
          </w:p>
          <w:p w14:paraId="0C139D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679F5D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navrhovaný Subdodávateľ má oprávnenie uskutočniť stavebné práce/poskytnúť služby/dodať tovar vo vzťahu k tej časti predmetu zákazky, ktorý má subdodávateľ plniť,</w:t>
            </w:r>
          </w:p>
          <w:p w14:paraId="67D98C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002A94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 nie je ruským alebo bieloruským štátnym príslušníkom alebo fyzickou alebo právnickou osobou, subjektom alebo orgánom usadeným v Ruskej federácii alebo Bieloruskej republike.</w:t>
            </w:r>
          </w:p>
          <w:p w14:paraId="21246A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2. nie je vlastnený z viac ako 50 % priamo alebo nepriamo subjektom uvedeným v bode 1.</w:t>
            </w:r>
          </w:p>
          <w:p w14:paraId="0D0342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3. nekoná v mene alebo na základe pokynov subjektu uvedeného v bode 1 alebo 2.</w:t>
            </w:r>
          </w:p>
          <w:p w14:paraId="51242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4. nemá sídlo alebo majetkovú účasť v Ruskej federácii alebo Bieloruskej republike.</w:t>
            </w:r>
          </w:p>
          <w:p w14:paraId="7289D2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Každý navrhovaný Priamy Subdodávateľ, Subdodávatelia a Dodávatelia Zhotoviteľa musia byť vopred schválení Stavebným dozorom. Pre navrhovaných Dodávateľov Zhotoviteľa, ktorí nie sú Dodávateľmi vybraných Materiálov, sa súhlas podľa predchádzajúcej vety nevyžaduje.</w:t>
            </w:r>
          </w:p>
          <w:p w14:paraId="2C560A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Priamy Subdodávateľ ako aj ostatní Subdodávatelia sú oprávnení začať vykonávať práce na Stavenisku až po ich písomnom schválení Stavebným dozorom. Zhotoviteľ je povinný spolu s návrhom Priameho Subdodávateľa/Subdodávateľa, predložiť Stavebnému dozoru doklady preukazujúce splnenie podmienok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41 ods. 1 písm. b) Zákona o verejnom obstarávaní, </w:t>
            </w:r>
            <w:r w:rsidRPr="00BA355D">
              <w:rPr>
                <w:rFonts w:ascii="Arial Narrow" w:hAnsi="Arial Narrow"/>
                <w:sz w:val="21"/>
                <w:szCs w:val="21"/>
              </w:rPr>
              <w:lastRenderedPageBreak/>
              <w:t>ako aj povinnosť byť zapísaný v registri partnerov verejného sektora, ak sa na neho takáto povinnosť vzťahuje, po celú dobu trvania Zmluvy (na účely tohto podčlánku všetky tieto doklady a podmienky ďalej len „zákonné predpoklady“). V prípade, že navrhovaný Priamy Subdodávateľ/Subdodávateľ spĺňa zákonné predpoklady , Stavebný dozor ho schváli, v opačnom prípade ho zamietne. Po obdržaní písomného schválenia Priameho Subdodávateľa/Subdodávateľa je Zhotoviteľ povinný predložiť Stavebnému dozoru kópiu zmluvy s týmto Priamym Subdodávateľom/Subdodávateľom uzavretú v súlade s podmienkami uvedenými v tomto podčlánku. Pre vylúčenie pochybností platí, že písomné schválenie Priameho Subdodávateľa/Subdodávateľa nadobúda účinnosť doručením kópie zmluvy podľa predchádzajúcej vety Stavebnému dozoru.</w:t>
            </w:r>
          </w:p>
          <w:p w14:paraId="7BEBF5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kontrolovať a overovať splnenie zákonných predpokladov, ktoré majú podľa tejto Zmluvy a všeobecne záväzných právnych predpisov spĺňať Subdodávatelia pri plnení predmetu tejto Zmluvy. V prípade, ak by bola voči Objednávateľovi uplatnená akákoľvek sankcia zo strany príslušných kontrolných orgánov v súvislosti s nesplnením zákonných predpokladov týkajúcich sa pôsobenia Priameho Subdodávateľa alebo Subdodávateľov na Stavbe, vzniká Objednávateľovi voči Zhotoviteľovi nárok na zaplatenie zmluvnej pokuty vo výške 130 % zo sumy, ktorú bol Objednávateľ povinný zaplatiť.</w:t>
            </w:r>
          </w:p>
          <w:p w14:paraId="263D314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má právo kedykoľvek odvolať schválenie Subdodávateľa, Dodávateľa vybraných Materiálov v prípade, že vykonané práce/dodaný tovar nie sú vykonávané/dodávané v súlade so Zmluvou a k spokojnosti Stavebného dozoru alebo Objednávateľa.</w:t>
            </w:r>
          </w:p>
          <w:p w14:paraId="1497A6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zodpovedá za konanie a chyby každého Subdodávateľa, jeho zamestnancov a iných spolupracujúcich osôb tak, ako by išlo o konanie a chyby samotného Zhotoviteľa. Ak záväzky Subdodávateľa podľa príslušnej zmluvy časovo presahujú Záručnú dobu, Zhotoviteľ o tom informuje Stavebný dozor a za predpokladu súhlasu Stavebného dozoru Zhotoviteľ ku dňu ukončenia príslušnej Záručnej doby je povinný na vlastné náklady takéto pohľadávky voči Subdodávateľovi postúpiť bez zbytočného odkladu na Objednávateľa spôsobom prijateľným pre Objednávateľa.</w:t>
            </w:r>
          </w:p>
          <w:p w14:paraId="18D7160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zmluva so Subdodávateľom musí obsahovať ustanovenie, ktoré ukladá Subdodávateľovi, povinnosť písomne upozorniť Objednávateľa o neplnení finančných záväzkov Zhotoviteľa. Zhotoviteľ je povinný zabezpečiť, aby každá zmluva so Subdodávateľom, bola písomná a obsahovala ustanovenia, ktoré ukladajú povinnej strane povinnosť plniť si riadne a včas svoje finančné záväzky voči oprávnenej strane.</w:t>
            </w:r>
          </w:p>
          <w:p w14:paraId="0E740FB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zabezpečiť, aby každá zmluva so Subdodávateľom, ako aj zmluvy na všetkých stupňoch subdodávateľských vzťahov, boli v súlade s touto Zmluvou a neobsahovali ustanovenia, ktoré by boli v rozpore alebo by sa priečili tejto Zmluve. Zhotoviteľ je povinný zabezpečiť, aby každá zmluva s Subdodávateľom obsahovala nasledovné ustanovenia:</w:t>
            </w:r>
          </w:p>
          <w:p w14:paraId="158C84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 predmet subdodávky a</w:t>
            </w:r>
          </w:p>
          <w:p w14:paraId="4ABC521E" w14:textId="05A9F0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ii) cenu subdodávky v členení na jednotkové ceny (ocenený </w:t>
            </w:r>
            <w:proofErr w:type="spellStart"/>
            <w:r w:rsidRPr="00BA355D">
              <w:rPr>
                <w:rFonts w:ascii="Arial Narrow" w:hAnsi="Arial Narrow"/>
                <w:sz w:val="21"/>
                <w:szCs w:val="21"/>
              </w:rPr>
              <w:t>položkový</w:t>
            </w:r>
            <w:proofErr w:type="spellEnd"/>
            <w:r w:rsidRPr="00BA355D">
              <w:rPr>
                <w:rFonts w:ascii="Arial Narrow" w:hAnsi="Arial Narrow"/>
                <w:sz w:val="21"/>
                <w:szCs w:val="21"/>
              </w:rPr>
              <w:t xml:space="preserve"> výkaz výmer bez súborov, kompletov a agregovaných položiek).</w:t>
            </w:r>
          </w:p>
          <w:p w14:paraId="35A72210"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Zhotoviteľ je povinný riadne a včas plniť si svoje finančné záväzky voči Subdodávateľom. Zhotoviteľ je povinný ku každej vystavenej faktúre predkladať Objednávateľovi čestné prehlásenie podpísané Zástupcom Zhotoviteľa o tom, že všetky jeho splatné finančné záväzky voči Subdodávateľom za predchádzajúce obdobie ku dňu vyhotovenia čestného prehlásenia sú Zhotoviteľom uhradené v plnom rozsahu.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w:t>
            </w:r>
            <w:r w:rsidRPr="00BA355D">
              <w:rPr>
                <w:rFonts w:ascii="Arial Narrow" w:hAnsi="Arial Narrow"/>
                <w:sz w:val="21"/>
                <w:szCs w:val="21"/>
              </w:rPr>
              <w:lastRenderedPageBreak/>
              <w:t>strane Zhotoviteľa zvlášť. V prípade, ak Zhotoviteľ nepredloží čestné prehlásenie podľa tohto odseku alebo sa preukáže nepravdivosť údajov v ňom uvedených, vzniká Objednávateľovi nárok na zaplatenie zmluvnej pokuty vo výške 10 000,- EUR (slovom desaťtisíc eur) za každé porušenie povinnosti podľa tohto odseku. Zaplatenie zmluvnej pokuty nemá vplyv na splnenie povinnosti Zhotoviteľa v súlade s týmto odsekom.</w:t>
            </w:r>
          </w:p>
        </w:tc>
      </w:tr>
      <w:tr w:rsidR="00BA355D" w:rsidRPr="00BA355D" w14:paraId="09D53B51" w14:textId="77777777">
        <w:tc>
          <w:tcPr>
            <w:tcW w:w="1870" w:type="dxa"/>
          </w:tcPr>
          <w:p w14:paraId="163DA3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 4.4.1</w:t>
            </w:r>
          </w:p>
          <w:p w14:paraId="55ACB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Priamym Subdodávateľom</w:t>
            </w:r>
          </w:p>
        </w:tc>
        <w:tc>
          <w:tcPr>
            <w:tcW w:w="7670" w:type="dxa"/>
          </w:tcPr>
          <w:p w14:paraId="5F3A23A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4.4.1 Platby Priamym Subdodávateľom, ktorý znie:</w:t>
            </w:r>
          </w:p>
          <w:p w14:paraId="54778F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zodpovedný za riadne vyplatenie dlžných súm každému Priamemu subdodávateľovi a za všetky splatné sumy podľa zmlúv s Priamymi subdodávateľmi. Zhotoviteľ musí vykonať všetky odôvodnené kroky, aby zaistil, že plnenia Priamym subdodávateľom budú v súlade s touto Zmluvou. Zhotoviteľ zabezpečí, že všetky ustanovenia zmlúv s Priamymi subdodávateľmi budú v súlade s touto Zmluvou. Zhotoviteľ je povinný na základe odôvodnenej žiadosti Objednávateľa (napríklad v prípade sťažnosti Priameho subdodávateľa) predložiť Objednávateľovi primerané dôkazy o tom, že Priamy subdodávateľ obdržal všetky čiastky splatné tomuto Priamemu subdodávateľovi podľa zmluvy medzi Zhotoviteľom a príslušným Priamym subdodávateľom. Zhotoviteľ je povinný zabezpečiť, aby mal Objednávateľ právo overiť si u príslušného Priameho subdodávateľa, či Priamy subdodávateľ obdržal takéto čiastky od Zhotoviteľa. Zhotoviteľ je povinný zabezpečiť, že všetky zmluvy uzatvorené medzi ním a ktorýmkoľvek Priamym subdodávateľom budú obsahovať ustanovenia, ktoré uložia každému Priamemu subdodávateľovi povinnosť na požiadanie Objednávateľa postúpiť na Objednávateľa splatné pohľadávky Priameho subdodávateľa za Zhotoviteľom, ktoré súvisia s realizáciou Diela a sú na peňažné plnenie, za odplatu vo výške 100% nominálnej hodnoty danej pohľadávky, pričom Objednávateľ bude oprávnený výšku odplaty odpočítať od ďalšej platby splatnej Zhotoviteľovi, avšak len za podmienky, že daná práca poskytnutá Zhotoviteľom prostredníctvom Priameho subdodávateľa bola dodaná Objednávateľovi a odplata za danú prácu bola uvedená v rámci čiastky odsúhlasenej Stavebným dozorom v Priebežnom platobnom potvrdení podľa podčlánku 14.6 Zmluvy, a zároveň Priamy subdodávateľ a Zhotoviteľ vyhlási Objednávateľovi, že plnenie poskytnuté Zhotoviteľovi na základe ktorého vznikla Priamemu subdodávateľovi pohľadávka za Zhotoviteľom bolo riadne poskytnuté a Zhotoviteľ nemá námietky proti pohľadávke a nie je medzi Priamym subdodávateľom a Zhotoviteľom spor o pohľadávku, resp. ohľadom plnenia na základe ktorého vznikla pohľadávka Priameho subdodávateľa za Zhotoviteľom. Zhotoviteľ nie je oprávnený odmietnuť udeliť takýto súhlas bez zdôvodnenia. V prípade ak Zhotoviteľ takýto súhlas neposkytne do 5 pracovných dní po opakovanej písomnej výzve Objednávateľa bez zdôvodnenia, má sa za to, že Zhotoviteľ nemá námietky proti pohľadávke, resp. voči plneniu Subdodávateľa na základe ktorého Priamemu subdodávateľovi vznikla daná pohľadávka.</w:t>
            </w:r>
          </w:p>
        </w:tc>
      </w:tr>
      <w:tr w:rsidR="00BA355D" w:rsidRPr="00BA355D" w14:paraId="5E93D04D" w14:textId="77777777">
        <w:tc>
          <w:tcPr>
            <w:tcW w:w="1870" w:type="dxa"/>
          </w:tcPr>
          <w:p w14:paraId="545145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w:t>
            </w:r>
          </w:p>
          <w:p w14:paraId="4CE8011B"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7B7F52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Celý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 Menovaní subdodávatelia sa zrušuje a nahrádza sa </w:t>
            </w:r>
            <w:proofErr w:type="spellStart"/>
            <w:r w:rsidRPr="00BA355D">
              <w:rPr>
                <w:rFonts w:ascii="Arial Narrow" w:hAnsi="Arial Narrow"/>
                <w:sz w:val="21"/>
                <w:szCs w:val="21"/>
              </w:rPr>
              <w:t>podčlánkami</w:t>
            </w:r>
            <w:proofErr w:type="spellEnd"/>
            <w:r w:rsidRPr="00BA355D">
              <w:rPr>
                <w:rFonts w:ascii="Arial Narrow" w:hAnsi="Arial Narrow"/>
                <w:sz w:val="21"/>
                <w:szCs w:val="21"/>
              </w:rPr>
              <w:t xml:space="preserve"> 4.5.1, 4.5.2, 4.5.3 a 4.5.4.</w:t>
            </w:r>
          </w:p>
        </w:tc>
      </w:tr>
      <w:tr w:rsidR="00BA355D" w:rsidRPr="00BA355D" w14:paraId="690C6C91" w14:textId="77777777">
        <w:tc>
          <w:tcPr>
            <w:tcW w:w="1870" w:type="dxa"/>
          </w:tcPr>
          <w:p w14:paraId="67AAF3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4.5.1</w:t>
            </w:r>
          </w:p>
          <w:p w14:paraId="245844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Menovaní subdodávatelia</w:t>
            </w:r>
          </w:p>
        </w:tc>
        <w:tc>
          <w:tcPr>
            <w:tcW w:w="7670" w:type="dxa"/>
          </w:tcPr>
          <w:p w14:paraId="693E8B2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„Menovaný subdodávateľ" znamená </w:t>
            </w:r>
          </w:p>
          <w:p w14:paraId="1F6E7E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osobu/osoby uvedené v Prílohe k ponuke, </w:t>
            </w:r>
          </w:p>
          <w:p w14:paraId="6CFE0B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Subdodávateľa, ktorého Stavebný dozor, podľa článku 13 (Zmeny a úpravy) nariadi Zhotoviteľovi zamestnať ako Subdodávateľa. Zhotoviteľ nie je povinný zamestnať menovaného Subdodávateľa, voči ktorému, čo najskôr ako je to praktické, vznesie odôvodnenú námietku formou oznámenia Stavebnému dozoru spolu s podporným podrobným popisom.</w:t>
            </w:r>
          </w:p>
        </w:tc>
      </w:tr>
      <w:tr w:rsidR="00BA355D" w:rsidRPr="00BA355D" w14:paraId="7511DDEA" w14:textId="77777777">
        <w:trPr>
          <w:trHeight w:val="5475"/>
        </w:trPr>
        <w:tc>
          <w:tcPr>
            <w:tcW w:w="1870" w:type="dxa"/>
            <w:tcBorders>
              <w:top w:val="single" w:sz="4" w:space="0" w:color="auto"/>
              <w:left w:val="single" w:sz="4" w:space="0" w:color="auto"/>
              <w:bottom w:val="single" w:sz="4" w:space="0" w:color="auto"/>
              <w:right w:val="single" w:sz="4" w:space="0" w:color="auto"/>
            </w:tcBorders>
          </w:tcPr>
          <w:p w14:paraId="1CADD7B6" w14:textId="77777777" w:rsidR="00A50A8B" w:rsidRPr="003E7184" w:rsidRDefault="00A50A8B">
            <w:pPr>
              <w:spacing w:before="120" w:after="120" w:line="276" w:lineRule="auto"/>
              <w:ind w:right="141"/>
              <w:rPr>
                <w:rFonts w:ascii="Arial Narrow" w:hAnsi="Arial Narrow"/>
                <w:color w:val="000000" w:themeColor="text1"/>
                <w:sz w:val="21"/>
                <w:szCs w:val="21"/>
              </w:rPr>
            </w:pPr>
            <w:r w:rsidRPr="003E7184">
              <w:rPr>
                <w:rFonts w:ascii="Arial Narrow" w:hAnsi="Arial Narrow"/>
                <w:color w:val="000000" w:themeColor="text1"/>
                <w:sz w:val="21"/>
                <w:szCs w:val="21"/>
              </w:rPr>
              <w:lastRenderedPageBreak/>
              <w:t>4.5.2</w:t>
            </w:r>
          </w:p>
          <w:p w14:paraId="54391D35" w14:textId="77777777" w:rsidR="00A50A8B" w:rsidRPr="00BA355D" w:rsidRDefault="00A50A8B">
            <w:pPr>
              <w:spacing w:before="120" w:after="120" w:line="276" w:lineRule="auto"/>
              <w:ind w:right="141"/>
              <w:rPr>
                <w:rFonts w:ascii="Arial Narrow" w:hAnsi="Arial Narrow"/>
                <w:sz w:val="21"/>
                <w:szCs w:val="21"/>
              </w:rPr>
            </w:pPr>
            <w:r w:rsidRPr="003E7184">
              <w:rPr>
                <w:rFonts w:ascii="Arial Narrow" w:hAnsi="Arial Narrow"/>
                <w:color w:val="000000" w:themeColor="text1"/>
                <w:sz w:val="21"/>
                <w:szCs w:val="21"/>
              </w:rPr>
              <w:t>Námietky proti menovaniu</w:t>
            </w:r>
          </w:p>
        </w:tc>
        <w:tc>
          <w:tcPr>
            <w:tcW w:w="7670" w:type="dxa"/>
            <w:tcBorders>
              <w:top w:val="single" w:sz="4" w:space="0" w:color="auto"/>
              <w:left w:val="single" w:sz="4" w:space="0" w:color="auto"/>
              <w:bottom w:val="single" w:sz="4" w:space="0" w:color="auto"/>
              <w:right w:val="single" w:sz="4" w:space="0" w:color="auto"/>
            </w:tcBorders>
          </w:tcPr>
          <w:p w14:paraId="2E226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nebude povinný akceptovať Menovaného subdodávateľa, proti ktorému vznesie odôvodnenú námietku prostredníctvom oznámenia Stavebnému dozoru akonáhle to je možné, s uvedením podporných argumentov. Námietka sa bude považovať za odôvodnenú ak vychádza (okrem iného) z ktorejkoľvek z nasledujúcich záležitostí, iba ak by Objednávateľ súhlasil s tým, že odškodní Zhotoviteľa za následky tejto záležitosti:</w:t>
            </w:r>
          </w:p>
          <w:p w14:paraId="79E381A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existujú dôvody domnievať sa, že Menovaný subdodávateľ nemá dostatok skúseností, zdrojov, alebo nie je dostatočne silný,</w:t>
            </w:r>
          </w:p>
          <w:p w14:paraId="27F169E4" w14:textId="1259800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v zmluve o subdodávke nie je uvedené, že Menovaný subdodávateľ odškodní Zhotoviteľa za následky nedbalosti, alebo nesprávneho použitia Vybavenia Menovaným subdodávateľom, jeho splnomocnencami a zamestnancami, </w:t>
            </w:r>
          </w:p>
          <w:p w14:paraId="4315E646" w14:textId="0E926B49" w:rsidR="007205B4"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Zmluva o subdodávke neuvádza, že pri práci, ktorá je predmetom subdodávky (vrátane projektovej dokumentácie, ak je), Menovaný subdodávateľ</w:t>
            </w:r>
            <w:r w:rsidR="007205B4">
              <w:rPr>
                <w:rFonts w:ascii="Arial Narrow" w:hAnsi="Arial Narrow"/>
                <w:sz w:val="21"/>
                <w:szCs w:val="21"/>
              </w:rPr>
              <w:t>,</w:t>
            </w:r>
          </w:p>
          <w:p w14:paraId="5E9693D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w:t>
            </w:r>
            <w:r w:rsidRPr="00BA355D">
              <w:rPr>
                <w:rFonts w:ascii="Arial Narrow" w:hAnsi="Arial Narrow"/>
                <w:sz w:val="21"/>
                <w:szCs w:val="21"/>
              </w:rPr>
              <w:tab/>
              <w:t xml:space="preserve">sa zaviaže Zhotoviteľovi k prevzatiu takých povinností a záväzkov, ktoré by umožnili Zhotoviteľovi splniť jeho povinnosti a záväzky podľa Zmluvy, a </w:t>
            </w:r>
          </w:p>
          <w:p w14:paraId="51B246E4" w14:textId="6665845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(ii)</w:t>
            </w:r>
            <w:r w:rsidRPr="00BA355D">
              <w:rPr>
                <w:rFonts w:ascii="Arial Narrow" w:hAnsi="Arial Narrow"/>
                <w:sz w:val="21"/>
                <w:szCs w:val="21"/>
              </w:rPr>
              <w:tab/>
              <w:t>odškodní Zhotoviteľa za všetky povinnosti a záväzky podľa Zmluvy alebo v súvislosti s ňou, a za následky toho, že Menovaný subdodávateľ nedodržiava tieto povinnosti a neplní tieto záväzky</w:t>
            </w:r>
            <w:r w:rsidR="00030453">
              <w:rPr>
                <w:rFonts w:ascii="Arial Narrow" w:hAnsi="Arial Narrow"/>
                <w:sz w:val="21"/>
                <w:szCs w:val="21"/>
              </w:rPr>
              <w:t>; alebo</w:t>
            </w:r>
          </w:p>
          <w:p w14:paraId="3F5683F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4.5.2 sa nevzťahuje na Menovaných subdodávateľov, uvedených v Prílohe k ponuke v čase uzavretia Zmluvy o dielo.</w:t>
            </w:r>
          </w:p>
        </w:tc>
      </w:tr>
      <w:tr w:rsidR="00BA355D" w:rsidRPr="00BA355D" w14:paraId="2C1A10B4" w14:textId="77777777">
        <w:tc>
          <w:tcPr>
            <w:tcW w:w="1870" w:type="dxa"/>
          </w:tcPr>
          <w:p w14:paraId="497B60E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4.5.3</w:t>
            </w:r>
          </w:p>
          <w:p w14:paraId="1D406FC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Menovaným subdodávateľom</w:t>
            </w:r>
          </w:p>
        </w:tc>
        <w:tc>
          <w:tcPr>
            <w:tcW w:w="7670" w:type="dxa"/>
          </w:tcPr>
          <w:p w14:paraId="4C0D0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zaplatí Menovanému subdodávateľovi čiastky, ktoré Stavebný dozor potvrdí ako splatné v súlade so zmluvou s Menovaným subdodávateľom. Tieto čiastky vrátane ďalších poplatkov budú zahrnuté v Zmluvnej cene podľa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(b) podčlánku 13.5 (Predbežné sumy), okrem prípadov uvedených v podčlánku 4.5.4 (Preukázanie platieb).</w:t>
            </w:r>
          </w:p>
        </w:tc>
      </w:tr>
      <w:tr w:rsidR="00BA355D" w:rsidRPr="00BA355D" w14:paraId="686755E6" w14:textId="77777777">
        <w:tc>
          <w:tcPr>
            <w:tcW w:w="1870" w:type="dxa"/>
          </w:tcPr>
          <w:p w14:paraId="7EFF8E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4.5.4</w:t>
            </w:r>
          </w:p>
          <w:p w14:paraId="2D0F63A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Preukázanie platieb</w:t>
            </w:r>
          </w:p>
        </w:tc>
        <w:tc>
          <w:tcPr>
            <w:tcW w:w="7670" w:type="dxa"/>
          </w:tcPr>
          <w:p w14:paraId="426F855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vydaním Platobného potvrdenia, ktoré zahrňuje aj čiastku splatnú Menovanému subdodávateľovi, Stavebný dozor môže požadovať, aby Zhotoviteľ poskytol primeraný dôkaz o tom, že Menovaný subdodávateľ obdržal všetky čiastky splatné podľa predchádzajúcich Platobných potvrdení. Pokiaľ Zhotoviteľ:</w:t>
            </w:r>
          </w:p>
          <w:p w14:paraId="4B5B3BD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neposkytne Stavebnému dozoru tento primeraný dôkaz, alebo </w:t>
            </w:r>
          </w:p>
          <w:p w14:paraId="06145E4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(i) nepredloží Stavebnému dozoru písomné uistenie, že Zhotoviteľ má právo neposkytnúť alebo odmietnuť platbu týchto čiastok, a (ii) nepredloží Stavebnému dozoru primeraný dôkaz o tom, že Menovanému subdodávateľovi bol oznámený Zhotoviteľov nárok,</w:t>
            </w:r>
          </w:p>
          <w:p w14:paraId="5671D7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potom Objednávateľ je oprávnený (podľa vlastného uváženia) zaplatiť priamo Menovanému subdodávateľovi časť čiastky, alebo všetky tieto čiastky, ktoré boli už skôr potvrdené (mínus aplikovateľné odpočty), ako sú splatné Menovanému Subdodávateľovi, a ku ktorým Zhotoviteľ nepredloží dôkaz opísaný vo vyššie uvedených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(a) a (b). Zhotoviteľ potom spätne zaplatí Objednávateľovi čiastku, ktorá bola Menovanému subdodávateľovi vyplatená priamo Objednávateľom.</w:t>
            </w:r>
          </w:p>
        </w:tc>
      </w:tr>
      <w:tr w:rsidR="00BA355D" w:rsidRPr="00BA355D" w14:paraId="7730B367" w14:textId="77777777">
        <w:tc>
          <w:tcPr>
            <w:tcW w:w="1870" w:type="dxa"/>
          </w:tcPr>
          <w:p w14:paraId="5F5747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4.6</w:t>
            </w:r>
          </w:p>
          <w:p w14:paraId="32571A4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Spolupráca</w:t>
            </w:r>
          </w:p>
        </w:tc>
        <w:tc>
          <w:tcPr>
            <w:tcW w:w="7670" w:type="dxa"/>
          </w:tcPr>
          <w:p w14:paraId="529816A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4.6 sa vkladá nasledovný text:</w:t>
            </w:r>
          </w:p>
          <w:p w14:paraId="2FAA88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w:t>
            </w:r>
            <w:r w:rsidRPr="00BA355D">
              <w:rPr>
                <w:rFonts w:ascii="Arial Narrow" w:hAnsi="Arial Narrow"/>
                <w:sz w:val="21"/>
                <w:szCs w:val="21"/>
              </w:rPr>
              <w:lastRenderedPageBreak/>
              <w:t>aby nebola ohrozená kvalita prác, Lehota výstavby Diela alebo jeho častí alebo Sekcií, ako aj súvisiacich diel.</w:t>
            </w:r>
          </w:p>
          <w:p w14:paraId="3C35CE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ako aj požiadavky na spoluprácu, vrátane koordinácie prác sú uvedené v Požiadavkách Objednávateľa a v Dokumentácii poskytnutej Objednávateľom.</w:t>
            </w:r>
          </w:p>
        </w:tc>
      </w:tr>
      <w:tr w:rsidR="00BA355D" w:rsidRPr="00BA355D" w14:paraId="0089A2ED" w14:textId="77777777">
        <w:tc>
          <w:tcPr>
            <w:tcW w:w="1870" w:type="dxa"/>
          </w:tcPr>
          <w:p w14:paraId="225F6F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4.7</w:t>
            </w:r>
          </w:p>
          <w:p w14:paraId="4239F0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Vytyčovanie</w:t>
            </w:r>
          </w:p>
        </w:tc>
        <w:tc>
          <w:tcPr>
            <w:tcW w:w="7670" w:type="dxa"/>
          </w:tcPr>
          <w:p w14:paraId="43C21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prvý odsek podčlánku 4.7 sa vkladá nasledovný text:</w:t>
            </w:r>
          </w:p>
          <w:p w14:paraId="0940C0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začatím stavebných prác písomne Zhotoviteľ potvrdí Stavebnému dozoru, že skontroloval podklady od Objednávateľa týkajúce sa bodu 4.7 Vytyčovanie.</w:t>
            </w:r>
          </w:p>
          <w:p w14:paraId="142AD5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súvislosti s vytýčením Diela sa Strany dohodli na nasledovnom:</w:t>
            </w:r>
          </w:p>
          <w:p w14:paraId="4A5FAA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tab/>
            </w:r>
            <w:r w:rsidRPr="00BA355D">
              <w:rPr>
                <w:rFonts w:ascii="Arial Narrow" w:hAnsi="Arial Narrow"/>
                <w:sz w:val="21"/>
                <w:szCs w:val="21"/>
              </w:rPr>
              <w:t>Objednávateľ odovzdá Zhotoviteľovi body vytyčovacej siete;</w:t>
            </w:r>
          </w:p>
          <w:p w14:paraId="531B7E7B" w14:textId="0AA7D71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Zhotoviteľ zabezpečí vytýčenie priestorovej polohy (osi) hlavnej trasy, objektov a obvod</w:t>
            </w:r>
            <w:r w:rsidR="00B82CD2" w:rsidRPr="00BA355D">
              <w:rPr>
                <w:rFonts w:ascii="Arial Narrow" w:hAnsi="Arial Narrow"/>
                <w:sz w:val="21"/>
                <w:szCs w:val="21"/>
              </w:rPr>
              <w:t>u</w:t>
            </w:r>
            <w:r w:rsidRPr="00BA355D">
              <w:rPr>
                <w:rFonts w:ascii="Arial Narrow" w:hAnsi="Arial Narrow"/>
                <w:sz w:val="21"/>
                <w:szCs w:val="21"/>
              </w:rPr>
              <w:t xml:space="preserve"> Staveniska;</w:t>
            </w:r>
          </w:p>
          <w:p w14:paraId="60D01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Zhotoviteľ výrazným a trvalým spôsobom ohraničí majetkovú hranicu trvalého, dočasného a ročného záberu;</w:t>
            </w:r>
          </w:p>
          <w:p w14:paraId="2A84A8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Zhotoviteľ počas projektovania a realizácie je povinný dodržať majetkovú hranicu danú Zmluvou a jej odsúhlasenými Zmenami; </w:t>
            </w:r>
          </w:p>
          <w:p w14:paraId="3E3E953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 xml:space="preserve">Zhotoviteľ je povinný na začiatku a na konci trasy stavby prispôsobiť smerové vedenie trasy Diela smerovému vedeniu s ním súvisiacich diel. </w:t>
            </w:r>
          </w:p>
          <w:p w14:paraId="01F0737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3EEAED73" w14:textId="77777777">
        <w:tc>
          <w:tcPr>
            <w:tcW w:w="1870" w:type="dxa"/>
          </w:tcPr>
          <w:p w14:paraId="3B3C0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4.10</w:t>
            </w:r>
          </w:p>
          <w:p w14:paraId="0A0B021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Údaje o Stavenisku</w:t>
            </w:r>
          </w:p>
        </w:tc>
        <w:tc>
          <w:tcPr>
            <w:tcW w:w="7670" w:type="dxa"/>
          </w:tcPr>
          <w:p w14:paraId="635CFD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4.10 sa vkladá text:</w:t>
            </w:r>
          </w:p>
          <w:p w14:paraId="017173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Má sa za to, že údaje o Stavenisku podľa tohto podčlánku sú akékoľvek údaje uvedené v Zmluve a podkladoch verejného obstarávania v Požiadavkách Objednávateľa, Dokumentoch poskytnutých Objednávateľom a ostatné verejne dostupné údaje (ak sú). 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4.12 (Nepredvídateľné fyzické podmienky).</w:t>
            </w:r>
          </w:p>
          <w:p w14:paraId="785CE9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vyhotovovať a archivovať fotodokumentáciu o priebehu vykonávania Diela, predovšetkým však všetkých zakrývaných častí Diela. Na tento účel je Zhotoviteľ povinný vytvoriť zdieľané cloudové/elektronické úložisko a umožniť vytvorenie prístupu do tohto úložiska pre Stavebný dozor a Objednávateľa. Na požiadanie Objednávateľa je Zhotoviteľ povinný umožniť Objednávateľovi vyhotovenie kópií fotodokumentácie. </w:t>
            </w:r>
          </w:p>
          <w:p w14:paraId="1F73F7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dvakrát mesačne, z toho raz v posledný deň v mesiaci zabezpečiť videozáznam z celej stavby prostredníctvom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ktoré budú slúžiť na prezentáciu pre verejnosť. Kamera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nesmie mať menšie rozlíšenie ako 5 </w:t>
            </w:r>
            <w:proofErr w:type="spellStart"/>
            <w:r w:rsidRPr="00BA355D">
              <w:rPr>
                <w:rFonts w:ascii="Arial Narrow" w:hAnsi="Arial Narrow"/>
                <w:sz w:val="21"/>
                <w:szCs w:val="21"/>
              </w:rPr>
              <w:t>MPx</w:t>
            </w:r>
            <w:proofErr w:type="spellEnd"/>
            <w:r w:rsidRPr="00BA355D">
              <w:rPr>
                <w:rFonts w:ascii="Arial Narrow" w:hAnsi="Arial Narrow"/>
                <w:sz w:val="21"/>
                <w:szCs w:val="21"/>
              </w:rPr>
              <w:t xml:space="preserve">. Všetky náklady spojené so zabezpečením a obsluhou </w:t>
            </w:r>
            <w:proofErr w:type="spellStart"/>
            <w:r w:rsidRPr="00BA355D">
              <w:rPr>
                <w:rFonts w:ascii="Arial Narrow" w:hAnsi="Arial Narrow"/>
                <w:sz w:val="21"/>
                <w:szCs w:val="21"/>
              </w:rPr>
              <w:t>dronu</w:t>
            </w:r>
            <w:proofErr w:type="spellEnd"/>
            <w:r w:rsidRPr="00BA355D">
              <w:rPr>
                <w:rFonts w:ascii="Arial Narrow" w:hAnsi="Arial Narrow"/>
                <w:sz w:val="21"/>
                <w:szCs w:val="21"/>
              </w:rPr>
              <w:t>, tak ako aj so spracovaním jeho videozáznamov do finálnej podoby, musí zabezpečiť Zhotoviteľ, tieto budú zahrnuté v Akceptovanej zmluvnej hodnote. Zhotoviteľ je povinný videozáznamy z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vyhotovené podľa tohto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ukladať na úložisku, ktorý na tento účel zriadil a sprístupnil v súlade s predchádzajúcim odsekom.</w:t>
            </w:r>
          </w:p>
        </w:tc>
      </w:tr>
      <w:tr w:rsidR="00BA355D" w:rsidRPr="00BA355D" w14:paraId="50C791F7" w14:textId="77777777">
        <w:tc>
          <w:tcPr>
            <w:tcW w:w="1870" w:type="dxa"/>
          </w:tcPr>
          <w:p w14:paraId="55A4299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4.12</w:t>
            </w:r>
          </w:p>
          <w:p w14:paraId="15DC9D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Nepredvídateľné fyzické podmienky</w:t>
            </w:r>
          </w:p>
        </w:tc>
        <w:tc>
          <w:tcPr>
            <w:tcW w:w="7670" w:type="dxa"/>
          </w:tcPr>
          <w:p w14:paraId="4B9C164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Na koniec podčlánku 4.12 sa vkladá nasledovný text:</w:t>
            </w:r>
          </w:p>
          <w:p w14:paraId="3E0E97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V nadväznosti na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4.10 </w:t>
            </w:r>
            <w:r w:rsidRPr="00BA355D">
              <w:rPr>
                <w:rFonts w:ascii="Arial Narrow" w:hAnsi="Arial Narrow"/>
                <w:i/>
                <w:iCs/>
                <w:sz w:val="21"/>
                <w:szCs w:val="21"/>
              </w:rPr>
              <w:t>Údaje o Stavenisku</w:t>
            </w:r>
            <w:r w:rsidRPr="00BA355D">
              <w:rPr>
                <w:rFonts w:ascii="Arial Narrow" w:hAnsi="Arial Narrow"/>
                <w:sz w:val="21"/>
                <w:szCs w:val="21"/>
              </w:rPr>
              <w:t xml:space="preserve"> 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1.1.6.8 </w:t>
            </w:r>
            <w:r w:rsidRPr="00BA355D">
              <w:rPr>
                <w:rFonts w:ascii="Arial Narrow" w:hAnsi="Arial Narrow"/>
                <w:i/>
                <w:iCs/>
                <w:sz w:val="21"/>
                <w:szCs w:val="21"/>
              </w:rPr>
              <w:t>Nepredvídateľné</w:t>
            </w:r>
            <w:r w:rsidRPr="00BA355D">
              <w:rPr>
                <w:rFonts w:ascii="Arial Narrow" w:hAnsi="Arial Narrow"/>
                <w:sz w:val="21"/>
                <w:szCs w:val="21"/>
              </w:rPr>
              <w:t xml:space="preserve"> akékoľvek fyzické podmienky, zistiteľné alebo predvídateľné pri podrobnej prehliadke Staveniska skúseným Zhotoviteľom pred predložením jeho Ponuky neoprávňujú Zhotoviteľa predložiť nárok podľa tohto podčlánku.</w:t>
            </w:r>
          </w:p>
        </w:tc>
      </w:tr>
      <w:tr w:rsidR="00BA355D" w:rsidRPr="00BA355D" w14:paraId="6E7534F6" w14:textId="77777777">
        <w:tc>
          <w:tcPr>
            <w:tcW w:w="1870" w:type="dxa"/>
          </w:tcPr>
          <w:p w14:paraId="1337A28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4.13</w:t>
            </w:r>
          </w:p>
          <w:p w14:paraId="5863AB5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práva a prostriedky Zhotoviteľa</w:t>
            </w:r>
          </w:p>
        </w:tc>
        <w:tc>
          <w:tcPr>
            <w:tcW w:w="7670" w:type="dxa"/>
          </w:tcPr>
          <w:p w14:paraId="02B080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4.13 sa vkladá nasledovný text:</w:t>
            </w:r>
          </w:p>
          <w:p w14:paraId="483F41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 rámci prípravy jeho Plánu organizácie projektu (viď Požiadavky Objednávateľa), bude uvažovať s takými prístupmi, aby čo v najmenšej miere obmedzoval verejnosť. Po dokončení prác Zhotoviteľ uvedie užívané územie do pôvodného stavu bez nároku na úhradu.</w:t>
            </w:r>
          </w:p>
          <w:p w14:paraId="3DBA63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bude dodržiavať všetky jeho a jemu známe dohody s vlastníkmi používaných pozemkov pri realizácii Diela. Zhotoviteľovi budú, na požiadanie, poskytnuté kópie takýchto dohôd.</w:t>
            </w:r>
          </w:p>
          <w:p w14:paraId="33EB8C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5C4DA731" w14:textId="77777777">
        <w:tc>
          <w:tcPr>
            <w:tcW w:w="1870" w:type="dxa"/>
          </w:tcPr>
          <w:p w14:paraId="217DA56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4.15 </w:t>
            </w:r>
          </w:p>
          <w:p w14:paraId="6C3F00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cesty</w:t>
            </w:r>
          </w:p>
        </w:tc>
        <w:tc>
          <w:tcPr>
            <w:tcW w:w="7670" w:type="dxa"/>
          </w:tcPr>
          <w:p w14:paraId="47FFAB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4.15 sa vkladá nasledovný text:</w:t>
            </w:r>
          </w:p>
          <w:p w14:paraId="3662B141" w14:textId="2F03683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zodpovedný za riešenie prístupu, zriadenie, udržiavanie a zrušenie akýchkoľvek prístupových alebo obchádzkových ciest potrebných počas realizácie Diela. </w:t>
            </w:r>
            <w:r w:rsidR="00D16AEA" w:rsidRPr="00BA355D">
              <w:rPr>
                <w:rFonts w:ascii="Arial Narrow" w:hAnsi="Arial Narrow"/>
                <w:sz w:val="21"/>
                <w:szCs w:val="21"/>
              </w:rPr>
              <w:t>Pred začatím prác je Zhotoviteľ povinný pripraviť a predložiť Stavebnému dozoru a Objednávateľovi dokumentáciu skutočného stavu (</w:t>
            </w:r>
            <w:proofErr w:type="spellStart"/>
            <w:r w:rsidR="00D16AEA" w:rsidRPr="00BA355D">
              <w:rPr>
                <w:rFonts w:ascii="Arial Narrow" w:hAnsi="Arial Narrow"/>
                <w:sz w:val="21"/>
                <w:szCs w:val="21"/>
              </w:rPr>
              <w:t>pasport</w:t>
            </w:r>
            <w:proofErr w:type="spellEnd"/>
            <w:r w:rsidR="00D16AEA" w:rsidRPr="00BA355D">
              <w:rPr>
                <w:rFonts w:ascii="Arial Narrow" w:hAnsi="Arial Narrow"/>
                <w:sz w:val="21"/>
                <w:szCs w:val="21"/>
              </w:rPr>
              <w:t xml:space="preserve">) používaných prístupových ciest a priľahlých nehnuteľností, nie však neskôr ako 30 dní po účinnosti </w:t>
            </w:r>
            <w:proofErr w:type="spellStart"/>
            <w:r w:rsidR="00D16AEA" w:rsidRPr="00BA355D">
              <w:rPr>
                <w:rFonts w:ascii="Arial Narrow" w:hAnsi="Arial Narrow"/>
                <w:sz w:val="21"/>
                <w:szCs w:val="21"/>
              </w:rPr>
              <w:t>ZoD</w:t>
            </w:r>
            <w:proofErr w:type="spellEnd"/>
            <w:r w:rsidR="00D16AEA" w:rsidRPr="00BA355D">
              <w:rPr>
                <w:rFonts w:ascii="Arial Narrow" w:hAnsi="Arial Narrow"/>
                <w:sz w:val="21"/>
                <w:szCs w:val="21"/>
              </w:rPr>
              <w:t xml:space="preserve">. </w:t>
            </w:r>
          </w:p>
          <w:p w14:paraId="0336D219" w14:textId="30C23C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taktiež pripraví pasportizáciu nehnuteľností, ktoré ležia v blízkosti prístupových ciest alebo v blízkosti Staveniska a ktoré by mohli byť stavebnou činnosťou Zhotoviteľa poškodené alebo ohrozené</w:t>
            </w:r>
            <w:r w:rsidR="0000475C" w:rsidRPr="00BA355D">
              <w:rPr>
                <w:rFonts w:ascii="Arial Narrow" w:hAnsi="Arial Narrow"/>
                <w:sz w:val="21"/>
                <w:szCs w:val="21"/>
              </w:rPr>
              <w:t>,</w:t>
            </w:r>
            <w:r w:rsidRPr="00BA355D">
              <w:rPr>
                <w:rFonts w:ascii="Arial Narrow" w:hAnsi="Arial Narrow"/>
                <w:sz w:val="21"/>
                <w:szCs w:val="21"/>
              </w:rPr>
              <w:t xml:space="preserve"> nie však neskôr ako 30 dní po účinnosti </w:t>
            </w:r>
            <w:proofErr w:type="spellStart"/>
            <w:r w:rsidRPr="00BA355D">
              <w:rPr>
                <w:rFonts w:ascii="Arial Narrow" w:hAnsi="Arial Narrow"/>
                <w:sz w:val="21"/>
                <w:szCs w:val="21"/>
              </w:rPr>
              <w:t>ZoD</w:t>
            </w:r>
            <w:proofErr w:type="spellEnd"/>
            <w:r w:rsidRPr="00BA355D">
              <w:rPr>
                <w:rFonts w:ascii="Arial Narrow" w:hAnsi="Arial Narrow"/>
                <w:sz w:val="21"/>
                <w:szCs w:val="21"/>
              </w:rPr>
              <w:t>.</w:t>
            </w:r>
          </w:p>
          <w:p w14:paraId="1815D783" w14:textId="77777777" w:rsidR="00755B14" w:rsidRPr="00BA355D" w:rsidRDefault="00755B14" w:rsidP="00755B14">
            <w:pPr>
              <w:spacing w:before="120" w:after="120" w:line="276" w:lineRule="auto"/>
              <w:ind w:right="141"/>
              <w:jc w:val="both"/>
              <w:rPr>
                <w:rFonts w:ascii="Arial Narrow" w:hAnsi="Arial Narrow"/>
                <w:sz w:val="21"/>
                <w:szCs w:val="21"/>
              </w:rPr>
            </w:pPr>
            <w:r w:rsidRPr="00BA355D">
              <w:rPr>
                <w:rFonts w:ascii="Arial Narrow" w:hAnsi="Arial Narrow"/>
                <w:sz w:val="21"/>
                <w:szCs w:val="21"/>
              </w:rPr>
              <w:t>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najneskôr však do 3 mesiacov odo dňa ukončenia užívania týchto prístupových ciest a priľahlých nehnuteľností.</w:t>
            </w:r>
          </w:p>
          <w:p w14:paraId="0FC038B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podrobnosti sú uvedené v Požiadavkách Objednávateľa a v Dokumentácii poskytnutej Objednávateľom.</w:t>
            </w:r>
          </w:p>
        </w:tc>
      </w:tr>
      <w:tr w:rsidR="00BA355D" w:rsidRPr="00BA355D" w14:paraId="78D27F0A" w14:textId="77777777">
        <w:tc>
          <w:tcPr>
            <w:tcW w:w="1870" w:type="dxa"/>
          </w:tcPr>
          <w:p w14:paraId="2A13D8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4.16</w:t>
            </w:r>
          </w:p>
          <w:p w14:paraId="565D98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Preprava vybavenia</w:t>
            </w:r>
          </w:p>
        </w:tc>
        <w:tc>
          <w:tcPr>
            <w:tcW w:w="7670" w:type="dxa"/>
          </w:tcPr>
          <w:p w14:paraId="5FB9DF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(a) podčlánku 4.16 sa zrušuje text: „oznámenie Stavebnému dozoru najmenej 21 dní pred“ a nahrádza textom: „oznámenie Stavebnému dozoru najmenej 30 dní pred“.</w:t>
            </w:r>
          </w:p>
        </w:tc>
      </w:tr>
      <w:tr w:rsidR="00BA355D" w:rsidRPr="00BA355D" w14:paraId="72484AC9" w14:textId="77777777">
        <w:tc>
          <w:tcPr>
            <w:tcW w:w="1870" w:type="dxa"/>
          </w:tcPr>
          <w:p w14:paraId="3E60A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4.18</w:t>
            </w:r>
          </w:p>
          <w:p w14:paraId="1C14805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životného prostredia</w:t>
            </w:r>
          </w:p>
        </w:tc>
        <w:tc>
          <w:tcPr>
            <w:tcW w:w="7670" w:type="dxa"/>
          </w:tcPr>
          <w:p w14:paraId="598C2B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4.18 sa vkladá text:</w:t>
            </w:r>
          </w:p>
          <w:p w14:paraId="71611F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má nárok na zaplatenie zmluvnej pokuty v nasledovných prípadoch porušenia povinností Zhotoviteľa:</w:t>
            </w:r>
          </w:p>
          <w:p w14:paraId="35F7277F" w14:textId="175BE155"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nedostatočné udržiavanie čistoty spevnených komunikácii v miestach, na ktoré vychádzajú vozidlá stavby zo Staveniska, a to za každé zistenie porušenia zdokumentované v Stavebnom denníku vo výške 100,- EUR (slovom: sto </w:t>
            </w:r>
            <w:r w:rsidR="002075AA" w:rsidRPr="00BA355D">
              <w:rPr>
                <w:rFonts w:ascii="Arial Narrow" w:hAnsi="Arial Narrow"/>
                <w:sz w:val="21"/>
                <w:szCs w:val="21"/>
              </w:rPr>
              <w:t>eur</w:t>
            </w:r>
            <w:r w:rsidRPr="00BA355D">
              <w:rPr>
                <w:rFonts w:ascii="Arial Narrow" w:hAnsi="Arial Narrow"/>
                <w:sz w:val="21"/>
                <w:szCs w:val="21"/>
              </w:rPr>
              <w:t xml:space="preserve">), </w:t>
            </w:r>
          </w:p>
          <w:p w14:paraId="65B2F4B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1D624E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c) porušenie predpisov v oblasti ochrany životného prostredia zdokumentované v Stavebnom denníku, a to za každé porušenie vo výške 200,- EUR (slovom: dvesto eur) </w:t>
            </w:r>
          </w:p>
          <w:p w14:paraId="5F664A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25B2BD8E" w14:textId="77777777">
        <w:tc>
          <w:tcPr>
            <w:tcW w:w="1870" w:type="dxa"/>
          </w:tcPr>
          <w:p w14:paraId="5A69E93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4.21</w:t>
            </w:r>
          </w:p>
          <w:p w14:paraId="2C25E2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Správy o postupe prác</w:t>
            </w:r>
          </w:p>
        </w:tc>
        <w:tc>
          <w:tcPr>
            <w:tcW w:w="7670" w:type="dxa"/>
          </w:tcPr>
          <w:p w14:paraId="447C1A7C" w14:textId="77777777" w:rsidR="00A50A8B" w:rsidRPr="00BA355D" w:rsidRDefault="00A50A8B">
            <w:pPr>
              <w:spacing w:before="120" w:after="120" w:line="276" w:lineRule="auto"/>
              <w:ind w:right="141"/>
              <w:jc w:val="both"/>
              <w:rPr>
                <w:rFonts w:ascii="Arial Narrow" w:hAnsi="Arial Narrow"/>
                <w:iCs/>
                <w:sz w:val="21"/>
                <w:szCs w:val="21"/>
              </w:rPr>
            </w:pPr>
            <w:r w:rsidRPr="00BA355D">
              <w:rPr>
                <w:rFonts w:ascii="Arial Narrow" w:hAnsi="Arial Narrow"/>
                <w:iCs/>
                <w:sz w:val="21"/>
                <w:szCs w:val="21"/>
              </w:rPr>
              <w:t>Text podčlánku 4.21 Správy o postupe prác sa zrušuje a nahrádza nasledovným znením:</w:t>
            </w:r>
          </w:p>
          <w:p w14:paraId="6810F2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Pokiaľ nie je v Osobitných podmienkach uvedené inak, pripraví Zhotoviteľ mesačné správy o postupe prác a predloží ich Stavebnému dozoru v šiestich kópiách. Zhotoviteľ je povinný každý mesiac pripraviť Správu o postupe prác, o plnení Harmonogramu prác vrátane plnenia Míľnikov a predložiť ju Stavebnému dozoru a Objednávateľovi v písomnej tlačenej forme 6x aj elektronickej forme v uzavretej a otvorenej forme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docx</w:t>
            </w:r>
            <w:proofErr w:type="spellEnd"/>
            <w:r w:rsidRPr="00BA355D">
              <w:rPr>
                <w:rFonts w:ascii="Arial Narrow" w:hAnsi="Arial Narrow"/>
                <w:sz w:val="21"/>
                <w:szCs w:val="21"/>
              </w:rPr>
              <w:t>). Prvá správa bude pokrývať obdobie do konca prvého kalendárneho mesiaca po Dátume začatia prác. Ak by Dátum začatia prác pripadol na neskorší deň ako 15. deň v mesiaci, správa za 1. mesiac bude súčasťou správy za 2. mesiac prác. Následne budú správy predkladané mesačne každá do 7 dní po skončení obdobia, ktorého sa týkajú.</w:t>
            </w:r>
          </w:p>
          <w:p w14:paraId="6D3C575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budú predkladané do tej doby, pokiaľ Zhotoviteľ neskončí všetky práce, o ktorých je známe, že sú nedokončené k dátumu dokončenia uvedenom v Preberacom protokole pre Dielo.</w:t>
            </w:r>
          </w:p>
          <w:p w14:paraId="3EF028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správa bude obsahovať:</w:t>
            </w:r>
          </w:p>
          <w:p w14:paraId="1E3E885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diagramy a podrobné popisy postupu prác, vrátane popisu každej etapy projektových prác (ak sú), Dokumentácie Zhotoviteľa, obstarávania, výroby, dodávky na Stavenisko, výstavby, montáže, skúšania, uvedenia do prevádzky a skúšobnej prevádzky, 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w:t>
            </w:r>
          </w:p>
          <w:p w14:paraId="600256B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fotografie dokumentujúce stav výroby a postupu prác na Stavenisku, pričom priložené budú fotografie z každého SO/PS, na ktorom sa v danom mesiaci vykonávali práce,</w:t>
            </w:r>
          </w:p>
          <w:p w14:paraId="54C57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pri výrobe každej dôležitej položky Technologického zariadenia a Materiálov meno výrobcu, miesto výroby, percentuálny stav postupu a skutočné alebo očakávané dátumy o: </w:t>
            </w:r>
          </w:p>
          <w:p w14:paraId="36B763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začatí výroby,</w:t>
            </w:r>
          </w:p>
          <w:p w14:paraId="346C48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kontrolách Zhotoviteľa,</w:t>
            </w:r>
          </w:p>
          <w:p w14:paraId="3916A1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 xml:space="preserve">skúškach, a nakládke a </w:t>
            </w:r>
          </w:p>
          <w:p w14:paraId="3450C4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dodaní na Stavenisko,</w:t>
            </w:r>
          </w:p>
          <w:p w14:paraId="199B6D5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podrobnosti popísané v podčlánku 6.10 (Záznamy o Personáli a Zariadení Zhotoviteľa),</w:t>
            </w:r>
          </w:p>
          <w:p w14:paraId="7ABDFC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kópie dokumentov o zabezpečení kvality, výsledky skúšok a certifikáty Materiálov,</w:t>
            </w:r>
          </w:p>
          <w:p w14:paraId="658B4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zoznam Zmien, oznámení vydaných podľa podčlánku 2.5 (Nároky Objednávateľa) a oznámení vydaných podľa podčlánku 20.1 (Nároky Zhotoviteľa),</w:t>
            </w:r>
          </w:p>
          <w:p w14:paraId="2C87EF4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bezpečnostné štatistiky, vrátane podrobností o akýchkoľvek nebezpečných nehodách a činnosti vo vzťahu k životnému prostrediu a vo vzťahu k verejnosti, a</w:t>
            </w:r>
          </w:p>
          <w:p w14:paraId="75F35F3D" w14:textId="2F5A223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h)</w:t>
            </w:r>
            <w:r w:rsidRPr="00BA355D">
              <w:rPr>
                <w:rFonts w:ascii="Arial Narrow" w:hAnsi="Arial Narrow"/>
                <w:sz w:val="21"/>
                <w:szCs w:val="21"/>
              </w:rPr>
              <w:tab/>
              <w:t>porovnanie skutočného a plánovaného postupu s podrobnosťami o všetkých udalostiach, alebo okolnostiach, ktoré môžu ohroziť dokončenie v súlade so Zmluvou a o opatreniach, ktoré sú (alebo budú) prijaté za účelom eliminovania oneskorenia</w:t>
            </w:r>
            <w:r w:rsidR="00864ABC" w:rsidRPr="00BA355D">
              <w:rPr>
                <w:rFonts w:ascii="Arial Narrow" w:hAnsi="Arial Narrow"/>
                <w:sz w:val="21"/>
                <w:szCs w:val="21"/>
              </w:rPr>
              <w:t>,</w:t>
            </w:r>
          </w:p>
          <w:p w14:paraId="1499AF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výsledky geodetického zamerania všetkých podzemných vedení, vrátane všetkých ich súčastí,</w:t>
            </w:r>
          </w:p>
          <w:p w14:paraId="66E71E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environmentálne správy, </w:t>
            </w:r>
          </w:p>
          <w:p w14:paraId="4B9656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správy monitoringu.</w:t>
            </w:r>
          </w:p>
          <w:p w14:paraId="6174C7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informácie sú uvedené v Požiadavkách Objednávateľa a v Dokumentácii poskytnutej Objednávateľom.</w:t>
            </w:r>
          </w:p>
          <w:p w14:paraId="5821D9F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o postupe prác budú obsahovať všetky informácie potrebné pre splnenie povinností Objednávateľa podľa článku 3.10 Monitorovanie projektu a poskytovanie informácií a dát Príručky pre prijímateľa pre Program Slovensko 2021 – 2027 vydanej Ministerstvom dopravy a výstavby SR ako sprostredkovateľským orgánom (https://eurofondy.gov.sk/dokumenty-a-publikacie/metodicke-dokumenty/metodicke-dokumenty-so/).</w:t>
            </w:r>
          </w:p>
        </w:tc>
      </w:tr>
      <w:tr w:rsidR="00BA355D" w:rsidRPr="00BA355D" w14:paraId="4E419F6E" w14:textId="77777777">
        <w:trPr>
          <w:trHeight w:val="1106"/>
        </w:trPr>
        <w:tc>
          <w:tcPr>
            <w:tcW w:w="1870" w:type="dxa"/>
          </w:tcPr>
          <w:p w14:paraId="551EC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4.23</w:t>
            </w:r>
          </w:p>
          <w:p w14:paraId="1842F50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Činnosť Zhotoviteľa na Stavenisku</w:t>
            </w:r>
          </w:p>
        </w:tc>
        <w:tc>
          <w:tcPr>
            <w:tcW w:w="7670" w:type="dxa"/>
          </w:tcPr>
          <w:p w14:paraId="5BBF516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4.23 sa vkladá nasledujúci text: </w:t>
            </w:r>
          </w:p>
          <w:p w14:paraId="55A2D54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Žiadne dôležité činnosti, najmä narušenie alebo uzatvorenie existujúcich ciest bez zabezpečenia náhrady, práce v blízkosti systémov zásobovania vodou alebo iných verejných inžinierskych sietí, nesmú byť vykonávané bez písomného súhlasu Stavebného dozoru. Zhotoviteľ o takéto povolenie Stavebného dozoru písomne požiada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1.13 Súlad s Právnymi predpismi. </w:t>
            </w:r>
          </w:p>
          <w:p w14:paraId="62DCDE1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nepoužije žiadnu časť Staveniska pre žiadny iný účel nesúvisiaci s vyhotovením Diela bez súhlasu Stavebného dozoru.</w:t>
            </w:r>
          </w:p>
        </w:tc>
      </w:tr>
      <w:tr w:rsidR="00BA355D" w:rsidRPr="00BA355D" w14:paraId="50932FB9" w14:textId="77777777">
        <w:trPr>
          <w:trHeight w:val="1106"/>
        </w:trPr>
        <w:tc>
          <w:tcPr>
            <w:tcW w:w="1870" w:type="dxa"/>
          </w:tcPr>
          <w:p w14:paraId="468E0E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4.24</w:t>
            </w:r>
          </w:p>
          <w:p w14:paraId="52DBF35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Nálezy na Stavenisku</w:t>
            </w:r>
          </w:p>
        </w:tc>
        <w:tc>
          <w:tcPr>
            <w:tcW w:w="7670" w:type="dxa"/>
          </w:tcPr>
          <w:p w14:paraId="5B135B5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koniec podčlánku 4.24 sa vkladá text:</w:t>
            </w:r>
          </w:p>
          <w:p w14:paraId="10A534A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w:t>
            </w:r>
          </w:p>
          <w:p w14:paraId="2CE124F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454B43B" w14:textId="77777777" w:rsidR="00A50A8B" w:rsidRPr="00BA355D" w:rsidRDefault="00A50A8B">
            <w:pPr>
              <w:pStyle w:val="Zkladntext"/>
              <w:spacing w:before="120" w:after="120" w:line="276" w:lineRule="auto"/>
              <w:ind w:right="142"/>
              <w:rPr>
                <w:rFonts w:ascii="Arial Narrow" w:hAnsi="Arial Narrow"/>
                <w:noProof w:val="0"/>
                <w:sz w:val="21"/>
                <w:szCs w:val="21"/>
                <w:highlight w:val="red"/>
                <w:lang w:val="sk-SK"/>
              </w:rPr>
            </w:pPr>
            <w:r w:rsidRPr="00BA355D">
              <w:rPr>
                <w:rFonts w:ascii="Arial Narrow" w:hAnsi="Arial Narrow"/>
                <w:noProof w:val="0"/>
                <w:sz w:val="21"/>
                <w:szCs w:val="21"/>
                <w:lang w:val="sk-SK"/>
              </w:rPr>
              <w:t>Ďalšie doplňujúce informácie sú uvedené v Požiadavkách Objednávateľa a v Dokumentácii poskytnutej Objednávateľom.</w:t>
            </w:r>
          </w:p>
        </w:tc>
      </w:tr>
      <w:tr w:rsidR="00BA355D" w:rsidRPr="00BA355D" w14:paraId="328DEB74" w14:textId="77777777">
        <w:trPr>
          <w:trHeight w:val="1106"/>
        </w:trPr>
        <w:tc>
          <w:tcPr>
            <w:tcW w:w="1870" w:type="dxa"/>
          </w:tcPr>
          <w:p w14:paraId="399AA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4.25</w:t>
            </w:r>
          </w:p>
          <w:p w14:paraId="7C56F2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Existujúce inžinierske siete a objekty</w:t>
            </w:r>
          </w:p>
        </w:tc>
        <w:tc>
          <w:tcPr>
            <w:tcW w:w="7670" w:type="dxa"/>
          </w:tcPr>
          <w:p w14:paraId="2E97ED8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4.24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Existujúce inžinierske siete a objekty, ktorý znie:</w:t>
            </w:r>
          </w:p>
          <w:p w14:paraId="1580D0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Dokumentácia Objednávateľa nemusí obsahovať informáciu o všetkých existujúcich inžinierskych sieťach (podzemných a nadzemných vedeniach/objektoch). 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w:t>
            </w:r>
            <w:r w:rsidRPr="00BA355D">
              <w:rPr>
                <w:rFonts w:ascii="Arial Narrow" w:hAnsi="Arial Narrow"/>
                <w:noProof w:val="0"/>
                <w:sz w:val="21"/>
                <w:szCs w:val="21"/>
                <w:lang w:val="sk-SK"/>
              </w:rPr>
              <w:lastRenderedPageBreak/>
              <w:t>dotknuté. Pred začatím prác Zhotoviteľ písomne požiada vlastníkov, správcov alebo prevádzkovateľov týchto sietí o ich lokalizáciu/vytýčenie a v prípade podzemných vedení vyhotoví ručne kopané sondy v potrebnom rozsahu. Zhotoviteľ je taktiež povinný overiť si u správcov existenciu prípadných inžinierskych sietí položených v období po dokončení Dokumentácie poskytnutej Objednávateľom. Náklady spojené s vytyčovaním sietí ich správcami znáša Zhotoviteľ.</w:t>
            </w:r>
          </w:p>
          <w:p w14:paraId="09BF3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zodpovedný za nápravu všetkých škôd ním spôsobených na cestách, odvodňovacích kanáloch, potrubiach, kábloch a ostatných inžinierskych sieťach,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6BA5C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si nárokovať na dodatočné náklady a/alebo predĺženie Lehoty výstavby v dôsledku toho, že sa dostatočne neoboznámil s dostupnými informáciami o existujúcich inžinierskych sieťach a/alebo nevykonal všetky úkony požadované týmto článkom za účelom tohto zistenia. V prípade výskytu Nepredvídaných inžinierskych sietí sa postupuje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4.12 Nepredvídateľné fyzické podmienky alebo 13.3 Postup pri Zmenách.</w:t>
            </w:r>
          </w:p>
          <w:p w14:paraId="367B48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resp. v Dokumentácii poskytnutej Objednávateľom.</w:t>
            </w:r>
          </w:p>
        </w:tc>
      </w:tr>
      <w:tr w:rsidR="00BA355D" w:rsidRPr="00BA355D" w14:paraId="495AA038" w14:textId="77777777">
        <w:trPr>
          <w:trHeight w:val="1106"/>
        </w:trPr>
        <w:tc>
          <w:tcPr>
            <w:tcW w:w="1870" w:type="dxa"/>
          </w:tcPr>
          <w:p w14:paraId="098E7E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4.26</w:t>
            </w:r>
          </w:p>
          <w:p w14:paraId="3A9AF1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Stavebný denník</w:t>
            </w:r>
          </w:p>
        </w:tc>
        <w:tc>
          <w:tcPr>
            <w:tcW w:w="7670" w:type="dxa"/>
          </w:tcPr>
          <w:p w14:paraId="653DC66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Stavebný denník, ktorý znie:</w:t>
            </w:r>
          </w:p>
          <w:p w14:paraId="0DF09D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 súlade so Stavebným zákonom viesť Stavebný denník pre Dielo a pre každú časť Stavby jednotlivo v potrebnom počte kópií a uschovávať ich vo svojej kancelárii na Stavenisku. Zhotoviteľ je povinný viesť Stavebný denník zároveň aj v elektronickej podobe prostredníctvom na to určenej a vhodnej aplikácie. Stavebný denník sa vedie pre celé Dielo, alebo pre jeho jednotlivé časti, podľa pokynov Stavebného dozoru a zaznamenáva všetky dôležité okolnosti týkajúce sa prípravy, výstavby a ukončenia Diela.</w:t>
            </w:r>
          </w:p>
          <w:p w14:paraId="62DCF9C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266B5D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08BF9566" w14:textId="77777777">
        <w:trPr>
          <w:trHeight w:val="1106"/>
        </w:trPr>
        <w:tc>
          <w:tcPr>
            <w:tcW w:w="1870" w:type="dxa"/>
          </w:tcPr>
          <w:p w14:paraId="34C15724" w14:textId="77777777" w:rsidR="00A50A8B" w:rsidRPr="00321675" w:rsidRDefault="00A50A8B">
            <w:pPr>
              <w:spacing w:before="120" w:after="120" w:line="276" w:lineRule="auto"/>
              <w:ind w:right="141"/>
              <w:rPr>
                <w:rFonts w:ascii="Arial Narrow" w:hAnsi="Arial Narrow"/>
                <w:color w:val="EE0000"/>
                <w:sz w:val="21"/>
                <w:szCs w:val="21"/>
                <w:rPrChange w:id="61" w:author="Gereková Michaela, JUDr." w:date="2025-08-14T14:40:00Z" w16du:dateUtc="2025-08-14T12:40:00Z">
                  <w:rPr>
                    <w:rFonts w:ascii="Arial Narrow" w:hAnsi="Arial Narrow"/>
                    <w:sz w:val="21"/>
                    <w:szCs w:val="21"/>
                  </w:rPr>
                </w:rPrChange>
              </w:rPr>
            </w:pPr>
            <w:r w:rsidRPr="00321675">
              <w:rPr>
                <w:rFonts w:ascii="Arial Narrow" w:hAnsi="Arial Narrow"/>
                <w:color w:val="EE0000"/>
                <w:sz w:val="21"/>
                <w:szCs w:val="21"/>
                <w:rPrChange w:id="62" w:author="Gereková Michaela, JUDr." w:date="2025-08-14T14:40:00Z" w16du:dateUtc="2025-08-14T12:40:00Z">
                  <w:rPr>
                    <w:rFonts w:ascii="Arial Narrow" w:hAnsi="Arial Narrow"/>
                    <w:sz w:val="21"/>
                    <w:szCs w:val="21"/>
                  </w:rPr>
                </w:rPrChange>
              </w:rPr>
              <w:t>4.27</w:t>
            </w:r>
          </w:p>
          <w:p w14:paraId="7838CEE6" w14:textId="77777777" w:rsidR="00A50A8B" w:rsidRPr="00BA355D" w:rsidRDefault="00A50A8B">
            <w:pPr>
              <w:spacing w:before="120" w:after="120" w:line="276" w:lineRule="auto"/>
              <w:ind w:right="141"/>
              <w:rPr>
                <w:rFonts w:ascii="Arial Narrow" w:hAnsi="Arial Narrow"/>
                <w:sz w:val="21"/>
                <w:szCs w:val="21"/>
              </w:rPr>
            </w:pPr>
            <w:r w:rsidRPr="00321675">
              <w:rPr>
                <w:rFonts w:ascii="Arial Narrow" w:hAnsi="Arial Narrow"/>
                <w:color w:val="EE0000"/>
                <w:sz w:val="21"/>
                <w:szCs w:val="21"/>
                <w:rPrChange w:id="63" w:author="Gereková Michaela, JUDr." w:date="2025-08-14T14:40:00Z" w16du:dateUtc="2025-08-14T12:40:00Z">
                  <w:rPr>
                    <w:rFonts w:ascii="Arial Narrow" w:hAnsi="Arial Narrow"/>
                    <w:sz w:val="21"/>
                    <w:szCs w:val="21"/>
                  </w:rPr>
                </w:rPrChange>
              </w:rPr>
              <w:t>Nakladanie s odpadmi</w:t>
            </w:r>
          </w:p>
        </w:tc>
        <w:tc>
          <w:tcPr>
            <w:tcW w:w="7670" w:type="dxa"/>
          </w:tcPr>
          <w:p w14:paraId="366651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Nakladanie s odpadmi, ktorý znie:</w:t>
            </w:r>
          </w:p>
          <w:p w14:paraId="0E4057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Do Dátumu začatia prác Zhotoviteľ predloží Stavebnému dozoru fotokópiu potvrdenia o registrácii na príslušnom orgáne štátnej správy odpadového hospodárstva v mieste sídla alebo mieste podnikania v zmysle ustanovení § 98 ods. 1 a ods. 4 zákona č. 79/2015 Z. z. o odpadoch v platnom znení (ďalej len „Zákon o odpadoch“) a/alebo fotokópiu potvrdenia o registrácii každého subdodávateľa, ktorý bude túto činnosť vykonávať. Zhotoviteľ sa zaväzuje zabezpečiť nakladanie s odpadom, vzniknutým pri prácach v súlade so Zákonom o odpadoch. </w:t>
            </w:r>
          </w:p>
          <w:p w14:paraId="556AE741" w14:textId="2B1EC52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vzniku akéhokoľvek odpadu pri prácach na Diele je Zhotoviteľ zodpovedný za nakladanie s týmto odpadom a za plnenie všetkých povinností držiteľa odpadu podľa platných </w:t>
            </w:r>
            <w:r w:rsidRPr="00BA355D">
              <w:rPr>
                <w:rFonts w:ascii="Arial Narrow" w:hAnsi="Arial Narrow"/>
                <w:noProof w:val="0"/>
                <w:sz w:val="21"/>
                <w:szCs w:val="21"/>
                <w:lang w:val="sk-SK"/>
              </w:rPr>
              <w:lastRenderedPageBreak/>
              <w:t xml:space="preserve">Právnych predpisov v oblasti nakladania s odpadmi, resp. podľa vyjadrení príslušných orgánov, tak ako je uvedené v Zväzku 3 Časť 1 Súťažných podkladov. 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013683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sz w:val="21"/>
                <w:szCs w:val="21"/>
                <w:lang w:val="sk-SK"/>
              </w:rPr>
              <w:t xml:space="preserve">V prípade, ak Objednávateľovi vznikne akákoľvek škoda v súvislosti s porušením jeho povinností v oblasti nakladania s odpadmi, ktorých plnenie preniesol na Zhotoviteľa, tak Zhotoviteľ zodpovedá Objednávateľovi za akúkoľvek škodu a náklady, ktoré mu vzniknú podľa podčlánku 17.1 Náhrada škody. </w:t>
            </w:r>
          </w:p>
          <w:p w14:paraId="23542C85" w14:textId="793833D0" w:rsidR="00A50A8B" w:rsidRPr="00BA355D" w:rsidRDefault="00931346">
            <w:pPr>
              <w:spacing w:before="120" w:after="120" w:line="276" w:lineRule="auto"/>
              <w:ind w:right="141"/>
              <w:jc w:val="both"/>
              <w:rPr>
                <w:rFonts w:ascii="Arial Narrow" w:hAnsi="Arial Narrow"/>
                <w:sz w:val="21"/>
                <w:szCs w:val="21"/>
              </w:rPr>
            </w:pPr>
            <w:ins w:id="64" w:author="Gereková Michaela, JUDr." w:date="2025-08-14T14:32:00Z" w16du:dateUtc="2025-08-14T12:32:00Z">
              <w:r w:rsidRPr="00FA3421">
                <w:rPr>
                  <w:rFonts w:ascii="Arial Narrow" w:hAnsi="Arial Narrow"/>
                  <w:color w:val="EE0000"/>
                  <w:sz w:val="21"/>
                  <w:szCs w:val="21"/>
                  <w:rPrChange w:id="65" w:author="Gereková Michaela, JUDr." w:date="2025-08-14T14:40:00Z" w16du:dateUtc="2025-08-14T12:40:00Z">
                    <w:rPr>
                      <w:rFonts w:ascii="Arial Narrow" w:hAnsi="Arial Narrow"/>
                      <w:sz w:val="21"/>
                      <w:szCs w:val="21"/>
                    </w:rPr>
                  </w:rPrChange>
                </w:rPr>
                <w:t xml:space="preserve">Zhotoviteľ odovzdá Stavebnému </w:t>
              </w:r>
              <w:r w:rsidRPr="00FA3421">
                <w:rPr>
                  <w:rFonts w:ascii="Arial Narrow" w:hAnsi="Arial Narrow"/>
                  <w:color w:val="EE0000"/>
                  <w:sz w:val="21"/>
                  <w:szCs w:val="21"/>
                  <w:rPrChange w:id="66" w:author="Gereková Michaela, JUDr." w:date="2025-08-14T14:33:00Z" w16du:dateUtc="2025-08-14T12:33:00Z">
                    <w:rPr>
                      <w:rFonts w:ascii="Arial Narrow" w:hAnsi="Arial Narrow"/>
                      <w:sz w:val="21"/>
                      <w:szCs w:val="21"/>
                    </w:rPr>
                  </w:rPrChange>
                </w:rPr>
                <w:t>dozor</w:t>
              </w:r>
              <w:r w:rsidR="00282532" w:rsidRPr="00FA3421">
                <w:rPr>
                  <w:rFonts w:ascii="Arial Narrow" w:hAnsi="Arial Narrow"/>
                  <w:color w:val="EE0000"/>
                  <w:sz w:val="21"/>
                  <w:szCs w:val="21"/>
                  <w:rPrChange w:id="67" w:author="Gereková Michaela, JUDr." w:date="2025-08-14T14:33:00Z" w16du:dateUtc="2025-08-14T12:33:00Z">
                    <w:rPr>
                      <w:rFonts w:ascii="Arial Narrow" w:hAnsi="Arial Narrow"/>
                      <w:sz w:val="21"/>
                      <w:szCs w:val="21"/>
                    </w:rPr>
                  </w:rPrChange>
                </w:rPr>
                <w:t>u</w:t>
              </w:r>
              <w:r w:rsidRPr="00FA3421">
                <w:rPr>
                  <w:rFonts w:ascii="Arial Narrow" w:hAnsi="Arial Narrow"/>
                  <w:color w:val="EE0000"/>
                  <w:sz w:val="21"/>
                  <w:szCs w:val="21"/>
                  <w:rPrChange w:id="68" w:author="Gereková Michaela, JUDr." w:date="2025-08-14T14:40:00Z" w16du:dateUtc="2025-08-14T12:40:00Z">
                    <w:rPr>
                      <w:rFonts w:ascii="Arial Narrow" w:hAnsi="Arial Narrow"/>
                      <w:sz w:val="21"/>
                      <w:szCs w:val="21"/>
                    </w:rPr>
                  </w:rPrChange>
                </w:rPr>
                <w:t xml:space="preserve"> všetky doklady: vážne lístky, sprievodné listy nebezpečného odpadu a ostatné doklady, ktoré obdrží pri odovzdaní odpadu, vzniknutého pri realizácii prác v rámci mesačnej správy Zhotoviteľa, resp. neodkladne (do 5 pracovných dní) po poslednom kalendárnom dni mesiaca, v ktorom povinnosť vznikla.</w:t>
              </w:r>
            </w:ins>
            <w:del w:id="69" w:author="Gereková Michaela, JUDr." w:date="2025-08-14T14:32:00Z" w16du:dateUtc="2025-08-14T12:32:00Z">
              <w:r w:rsidR="00A50A8B" w:rsidRPr="00FA3421">
                <w:rPr>
                  <w:rFonts w:ascii="Arial Narrow" w:hAnsi="Arial Narrow"/>
                  <w:color w:val="EE0000"/>
                  <w:sz w:val="21"/>
                  <w:szCs w:val="21"/>
                  <w:rPrChange w:id="70" w:author="Gereková Michaela, JUDr." w:date="2025-08-14T14:40:00Z" w16du:dateUtc="2025-08-14T12:40:00Z">
                    <w:rPr>
                      <w:rFonts w:ascii="Arial Narrow" w:hAnsi="Arial Narrow"/>
                      <w:sz w:val="21"/>
                      <w:szCs w:val="21"/>
                    </w:rPr>
                  </w:rPrChange>
                </w:rPr>
                <w:delText xml:space="preserve">Zhotoviteľ odovzdá všetky doklady: vážne lístky, sprievodné listy nebezpečného odpadu a ostatné doklady, ktoré obdrží pri odovzdaní odpadu, vzniknutého pri realizácii prác neodkladne (do 3 pracovných dní) Stavebnému dozoru. </w:delText>
              </w:r>
            </w:del>
            <w:ins w:id="71" w:author="Gereková Michaela, JUDr." w:date="2025-08-14T14:32:00Z" w16du:dateUtc="2025-08-14T12:32:00Z">
              <w:r w:rsidRPr="00FA3421">
                <w:rPr>
                  <w:rFonts w:ascii="Arial Narrow" w:hAnsi="Arial Narrow"/>
                  <w:color w:val="EE0000"/>
                  <w:sz w:val="21"/>
                  <w:szCs w:val="21"/>
                  <w:rPrChange w:id="72" w:author="Gereková Michaela, JUDr." w:date="2025-08-14T14:40:00Z" w16du:dateUtc="2025-08-14T12:40:00Z">
                    <w:rPr>
                      <w:rFonts w:ascii="Arial Narrow" w:hAnsi="Arial Narrow"/>
                      <w:sz w:val="21"/>
                      <w:szCs w:val="21"/>
                    </w:rPr>
                  </w:rPrChange>
                </w:rPr>
                <w:t xml:space="preserve"> </w:t>
              </w:r>
            </w:ins>
            <w:r w:rsidR="00A50A8B" w:rsidRPr="00BA355D">
              <w:rPr>
                <w:rFonts w:ascii="Arial Narrow" w:hAnsi="Arial Narrow"/>
                <w:sz w:val="21"/>
                <w:szCs w:val="21"/>
              </w:rPr>
              <w:t>Pri porušení tejto povinnosti má Objednávateľ právo uplatniť si voči Zhotoviteľovi nárok na regresnú náhradu škody, ktorá mu tým vznikla, pričom škodou sa rozumejú aj akékoľvek pokuty alebo iné majetkové sankcie uložené orgánmi verejnej správy Objednávateľovi z dôvodu alebo v súvislosti s nedodržaním povinností zo strany Zhotoviteľa podľa Zákona o odpadoch.</w:t>
            </w:r>
          </w:p>
          <w:p w14:paraId="6F3CC0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Podrobnosti týkajúce sa nakladania s odpadmi sú uvedené v Požiadavkách Objednávateľa. </w:t>
            </w:r>
          </w:p>
        </w:tc>
      </w:tr>
      <w:tr w:rsidR="00BA355D" w:rsidRPr="00BA355D" w14:paraId="0224F241" w14:textId="77777777">
        <w:trPr>
          <w:trHeight w:val="1106"/>
        </w:trPr>
        <w:tc>
          <w:tcPr>
            <w:tcW w:w="1870" w:type="dxa"/>
          </w:tcPr>
          <w:p w14:paraId="38D3214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4.28</w:t>
            </w:r>
          </w:p>
          <w:p w14:paraId="16B0759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Plnenie predmetu Míľnika</w:t>
            </w:r>
          </w:p>
        </w:tc>
        <w:tc>
          <w:tcPr>
            <w:tcW w:w="7670" w:type="dxa"/>
          </w:tcPr>
          <w:p w14:paraId="0A9CD33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Plnenie predmetu Míľnika, ktorý znie:</w:t>
            </w:r>
          </w:p>
          <w:p w14:paraId="3D5EB965" w14:textId="462483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vykonať Dielo takým spôsobom, aby v termíne, do kedy majú byť práce zodpovedajúce príslušnému Míľniku dokončené, bolo Dielo vykonané v rozsahu predpísanom pre príslušný Míľnik. Rozsah jednotlivých Míľnikov je stanovený v</w:t>
            </w:r>
            <w:r w:rsidR="00984C1B" w:rsidRPr="00BA355D">
              <w:rPr>
                <w:rFonts w:ascii="Arial Narrow" w:hAnsi="Arial Narrow"/>
                <w:noProof w:val="0"/>
                <w:sz w:val="21"/>
                <w:szCs w:val="21"/>
                <w:lang w:val="sk-SK"/>
              </w:rPr>
              <w:t> čl.</w:t>
            </w:r>
            <w:r w:rsidR="00FD63CA" w:rsidRPr="00BA355D">
              <w:rPr>
                <w:rFonts w:ascii="Arial Narrow" w:hAnsi="Arial Narrow"/>
                <w:noProof w:val="0"/>
                <w:sz w:val="21"/>
                <w:szCs w:val="21"/>
                <w:lang w:val="sk-SK"/>
              </w:rPr>
              <w:t xml:space="preserve"> 2.3.2.2</w:t>
            </w:r>
            <w:r w:rsidRPr="00BA355D">
              <w:rPr>
                <w:rFonts w:ascii="Arial Narrow" w:hAnsi="Arial Narrow"/>
                <w:noProof w:val="0"/>
                <w:sz w:val="21"/>
                <w:szCs w:val="21"/>
                <w:lang w:val="sk-SK"/>
              </w:rPr>
              <w:t xml:space="preserve"> Z</w:t>
            </w:r>
            <w:r w:rsidR="007B00F3" w:rsidRPr="00BA355D">
              <w:rPr>
                <w:rFonts w:ascii="Arial Narrow" w:hAnsi="Arial Narrow"/>
                <w:noProof w:val="0"/>
                <w:sz w:val="21"/>
                <w:szCs w:val="21"/>
                <w:lang w:val="sk-SK"/>
              </w:rPr>
              <w:t>väzku 3 Časť 1</w:t>
            </w:r>
            <w:r w:rsidRPr="00BA355D">
              <w:rPr>
                <w:rFonts w:ascii="Arial Narrow" w:hAnsi="Arial Narrow"/>
                <w:noProof w:val="0"/>
                <w:sz w:val="21"/>
                <w:szCs w:val="21"/>
                <w:lang w:val="sk-SK"/>
              </w:rPr>
              <w:t xml:space="preserve"> Súťažných podkladov a termíny splnenia jednotlivých Míľnikov v Prílohe k ponuke.</w:t>
            </w:r>
          </w:p>
          <w:p w14:paraId="75FB332D"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Pokiaľ je na Míľnik naviazané peňažné plnenie podľa podčlánku 14.4 Formulár platieb znamená to, že Zhotoviteľ je povinný k poslednému dňu príslušného Míľnika vykonať práce v súhrnnom finančnom objeme zodpovedajúcom minimálne čiastke stanovenej pre príslušný Míľnik. Podkladom k plneniu Míľnika Objednávateľom je vystavenie Vyúčtovania podľa podčlánku 1.1.4.12 </w:t>
            </w:r>
            <w:r w:rsidRPr="00BA355D">
              <w:rPr>
                <w:rFonts w:ascii="Arial Narrow" w:hAnsi="Arial Narrow"/>
                <w:i/>
                <w:iCs/>
                <w:noProof w:val="0"/>
                <w:sz w:val="21"/>
                <w:szCs w:val="21"/>
                <w:lang w:val="sk-SK"/>
              </w:rPr>
              <w:t>Vyúčtovanie</w:t>
            </w:r>
            <w:r w:rsidRPr="00BA355D">
              <w:rPr>
                <w:rFonts w:ascii="Arial Narrow" w:hAnsi="Arial Narrow"/>
                <w:noProof w:val="0"/>
                <w:sz w:val="21"/>
                <w:szCs w:val="21"/>
                <w:lang w:val="sk-SK"/>
              </w:rPr>
              <w:t xml:space="preserve"> a podčlánku 14.3 </w:t>
            </w:r>
            <w:r w:rsidRPr="00BA355D">
              <w:rPr>
                <w:rFonts w:ascii="Arial Narrow" w:hAnsi="Arial Narrow"/>
                <w:i/>
                <w:iCs/>
                <w:noProof w:val="0"/>
                <w:sz w:val="21"/>
                <w:szCs w:val="21"/>
                <w:lang w:val="sk-SK"/>
              </w:rPr>
              <w:t>Žiadosť o Priebežné platobné potvrdenie</w:t>
            </w:r>
            <w:r w:rsidRPr="00BA355D">
              <w:rPr>
                <w:rFonts w:ascii="Arial Narrow" w:hAnsi="Arial Narrow"/>
                <w:noProof w:val="0"/>
                <w:sz w:val="21"/>
                <w:szCs w:val="21"/>
                <w:lang w:val="sk-SK"/>
              </w:rPr>
              <w:t xml:space="preserve"> Zhotoviteľom. Čas pre splnenie Míľnika môže byť predĺžený za podmienok stanovených v podčlánku 8.4 </w:t>
            </w:r>
            <w:r w:rsidRPr="00BA355D">
              <w:rPr>
                <w:rFonts w:ascii="Arial Narrow" w:hAnsi="Arial Narrow"/>
                <w:i/>
                <w:iCs/>
                <w:noProof w:val="0"/>
                <w:sz w:val="21"/>
                <w:szCs w:val="21"/>
                <w:lang w:val="sk-SK"/>
              </w:rPr>
              <w:t>Predĺženie Lehoty výstavby</w:t>
            </w:r>
            <w:r w:rsidRPr="00BA355D">
              <w:rPr>
                <w:rFonts w:ascii="Arial Narrow" w:hAnsi="Arial Narrow"/>
                <w:noProof w:val="0"/>
                <w:sz w:val="21"/>
                <w:szCs w:val="21"/>
                <w:lang w:val="sk-SK"/>
              </w:rPr>
              <w:t>.</w:t>
            </w:r>
          </w:p>
          <w:p w14:paraId="40E73D3C" w14:textId="01C7435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 splnení každého Míľnika bude Stranami spísaný protokol podľa podčlánku 1.1.3.11 </w:t>
            </w:r>
            <w:r w:rsidRPr="00BA355D">
              <w:rPr>
                <w:rFonts w:ascii="Arial Narrow" w:hAnsi="Arial Narrow"/>
                <w:i/>
                <w:iCs/>
                <w:sz w:val="21"/>
                <w:szCs w:val="21"/>
              </w:rPr>
              <w:t>Protokol o splnení Míľnika</w:t>
            </w:r>
            <w:r w:rsidRPr="00BA355D">
              <w:rPr>
                <w:rFonts w:ascii="Arial Narrow" w:hAnsi="Arial Narrow"/>
                <w:sz w:val="21"/>
                <w:szCs w:val="21"/>
              </w:rPr>
              <w:t xml:space="preserve">. Podpísanie uvedeného protokolu nemá účinok na dokončenie alebo prevzatie Diela alebo Sekcie a ani neznamená, že Dielo bolo riadne a bez vád vykonané. Ak sa Zhotoviteľ dostane do omeškania so splnením povinnosti vykonať príslušnú časť Diela v rozsahu stanovenom pre príslušný Míľnik, je Objednávateľ oprávnený uplatniť zmluvnú pokutu podľa </w:t>
            </w:r>
            <w:r w:rsidR="00773B64" w:rsidRPr="00BA355D">
              <w:rPr>
                <w:rFonts w:ascii="Arial Narrow" w:hAnsi="Arial Narrow"/>
                <w:sz w:val="21"/>
                <w:szCs w:val="21"/>
              </w:rPr>
              <w:t>podčlánku</w:t>
            </w:r>
            <w:r w:rsidRPr="00BA355D">
              <w:rPr>
                <w:rFonts w:ascii="Arial Narrow" w:hAnsi="Arial Narrow"/>
                <w:sz w:val="21"/>
                <w:szCs w:val="21"/>
              </w:rPr>
              <w:t xml:space="preserve"> 8.7 </w:t>
            </w:r>
            <w:r w:rsidRPr="00BA355D">
              <w:rPr>
                <w:rFonts w:ascii="Arial Narrow" w:hAnsi="Arial Narrow"/>
                <w:i/>
                <w:iCs/>
                <w:sz w:val="21"/>
                <w:szCs w:val="21"/>
              </w:rPr>
              <w:t>Zmluvná pokuta za omeškanie Zhotoviteľa s plnením termínu Lehoty výstavby, s termínom splnenia Míľnika a s plnením Fakturačného harmonogramu</w:t>
            </w:r>
            <w:r w:rsidRPr="00BA355D">
              <w:rPr>
                <w:rFonts w:ascii="Arial Narrow" w:hAnsi="Arial Narrow"/>
                <w:sz w:val="21"/>
                <w:szCs w:val="21"/>
              </w:rPr>
              <w:t>.</w:t>
            </w:r>
          </w:p>
        </w:tc>
      </w:tr>
      <w:tr w:rsidR="00BA355D" w:rsidRPr="00BA355D" w14:paraId="5FF34EB4" w14:textId="77777777">
        <w:trPr>
          <w:trHeight w:val="1106"/>
        </w:trPr>
        <w:tc>
          <w:tcPr>
            <w:tcW w:w="1870" w:type="dxa"/>
          </w:tcPr>
          <w:p w14:paraId="5E6E5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4.29</w:t>
            </w:r>
          </w:p>
          <w:p w14:paraId="4A27F8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Povinnosť Zhotoviteľa zaplatiť Objednávateľovi zmluvnú pokutu</w:t>
            </w:r>
          </w:p>
        </w:tc>
        <w:tc>
          <w:tcPr>
            <w:tcW w:w="7670" w:type="dxa"/>
          </w:tcPr>
          <w:p w14:paraId="7A8286D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Povinnosť Zhotoviteľa zaplatiť Objednávateľovi zmluvnú pokutu, ktorý znie:</w:t>
            </w:r>
          </w:p>
          <w:p w14:paraId="7C7C5A38" w14:textId="546FE70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má voči Zhotoviteľovi právo na zaplatenie zmluvnej pokuty vo výške stanovenej v Zmluve</w:t>
            </w:r>
            <w:r w:rsidR="00773B64" w:rsidRPr="00BA355D">
              <w:rPr>
                <w:rFonts w:ascii="Arial Narrow" w:hAnsi="Arial Narrow"/>
                <w:noProof w:val="0"/>
                <w:sz w:val="21"/>
                <w:szCs w:val="21"/>
                <w:lang w:val="sk-SK"/>
              </w:rPr>
              <w:t xml:space="preserve"> alebo</w:t>
            </w:r>
            <w:r w:rsidRPr="00BA355D">
              <w:rPr>
                <w:rFonts w:ascii="Arial Narrow" w:hAnsi="Arial Narrow"/>
                <w:noProof w:val="0"/>
                <w:sz w:val="21"/>
                <w:szCs w:val="21"/>
                <w:lang w:val="sk-SK"/>
              </w:rPr>
              <w:t xml:space="preserve"> v Prílohe k ponuke, ak </w:t>
            </w:r>
          </w:p>
          <w:p w14:paraId="499E0E7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 Zhotoviteľ poruší ustanovenie o strete záujmov a povinnostiach, ktoré sa týkajú Subdodávateľov podľa podčlánku 4.4 </w:t>
            </w:r>
            <w:r w:rsidRPr="00BA355D">
              <w:rPr>
                <w:rFonts w:ascii="Arial Narrow" w:hAnsi="Arial Narrow"/>
                <w:i/>
                <w:iCs/>
                <w:noProof w:val="0"/>
                <w:sz w:val="21"/>
                <w:szCs w:val="21"/>
                <w:lang w:val="sk-SK"/>
              </w:rPr>
              <w:t>Subdodávatelia</w:t>
            </w:r>
            <w:r w:rsidRPr="00BA355D">
              <w:rPr>
                <w:rFonts w:ascii="Arial Narrow" w:hAnsi="Arial Narrow"/>
                <w:noProof w:val="0"/>
                <w:sz w:val="21"/>
                <w:szCs w:val="21"/>
                <w:lang w:val="sk-SK"/>
              </w:rPr>
              <w:t>,</w:t>
            </w:r>
          </w:p>
          <w:p w14:paraId="4F9D5893" w14:textId="3D369A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(b) Zhotoviteľ nesplní Míľnik podľa podčlánku 4.28 </w:t>
            </w:r>
            <w:r w:rsidRPr="00BA355D">
              <w:rPr>
                <w:rFonts w:ascii="Arial Narrow" w:hAnsi="Arial Narrow"/>
                <w:i/>
                <w:iCs/>
                <w:noProof w:val="0"/>
                <w:sz w:val="21"/>
                <w:szCs w:val="21"/>
                <w:lang w:val="sk-SK"/>
              </w:rPr>
              <w:t>Plnenie predmetu Míľnika</w:t>
            </w:r>
            <w:r w:rsidRPr="00BA355D">
              <w:rPr>
                <w:rFonts w:ascii="Arial Narrow" w:hAnsi="Arial Narrow"/>
                <w:noProof w:val="0"/>
                <w:sz w:val="21"/>
                <w:szCs w:val="21"/>
                <w:lang w:val="sk-SK"/>
              </w:rPr>
              <w:t>,</w:t>
            </w:r>
          </w:p>
          <w:p w14:paraId="625BD079" w14:textId="37D7508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(c) Zhotoviteľ nedodrží lehoty (a iné časové určenia) stanovené mu rozhodnutím príslušného verejnoprávneho orgánu,</w:t>
            </w:r>
          </w:p>
          <w:p w14:paraId="7759A053" w14:textId="5A38A4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(d) Zhotoviteľ nedodrží Lehotu výstavby podľa článku 8.2 </w:t>
            </w:r>
            <w:r w:rsidRPr="00BA355D">
              <w:rPr>
                <w:rFonts w:ascii="Arial Narrow" w:hAnsi="Arial Narrow"/>
                <w:i/>
                <w:iCs/>
                <w:noProof w:val="0"/>
                <w:sz w:val="21"/>
                <w:szCs w:val="21"/>
                <w:lang w:val="sk-SK"/>
              </w:rPr>
              <w:t>Lehota výstavby</w:t>
            </w:r>
            <w:r w:rsidRPr="00BA355D">
              <w:rPr>
                <w:rFonts w:ascii="Arial Narrow" w:hAnsi="Arial Narrow"/>
                <w:noProof w:val="0"/>
                <w:sz w:val="21"/>
                <w:szCs w:val="21"/>
                <w:lang w:val="sk-SK"/>
              </w:rPr>
              <w:t>,</w:t>
            </w:r>
          </w:p>
          <w:p w14:paraId="44687F59" w14:textId="4A07019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(e) Zhotoviteľ neodstráni vadu alebo akékoľvek porušenie Zmluvy do dátumu oznámeného Objednávateľom podľa podčlánku 11.4 </w:t>
            </w:r>
            <w:r w:rsidRPr="00BA355D">
              <w:rPr>
                <w:rFonts w:ascii="Arial Narrow" w:hAnsi="Arial Narrow"/>
                <w:i/>
                <w:iCs/>
                <w:noProof w:val="0"/>
                <w:sz w:val="21"/>
                <w:szCs w:val="21"/>
                <w:lang w:val="sk-SK"/>
              </w:rPr>
              <w:t>Neodstránenie vád</w:t>
            </w:r>
            <w:r w:rsidRPr="00BA355D">
              <w:rPr>
                <w:rFonts w:ascii="Arial Narrow" w:hAnsi="Arial Narrow"/>
                <w:noProof w:val="0"/>
                <w:sz w:val="21"/>
                <w:szCs w:val="21"/>
                <w:lang w:val="sk-SK"/>
              </w:rPr>
              <w:t>,</w:t>
            </w:r>
          </w:p>
          <w:p w14:paraId="77EA4216" w14:textId="09D3F9D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 Zhotoviteľ poruší povinnosť stanovenú v </w:t>
            </w:r>
            <w:proofErr w:type="spellStart"/>
            <w:r w:rsidRPr="00BA355D">
              <w:rPr>
                <w:rFonts w:ascii="Arial Narrow" w:hAnsi="Arial Narrow"/>
                <w:noProof w:val="0"/>
                <w:sz w:val="21"/>
                <w:szCs w:val="21"/>
                <w:lang w:val="sk-SK"/>
              </w:rPr>
              <w:t>pododstavci</w:t>
            </w:r>
            <w:proofErr w:type="spellEnd"/>
            <w:r w:rsidRPr="00BA355D">
              <w:rPr>
                <w:rFonts w:ascii="Arial Narrow" w:hAnsi="Arial Narrow"/>
                <w:noProof w:val="0"/>
                <w:sz w:val="21"/>
                <w:szCs w:val="21"/>
                <w:lang w:val="sk-SK"/>
              </w:rPr>
              <w:t xml:space="preserve"> a) podčlánku 1.15 voči riadiacemu orgánu a orgánom kontroly/auditu</w:t>
            </w:r>
            <w:r w:rsidRPr="00BA355D">
              <w:rPr>
                <w:rFonts w:ascii="Arial Narrow" w:hAnsi="Arial Narrow"/>
                <w:i/>
                <w:iCs/>
                <w:noProof w:val="0"/>
                <w:sz w:val="21"/>
                <w:szCs w:val="21"/>
                <w:lang w:val="sk-SK"/>
              </w:rPr>
              <w:t>,</w:t>
            </w:r>
          </w:p>
          <w:p w14:paraId="70F62E24" w14:textId="2424384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 Zhotoviteľ nedodrží pokyn Stavebného dozoru k prerušeniu postupu prác podľa podčlánku 8.8 (Prerušenie prác),</w:t>
            </w:r>
          </w:p>
          <w:p w14:paraId="2F550780" w14:textId="1C8F8B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 Zhotoviteľ poruší inú povinnosť stanovenú v tejto Zmluve alebo v jej Prílohe, ak v danom ustanovení bola výslovne stanovená zmluvná pokuta, ako následok porušenia záväzku Zhotoviteľa.</w:t>
            </w:r>
          </w:p>
          <w:p w14:paraId="6C0D8D0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plniť povinnosť, ktorej splnenie bolo zabezpečené zmluvnou pokutou aj po jej zaplatení.</w:t>
            </w:r>
          </w:p>
          <w:p w14:paraId="5EE8CD24" w14:textId="710913C0" w:rsidR="00A50A8B" w:rsidRPr="00BA355D" w:rsidRDefault="008D6950">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Ak v konkrétnom prípade podľa tejto Zmluvy nie je stanovené inak, </w:t>
            </w:r>
            <w:r w:rsidR="00A50A8B" w:rsidRPr="00BA355D">
              <w:rPr>
                <w:rFonts w:ascii="Arial Narrow" w:hAnsi="Arial Narrow"/>
                <w:noProof w:val="0"/>
                <w:sz w:val="21"/>
                <w:szCs w:val="21"/>
                <w:lang w:val="sk-SK"/>
              </w:rPr>
              <w:t>Objednávateľ je oprávnený domáhať sa náhrady škody spôsobenej porušením povinnosti Zhotoviteľa, na ktorú sa vzťahuje zmluvná pokuta</w:t>
            </w:r>
            <w:r w:rsidRPr="00BA355D">
              <w:rPr>
                <w:rFonts w:ascii="Arial Narrow" w:hAnsi="Arial Narrow"/>
                <w:noProof w:val="0"/>
                <w:sz w:val="21"/>
                <w:szCs w:val="21"/>
                <w:lang w:val="sk-SK"/>
              </w:rPr>
              <w:t>,</w:t>
            </w:r>
            <w:r w:rsidR="00A50A8B" w:rsidRPr="00BA355D">
              <w:rPr>
                <w:rFonts w:ascii="Arial Narrow" w:hAnsi="Arial Narrow"/>
                <w:noProof w:val="0"/>
                <w:sz w:val="21"/>
                <w:szCs w:val="21"/>
                <w:lang w:val="sk-SK"/>
              </w:rPr>
              <w:t xml:space="preserve"> v časti presahujúcej zmluvnú pokutu.</w:t>
            </w:r>
          </w:p>
          <w:p w14:paraId="2412B885" w14:textId="2734DC54" w:rsidR="00A50A8B" w:rsidRPr="00BA355D" w:rsidRDefault="00BB36B2">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Pri uplatňovaní </w:t>
            </w:r>
            <w:r w:rsidR="002D0521" w:rsidRPr="00BA355D">
              <w:rPr>
                <w:rFonts w:ascii="Arial Narrow" w:hAnsi="Arial Narrow"/>
                <w:noProof w:val="0"/>
                <w:sz w:val="21"/>
                <w:szCs w:val="21"/>
                <w:lang w:val="sk-SK"/>
              </w:rPr>
              <w:t>zmluvných</w:t>
            </w:r>
            <w:r w:rsidRPr="00BA355D">
              <w:rPr>
                <w:rFonts w:ascii="Arial Narrow" w:hAnsi="Arial Narrow"/>
                <w:noProof w:val="0"/>
                <w:sz w:val="21"/>
                <w:szCs w:val="21"/>
                <w:lang w:val="sk-SK"/>
              </w:rPr>
              <w:t xml:space="preserve"> pokút sa bude postupovať podľa </w:t>
            </w:r>
            <w:r w:rsidR="00A50A8B" w:rsidRPr="00BA355D">
              <w:rPr>
                <w:rFonts w:ascii="Arial Narrow" w:hAnsi="Arial Narrow"/>
                <w:noProof w:val="0"/>
                <w:sz w:val="21"/>
                <w:szCs w:val="21"/>
                <w:lang w:val="sk-SK"/>
              </w:rPr>
              <w:t>podčlánku 2.5</w:t>
            </w:r>
            <w:r w:rsidR="00D050FD" w:rsidRPr="00BA355D">
              <w:rPr>
                <w:rFonts w:ascii="Arial Narrow" w:hAnsi="Arial Narrow"/>
                <w:noProof w:val="0"/>
                <w:sz w:val="21"/>
                <w:szCs w:val="21"/>
                <w:lang w:val="sk-SK"/>
              </w:rPr>
              <w:t xml:space="preserve">, </w:t>
            </w:r>
            <w:r w:rsidR="00543B7D" w:rsidRPr="00BA355D">
              <w:rPr>
                <w:rFonts w:ascii="Arial Narrow" w:hAnsi="Arial Narrow"/>
                <w:noProof w:val="0"/>
                <w:sz w:val="21"/>
                <w:szCs w:val="21"/>
                <w:lang w:val="sk-SK"/>
              </w:rPr>
              <w:t>ak v Zmluve nie je stanovené inak</w:t>
            </w:r>
            <w:r w:rsidR="00A50A8B" w:rsidRPr="00BA355D">
              <w:rPr>
                <w:rFonts w:ascii="Arial Narrow" w:hAnsi="Arial Narrow"/>
                <w:noProof w:val="0"/>
                <w:sz w:val="21"/>
                <w:szCs w:val="21"/>
                <w:lang w:val="sk-SK"/>
              </w:rPr>
              <w:t>.</w:t>
            </w:r>
          </w:p>
          <w:p w14:paraId="7D3D830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Stavebný dozor je oprávnený primerane znížiť výšku zmluvnej pokuty za omeškanie, ak skutočná škoda Objednávateľa (vrátane nákladov na akcelerácie Zhotoviteľa a iných dodávateľov, prípadne náklady na predĺženie lehoty výstavby iných dodávateľov a škody iných dodávateľov) spôsobená omeškaním Zhotoviteľa so splnením Míľnika bude nižšia ako zmluvná pokuta stanovená podľa podčlánku 8.7 (Príloha k ponuke), pričom Stavebný dozor môže znížiť pokutu až na výšku skutočnej škody a preukázateľne vynaložených nákladov Objednávateľa, ktoré mu vznikli (vrátane škody spôsobenej inému dodávateľovi omeškaním Zhotoviteľa). Výška škody sa určí spôsobom podľa podčlánku 3.5 na žiadosť Zhotoviteľa uplatnenú podľa podčlánku 20.1.</w:t>
            </w:r>
          </w:p>
          <w:p w14:paraId="3BD7C28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Ak dopadnú na jedno skutkovo vymedzené porušenie povinnosti Zhotoviteľa dve a viac ustanovení o zmluvnej pokute, uplatní sa na takéto porušenie povinnosti iba jedna zmluvná pokuta, a to tá, ktorá je v najvyššej čiastke.</w:t>
            </w:r>
          </w:p>
          <w:p w14:paraId="4B859D60" w14:textId="2E592356" w:rsidR="00A50A8B" w:rsidRPr="00BA355D" w:rsidRDefault="00A50A8B" w:rsidP="00BB3F39">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Strany sa dohodli, že maximálna celková výška zmluvných pokút uhradených Zhotoviteľom za porušenie Zmluvy nepresiahne čiastku uvedenú v Prílohe k ponuke. Zmluvné pokuty pre omeškanie Zhotoviteľa s plnením podľa tejto Zmluvy sú osobitne upravené aj v podčlánku 8.7., pričom tento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má vo vzťahu k podčlánku 8.7 subsidiárnu povahu. </w:t>
            </w:r>
          </w:p>
        </w:tc>
      </w:tr>
      <w:tr w:rsidR="00BA355D" w:rsidRPr="00BA355D" w14:paraId="710699A6" w14:textId="77777777">
        <w:tc>
          <w:tcPr>
            <w:tcW w:w="1870" w:type="dxa"/>
          </w:tcPr>
          <w:p w14:paraId="2CC1CE62"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5. Projektovanie</w:t>
            </w:r>
          </w:p>
        </w:tc>
        <w:tc>
          <w:tcPr>
            <w:tcW w:w="7670" w:type="dxa"/>
          </w:tcPr>
          <w:p w14:paraId="22174033"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385150A2" w14:textId="77777777">
        <w:tc>
          <w:tcPr>
            <w:tcW w:w="1870" w:type="dxa"/>
          </w:tcPr>
          <w:p w14:paraId="25416D3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5.1 </w:t>
            </w:r>
          </w:p>
          <w:p w14:paraId="5A06BC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súvisiace s projektovaním</w:t>
            </w:r>
          </w:p>
        </w:tc>
        <w:tc>
          <w:tcPr>
            <w:tcW w:w="7670" w:type="dxa"/>
          </w:tcPr>
          <w:p w14:paraId="4F70E01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prvej vete druhého odseku podčlánku 5.1 sa slovné spojenie „ručí za to“ nahrádza výrazom „zodpovedá“.</w:t>
            </w:r>
          </w:p>
        </w:tc>
      </w:tr>
      <w:tr w:rsidR="00BA355D" w:rsidRPr="00BA355D" w14:paraId="2C2676E6" w14:textId="77777777">
        <w:tc>
          <w:tcPr>
            <w:tcW w:w="1870" w:type="dxa"/>
          </w:tcPr>
          <w:p w14:paraId="228F29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5.2 </w:t>
            </w:r>
          </w:p>
          <w:p w14:paraId="694633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Dokumentácia Zhotoviteľa</w:t>
            </w:r>
          </w:p>
        </w:tc>
        <w:tc>
          <w:tcPr>
            <w:tcW w:w="7670" w:type="dxa"/>
          </w:tcPr>
          <w:p w14:paraId="453BD0C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Text podčlánku 5.2 Dokumentácia Zhotoviteľa sa v celom rozsahu zrušuje a nahrádza textom s nasledovným znením:</w:t>
            </w:r>
          </w:p>
          <w:p w14:paraId="22C5F49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 xml:space="preserve">Dokumentácia Zhotoviteľa bude pozostávať z technickej dokumentácie špecifikovanej v Požiadavkách Objednávateľa, dokumentov potrebných na splnenie všetkých úradných schválení a dokumentov opísaných v </w:t>
            </w:r>
            <w:proofErr w:type="spellStart"/>
            <w:r w:rsidRPr="00BA355D">
              <w:rPr>
                <w:rFonts w:ascii="Arial Narrow" w:hAnsi="Arial Narrow"/>
                <w:noProof w:val="0"/>
                <w:sz w:val="21"/>
                <w:szCs w:val="21"/>
                <w:lang w:val="sk-SK"/>
              </w:rPr>
              <w:t>podčlánkoch</w:t>
            </w:r>
            <w:proofErr w:type="spellEnd"/>
            <w:r w:rsidRPr="00BA355D">
              <w:rPr>
                <w:rFonts w:ascii="Arial Narrow" w:hAnsi="Arial Narrow"/>
                <w:noProof w:val="0"/>
                <w:sz w:val="21"/>
                <w:szCs w:val="21"/>
                <w:lang w:val="sk-SK"/>
              </w:rPr>
              <w:t xml:space="preserve"> 5.6 (Záznamy skutočného vyhotovenia) a 5.7 (Príručky pre prevádzku a údržbu), dokumentácie potrebnej k technicko-bezpečnostnej skúške (prípadne skúšobnej prevádzke) a prevádzke v rámci predčasného užívania (Diela/častí Diela) podľa podčlánku 10.2 (Prevzatie diela do Odbornej obsluhy). Pokiaľ nie je uvedené inak v Požiadavkách Objednávateľa, Dokumentácia Zhotoviteľa bude vyhotovená v jazyku pre komunikáciu uvedenom v podčlánku 1.4 (Právne predpisy a jazyk).</w:t>
            </w:r>
          </w:p>
          <w:p w14:paraId="1F45B7A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pripraviť Dokumentáciu Zhotoviteľa a musí tiež pripraviť ďalšie dokumenty, ktoré nie sú výslovne uvedené v tejto Zmluve a zároveň sú nevyhnutné na dosiahnutie cieľa tejto Zmluvy – viď Zväzok 3 Časť 1 Súťažných podkladov. 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50A23C6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pripraví všetku Dokumentáciu Zhotoviteľa, a tiež pripraví akékoľvek iné dokumenty potrebné pre inštruovanie Personálu Zhotoviteľa. Personál Objednávateľa má právo kontrolovať prípravu všetkých týchto dokumentov bez ohľadu na to, kde sú vypracovávané.</w:t>
            </w:r>
          </w:p>
          <w:p w14:paraId="7AF34B7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Požiadavky Objednávateľa popisujú, ktorá Dokumentácia Zhotoviteľa sa má predložiť Stavebnému dozoru na schválenie, táto Dokumentácia Zhotoviteľa sa podľa toho predloží spolu s oznámením, ako je popísané nižšie. V nasledujúcich ustanoveniach tohto podčlánku (i) „doba na schválenie" znamená dobu požadovanú Stavebným dozorom pre schválenie a (ii) „Dokumentácia Zhotoviteľa" nezahŕňa žiadne dokumenty, ktoré nie sú špecifikované ako vyžadované na predloženie za účelom schválenia.</w:t>
            </w:r>
          </w:p>
          <w:p w14:paraId="62A352E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Pokiaľ nie je v Požiadavkách Objednávateľa uvedené inak, každá doba na preskúmanie nepresiahne 14 dní, počítané od dátumu, kedy Stavebný dozor obdrží Dokument Zhotoviteľa a oznámenie Zhotoviteľa. Ak Dokumentácia Zhotoviteľa podlieha súhlasu alebo schváleniu dozorných orgánov, autorského dozoru, Zhotoviteľ je povinný zvážiť trvanie doby na posúdenie dozornými orgánmi/autorským dozorom na dobu na schválenie.</w:t>
            </w:r>
          </w:p>
          <w:p w14:paraId="2EB10C37"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plne zodpovedný́ za projektovanie a vhodnos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 V pr</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 xml:space="preserve">pade, </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e sa v Zmluve nach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dza projektov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 xml:space="preserve">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cia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visiaca s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m Dielom alebo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o mno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stv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ch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visiacich s v</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konom pr</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 na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asnom Diele, tak</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to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ciu a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je treba 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pa</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iba ako informat</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vne, nazna</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uj</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ce mo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realiz</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Trval</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w:t>
            </w:r>
          </w:p>
          <w:p w14:paraId="592E63B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Akákoľvek dokumentácia Dočasného Diela bude predložená Stavebnému dozoru na schválenie a dokumentácia, na ktorú bude potrebné povolenie bude predložená aj príslušným úradom na schválenie. Projektová dokumentácia Trvalého Diela, ktorá vyžaduje dopracovanie, doplnenie alebo úpravy na úrovni dokumentácie DRS alebo VTD bude taktiež Zhotoviteľom predložená na schválenie súladu so Zmluvou Stavebnému dozoru. Zhotoviteľ zostáva plne zodpovedný za akékoľvek takéto doplnenia alebo úpravy projektovej dokumentácie.</w:t>
            </w:r>
          </w:p>
          <w:p w14:paraId="63B40CC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tomto oznámení bude uvedené, že Dokument Zhotoviteľa sa považuje za pripravený na schválenie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ako aj pre použitie. V tomto oznámení sa tiež uvedie, že Dokument Zhotoviteľa spĺňa požiadavky Zmluvy alebo rozsah, v ktorom nespĺňa požiadavky Zmluvy.</w:t>
            </w:r>
          </w:p>
          <w:p w14:paraId="0D5A984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Stavebný dozor môže, v rámci doby na schválenie, vydať oznámenie Zhotoviteľovi, že Dokument Zhotoviteľa nespĺňa (v uvedenom rozsahu) požiadavky Zmluvy. Ak Dokument Zhotoviteľa takto nespĺňa požiadavky Zmluvy, bude na náklady Zhotoviteľa opravený, znova predložený a znova schválený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w:t>
            </w:r>
          </w:p>
          <w:p w14:paraId="6790331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Pre každú časť Diela a s výnimkou rozsahu, v ktorom predchádzajúce schválenie Stavebného dozoru bolo obdržané:</w:t>
            </w:r>
          </w:p>
          <w:p w14:paraId="22057AD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 xml:space="preserve">v prípade Dokumentu Zhotoviteľa, ktorý (ako je stanovené) bol predložený Stavebnému dozoru na schválenie: </w:t>
            </w:r>
          </w:p>
          <w:p w14:paraId="4745358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w:t>
            </w:r>
            <w:r w:rsidRPr="00BA355D">
              <w:rPr>
                <w:rFonts w:ascii="Arial Narrow" w:hAnsi="Arial Narrow"/>
                <w:noProof w:val="0"/>
                <w:sz w:val="21"/>
                <w:szCs w:val="21"/>
                <w:lang w:val="sk-SK"/>
              </w:rPr>
              <w:tab/>
              <w:t>Stavebný dozor vydá oznámenie Zhotoviteľovi, že Dokument Zhotoviteľa je schválený s alebo bez pripomienok alebo, že nespĺňa (v stanovenom rozsahu) požiadavky Zmluvy;</w:t>
            </w:r>
          </w:p>
          <w:p w14:paraId="4523968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w:t>
            </w:r>
            <w:r w:rsidRPr="00BA355D">
              <w:rPr>
                <w:rFonts w:ascii="Arial Narrow" w:hAnsi="Arial Narrow"/>
                <w:noProof w:val="0"/>
                <w:sz w:val="21"/>
                <w:szCs w:val="21"/>
                <w:lang w:val="sk-SK"/>
              </w:rPr>
              <w:tab/>
              <w:t xml:space="preserve">realizácia takej časti Diela nebude zahájená skôr ako Stavebný dozor schváli Dokumentáciu Zhotoviteľa; a </w:t>
            </w:r>
          </w:p>
          <w:p w14:paraId="0153412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iii)</w:t>
            </w:r>
            <w:r w:rsidRPr="00BA355D">
              <w:rPr>
                <w:rFonts w:ascii="Arial Narrow" w:hAnsi="Arial Narrow"/>
                <w:noProof w:val="0"/>
                <w:sz w:val="21"/>
                <w:szCs w:val="21"/>
                <w:lang w:val="sk-SK"/>
              </w:rPr>
              <w:tab/>
              <w:t xml:space="preserve">sa má za to, že Stavebný dozor schválil Dokument Zhotoviteľa po uplynutí doby na schválenie celej Dokumentácie Zhotoviteľa, ktorá sa týka projektovania a realizácie takejto časti, pokiaľ Stavebný dozor predtým nevydal iné oznámenie v súlade s </w:t>
            </w:r>
            <w:proofErr w:type="spellStart"/>
            <w:r w:rsidRPr="00BA355D">
              <w:rPr>
                <w:rFonts w:ascii="Arial Narrow" w:hAnsi="Arial Narrow"/>
                <w:noProof w:val="0"/>
                <w:sz w:val="21"/>
                <w:szCs w:val="21"/>
                <w:lang w:val="sk-SK"/>
              </w:rPr>
              <w:t>pododstavcom</w:t>
            </w:r>
            <w:proofErr w:type="spellEnd"/>
            <w:r w:rsidRPr="00BA355D">
              <w:rPr>
                <w:rFonts w:ascii="Arial Narrow" w:hAnsi="Arial Narrow"/>
                <w:noProof w:val="0"/>
                <w:sz w:val="21"/>
                <w:szCs w:val="21"/>
                <w:lang w:val="sk-SK"/>
              </w:rPr>
              <w:t xml:space="preserve"> i);</w:t>
            </w:r>
          </w:p>
          <w:p w14:paraId="71F7CCF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realizácia takejto časti Diela bude v súlade s touto schválenou Dokumentáciou Zhotoviteľa; a</w:t>
            </w:r>
          </w:p>
          <w:p w14:paraId="4A7ED801"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ak si Zhotoviteľ želá pozmeniť ktorýkoľvek návrh alebo dokument, ktorý už bol predtým predložený na schválenie Zhotoviteľ vydá okamžite oznámenie Stavebnému dozoru s výnimkou obmedzení zmeny Požiadaviek uvedených v Zväzok 3. Následne Zhotoviteľ predloží Stavebnému dozoru upravené dokumenty, v súlade s postupom opísaným vyššie.</w:t>
            </w:r>
          </w:p>
          <w:p w14:paraId="7F316D4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Stavebný dozor vydá pokyn, že sa vyžaduje ďalšia Dokumentácia Zhotoviteľa, Zhotoviteľ ju bez odkladu vypracuje.</w:t>
            </w:r>
          </w:p>
          <w:p w14:paraId="2639877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Akékoľvek takéto schválenie nezbavuje Zhotoviteľa žiadneho záväzku alebo zodpovednosti.</w:t>
            </w:r>
          </w:p>
          <w:p w14:paraId="080DEDAB" w14:textId="4867D1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sz w:val="21"/>
                <w:szCs w:val="21"/>
                <w:lang w:val="sk-SK"/>
              </w:rPr>
              <w:t>DSP (dodaná v Súťažných podkladoch - Zväzok 5 - Projektová dokumentácia DSP) je pre Zhotoviteľa záväzná iba v časti, a to konkrétne vo vzťahu k nemenným parametrom bližšie identifikovaným v čl. 1.5.2 Z</w:t>
            </w:r>
            <w:r w:rsidR="0059218F" w:rsidRPr="00BA355D">
              <w:rPr>
                <w:rFonts w:ascii="Arial Narrow" w:hAnsi="Arial Narrow"/>
                <w:sz w:val="21"/>
                <w:szCs w:val="21"/>
                <w:lang w:val="sk-SK"/>
              </w:rPr>
              <w:t>väzok 3 Časť 1 Súťažných podkladov</w:t>
            </w:r>
            <w:r w:rsidRPr="00BA355D">
              <w:rPr>
                <w:rFonts w:ascii="Arial Narrow" w:hAnsi="Arial Narrow"/>
                <w:sz w:val="21"/>
                <w:szCs w:val="21"/>
                <w:lang w:val="sk-SK"/>
              </w:rPr>
              <w:t xml:space="preserve">. </w:t>
            </w:r>
            <w:r w:rsidRPr="00BA355D">
              <w:rPr>
                <w:rFonts w:ascii="Arial Narrow" w:hAnsi="Arial Narrow"/>
                <w:noProof w:val="0"/>
                <w:sz w:val="21"/>
                <w:szCs w:val="21"/>
                <w:lang w:val="sk-SK"/>
              </w:rPr>
              <w:t xml:space="preserve">Zmeny a úpravy DSP </w:t>
            </w:r>
            <w:r w:rsidRPr="00BA355D">
              <w:rPr>
                <w:rFonts w:ascii="Arial Narrow" w:hAnsi="Arial Narrow"/>
                <w:sz w:val="21"/>
                <w:szCs w:val="21"/>
                <w:lang w:val="sk-SK"/>
              </w:rPr>
              <w:t xml:space="preserve">týkajúce sa nemenných parametrov </w:t>
            </w:r>
            <w:r w:rsidRPr="00BA355D">
              <w:rPr>
                <w:rFonts w:ascii="Arial Narrow" w:hAnsi="Arial Narrow"/>
                <w:noProof w:val="0"/>
                <w:sz w:val="21"/>
                <w:szCs w:val="21"/>
                <w:lang w:val="sk-SK"/>
              </w:rPr>
              <w:t xml:space="preserve">sú možné len na základe pokynu Stavebného dozoru a s písomným súhlasom Objednávateľa, v súlade s článkom 13 (Zmeny a úpravy). </w:t>
            </w:r>
          </w:p>
          <w:p w14:paraId="1963770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17D98948" w14:textId="76CA39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DSP a/alebo následné projektové riešenie Zhotoviteľa bude odlišné od DSP predloženej vo Zväzku 5 Súťažných podkladov</w:t>
            </w:r>
            <w:r w:rsidR="00747105" w:rsidRPr="00BA355D">
              <w:rPr>
                <w:rFonts w:ascii="Arial Narrow" w:hAnsi="Arial Narrow"/>
                <w:noProof w:val="0"/>
                <w:sz w:val="21"/>
                <w:szCs w:val="21"/>
                <w:lang w:val="sk-SK"/>
              </w:rPr>
              <w:t xml:space="preserve"> (</w:t>
            </w:r>
            <w:r w:rsidR="00774E1D" w:rsidRPr="00BA355D">
              <w:rPr>
                <w:rFonts w:ascii="Arial Narrow" w:hAnsi="Arial Narrow"/>
                <w:noProof w:val="0"/>
                <w:sz w:val="21"/>
                <w:szCs w:val="21"/>
                <w:lang w:val="sk-SK"/>
              </w:rPr>
              <w:t>okrem</w:t>
            </w:r>
            <w:r w:rsidR="00747105" w:rsidRPr="00BA355D">
              <w:rPr>
                <w:rFonts w:ascii="Arial Narrow" w:hAnsi="Arial Narrow"/>
                <w:noProof w:val="0"/>
                <w:sz w:val="21"/>
                <w:szCs w:val="21"/>
                <w:lang w:val="sk-SK"/>
              </w:rPr>
              <w:t xml:space="preserve"> zmien </w:t>
            </w:r>
            <w:r w:rsidR="00774E1D" w:rsidRPr="00BA355D">
              <w:rPr>
                <w:rFonts w:ascii="Arial Narrow" w:hAnsi="Arial Narrow"/>
                <w:noProof w:val="0"/>
                <w:sz w:val="21"/>
                <w:szCs w:val="21"/>
                <w:lang w:val="sk-SK"/>
              </w:rPr>
              <w:t>poža</w:t>
            </w:r>
            <w:r w:rsidR="00A25A91" w:rsidRPr="00BA355D">
              <w:rPr>
                <w:rFonts w:ascii="Arial Narrow" w:hAnsi="Arial Narrow"/>
                <w:noProof w:val="0"/>
                <w:sz w:val="21"/>
                <w:szCs w:val="21"/>
                <w:lang w:val="sk-SK"/>
              </w:rPr>
              <w:t xml:space="preserve">dovaných </w:t>
            </w:r>
            <w:r w:rsidR="00747105" w:rsidRPr="00BA355D">
              <w:rPr>
                <w:rFonts w:ascii="Arial Narrow" w:hAnsi="Arial Narrow"/>
                <w:noProof w:val="0"/>
                <w:sz w:val="21"/>
                <w:szCs w:val="21"/>
                <w:lang w:val="sk-SK"/>
              </w:rPr>
              <w:t>v zmysle Zväzku 3, Časť 4 Súťažných podkladov)</w:t>
            </w:r>
            <w:r w:rsidRPr="00BA355D">
              <w:rPr>
                <w:rFonts w:ascii="Arial Narrow" w:hAnsi="Arial Narrow"/>
                <w:noProof w:val="0"/>
                <w:sz w:val="21"/>
                <w:szCs w:val="21"/>
                <w:lang w:val="sk-SK"/>
              </w:rPr>
              <w:t>,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4A96EAE4" w:rsidRPr="00BA355D">
              <w:rPr>
                <w:rFonts w:ascii="Arial Narrow" w:hAnsi="Arial Narrow"/>
                <w:noProof w:val="0"/>
                <w:sz w:val="21"/>
                <w:szCs w:val="21"/>
                <w:lang w:val="sk-SK"/>
              </w:rPr>
              <w:t xml:space="preserve"> </w:t>
            </w:r>
          </w:p>
          <w:p w14:paraId="0F7444CF"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Dokumentácia Zhotoviteľa bude odlišná od DSP Objednávateľa predloženej vo Zväzku 5 Súťažných podkladov, a takéto projektové riešenie Zhotoviteľa, nebude odsúhlasené a schválené príslušnými orgánmi a organizáciami, Zhotoviteľovi nevzniká nárok na navýšenie Zmluvnej ceny.</w:t>
            </w:r>
          </w:p>
          <w:p w14:paraId="7A806EC5" w14:textId="471B83A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Ďalšie informácie sú uvedené v Požiadavkách Objednávateľa (Zväzok 3 </w:t>
            </w:r>
            <w:r w:rsidR="003C7CDC" w:rsidRPr="00BA355D">
              <w:rPr>
                <w:rFonts w:ascii="Arial Narrow" w:hAnsi="Arial Narrow"/>
                <w:noProof w:val="0"/>
                <w:sz w:val="21"/>
                <w:szCs w:val="21"/>
                <w:lang w:val="sk-SK"/>
              </w:rPr>
              <w:t>Časť 1</w:t>
            </w:r>
            <w:r w:rsidR="00A51E49" w:rsidRPr="00BA355D">
              <w:rPr>
                <w:rFonts w:ascii="Arial Narrow" w:hAnsi="Arial Narrow"/>
                <w:noProof w:val="0"/>
                <w:sz w:val="21"/>
                <w:szCs w:val="21"/>
                <w:lang w:val="sk-SK"/>
              </w:rPr>
              <w:t xml:space="preserve"> a Zväzok 3 Časť 4</w:t>
            </w:r>
            <w:r w:rsidR="003C7CDC"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 xml:space="preserve">Súťažných </w:t>
            </w:r>
            <w:r w:rsidR="00A51E49" w:rsidRPr="00BA355D">
              <w:rPr>
                <w:rFonts w:ascii="Arial Narrow" w:hAnsi="Arial Narrow"/>
                <w:noProof w:val="0"/>
                <w:sz w:val="21"/>
                <w:szCs w:val="21"/>
                <w:lang w:val="sk-SK"/>
              </w:rPr>
              <w:t>podkladov</w:t>
            </w:r>
            <w:r w:rsidRPr="00BA355D">
              <w:rPr>
                <w:rFonts w:ascii="Arial Narrow" w:hAnsi="Arial Narrow"/>
                <w:noProof w:val="0"/>
                <w:sz w:val="21"/>
                <w:szCs w:val="21"/>
                <w:lang w:val="sk-SK"/>
              </w:rPr>
              <w:t>).</w:t>
            </w:r>
          </w:p>
        </w:tc>
      </w:tr>
      <w:tr w:rsidR="00BA355D" w:rsidRPr="00BA355D" w14:paraId="5011E834" w14:textId="77777777">
        <w:tc>
          <w:tcPr>
            <w:tcW w:w="1870" w:type="dxa"/>
          </w:tcPr>
          <w:p w14:paraId="5AAC2E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5.4</w:t>
            </w:r>
          </w:p>
          <w:p w14:paraId="1A8C08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Technické normy a predpisy</w:t>
            </w:r>
          </w:p>
        </w:tc>
        <w:tc>
          <w:tcPr>
            <w:tcW w:w="7670" w:type="dxa"/>
          </w:tcPr>
          <w:p w14:paraId="092B05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Za druhý odsek podčlánku 5.4 sa vkladá nasledujúci text:</w:t>
            </w:r>
          </w:p>
          <w:p w14:paraId="526D8E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Národné a medzinárodné normy, ktoré sa líšia od noriem danej krajiny a ktoré zaistia v podstate rovnocenné alebo prísnejšie požiadavky, budú akceptovateľné po schválení Objednávateľom. </w:t>
            </w:r>
          </w:p>
        </w:tc>
      </w:tr>
      <w:tr w:rsidR="00BA355D" w:rsidRPr="00BA355D" w14:paraId="238E0D44" w14:textId="77777777">
        <w:tc>
          <w:tcPr>
            <w:tcW w:w="1870" w:type="dxa"/>
          </w:tcPr>
          <w:p w14:paraId="5A05EA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5.6</w:t>
            </w:r>
          </w:p>
          <w:p w14:paraId="2FF8B7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skutočného vyhotovenia</w:t>
            </w:r>
          </w:p>
        </w:tc>
        <w:tc>
          <w:tcPr>
            <w:tcW w:w="7670" w:type="dxa"/>
          </w:tcPr>
          <w:p w14:paraId="73B2D44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Názov podčlánku 5.6 Dokumentácia skutočného vyhotovenia sa zrušuje a nahrádza sa názvom Záznamy skutočného vyhotovenia. Tento zmenený názov podčlánku 5.6 sa používa v celom texte týchto Osobitných podmienok.</w:t>
            </w:r>
          </w:p>
          <w:p w14:paraId="2E879C9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poslednom odseku podčlánku 5.6 sa zrušuje slovné spojenie „druhy kópií“ a nahrádza sa textom „druhmi elektronických a papierových kópií vo formáte akceptovateľnom pre Stavebný dozor“. </w:t>
            </w:r>
          </w:p>
        </w:tc>
      </w:tr>
      <w:tr w:rsidR="00BA355D" w:rsidRPr="00BA355D" w14:paraId="3741537D" w14:textId="77777777">
        <w:tc>
          <w:tcPr>
            <w:tcW w:w="1870" w:type="dxa"/>
          </w:tcPr>
          <w:p w14:paraId="1B9FB21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6. Personál a pracovné sily</w:t>
            </w:r>
          </w:p>
        </w:tc>
        <w:tc>
          <w:tcPr>
            <w:tcW w:w="7670" w:type="dxa"/>
          </w:tcPr>
          <w:p w14:paraId="587FBB4D" w14:textId="77777777" w:rsidR="00A50A8B" w:rsidRPr="00BA355D" w:rsidRDefault="00A50A8B">
            <w:pPr>
              <w:spacing w:before="120" w:after="120" w:line="276" w:lineRule="auto"/>
              <w:ind w:right="141"/>
              <w:jc w:val="right"/>
              <w:rPr>
                <w:rFonts w:ascii="Arial Narrow" w:hAnsi="Arial Narrow"/>
                <w:sz w:val="21"/>
                <w:szCs w:val="21"/>
              </w:rPr>
            </w:pPr>
          </w:p>
        </w:tc>
      </w:tr>
      <w:tr w:rsidR="00BA355D" w:rsidRPr="00BA355D" w14:paraId="3E47DFF3" w14:textId="77777777">
        <w:tc>
          <w:tcPr>
            <w:tcW w:w="1870" w:type="dxa"/>
          </w:tcPr>
          <w:p w14:paraId="602CA6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w:t>
            </w:r>
          </w:p>
          <w:p w14:paraId="2BEBDB3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sz w:val="21"/>
                <w:szCs w:val="21"/>
              </w:rPr>
              <w:t>Zamestnanie personálu pracovných síl</w:t>
            </w:r>
          </w:p>
        </w:tc>
        <w:tc>
          <w:tcPr>
            <w:tcW w:w="7670" w:type="dxa"/>
          </w:tcPr>
          <w:p w14:paraId="12452B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6.1 sa vkladá nasledovný text:</w:t>
            </w:r>
          </w:p>
          <w:p w14:paraId="02A22C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V prípade porušenia tejto povinnosti je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w:t>
            </w:r>
          </w:p>
          <w:p w14:paraId="229EB9B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mu v tejto súvislosti vznikne. Opakované porušenie povinností Zhotoviteľa podľa tohto podčlánku je podstatným porušením zmluvy.</w:t>
            </w:r>
          </w:p>
        </w:tc>
      </w:tr>
      <w:tr w:rsidR="00BA355D" w:rsidRPr="00BA355D" w14:paraId="431BDED6" w14:textId="77777777">
        <w:tc>
          <w:tcPr>
            <w:tcW w:w="1870" w:type="dxa"/>
          </w:tcPr>
          <w:p w14:paraId="666753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6.4.</w:t>
            </w:r>
          </w:p>
          <w:p w14:paraId="2505E5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Pracovno-právne predpisy</w:t>
            </w:r>
          </w:p>
        </w:tc>
        <w:tc>
          <w:tcPr>
            <w:tcW w:w="7670" w:type="dxa"/>
          </w:tcPr>
          <w:p w14:paraId="6E4A70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6.4 sa vkladá nasledujúci text:</w:t>
            </w:r>
          </w:p>
          <w:p w14:paraId="38DC01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B309D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tc>
      </w:tr>
      <w:tr w:rsidR="00BA355D" w:rsidRPr="00BA355D" w14:paraId="6DED5DFD" w14:textId="77777777">
        <w:tc>
          <w:tcPr>
            <w:tcW w:w="1870" w:type="dxa"/>
          </w:tcPr>
          <w:p w14:paraId="1F409E2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6.5</w:t>
            </w:r>
          </w:p>
          <w:p w14:paraId="0D00BD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Pracovná doba</w:t>
            </w:r>
          </w:p>
        </w:tc>
        <w:tc>
          <w:tcPr>
            <w:tcW w:w="7670" w:type="dxa"/>
          </w:tcPr>
          <w:p w14:paraId="7062597E"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6.5 sa dopĺňa o nasledujúci text:</w:t>
            </w:r>
          </w:p>
          <w:p w14:paraId="08101D94" w14:textId="6DAFF3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Pracovná doba nie je obmedzená, avšak vyžaduje sa</w:t>
            </w:r>
            <w:ins w:id="73" w:author="Gereková Michaela, JUDr." w:date="2025-08-14T09:08:00Z" w16du:dateUtc="2025-08-14T07:08:00Z">
              <w:r w:rsidR="008762BD">
                <w:rPr>
                  <w:rFonts w:ascii="Arial Narrow" w:hAnsi="Arial Narrow"/>
                  <w:sz w:val="21"/>
                  <w:szCs w:val="21"/>
                </w:rPr>
                <w:t>,</w:t>
              </w:r>
            </w:ins>
            <w:r w:rsidRPr="00BA355D">
              <w:rPr>
                <w:rFonts w:ascii="Arial Narrow" w:hAnsi="Arial Narrow"/>
                <w:sz w:val="21"/>
                <w:szCs w:val="21"/>
              </w:rPr>
              <w:t xml:space="preserve"> aby Zhotoviteľ zohľadnil skutočnosť, že Stavenisko sa nachádza v jednotlivých mestských rezidenčných častiach. Zhotoviteľ je vždy povinný plánovať a vykonávať práce takým spôsobom, aby v čo najmenšej miere ovplyvňovali a obmedzovali bežný život obyvateľov s tým, že hlučné práce bude vykonávať v pracovných dňoch počas dennej doby. Práce nespôsobujúce hluk alebo práce, ktoré neobmedzujú bežný́ </w:t>
            </w:r>
            <w:r w:rsidRPr="00BA355D">
              <w:rPr>
                <w:rFonts w:ascii="Arial Narrow" w:hAnsi="Arial Narrow" w:cs="Arial Narrow"/>
                <w:sz w:val="21"/>
                <w:szCs w:val="21"/>
              </w:rPr>
              <w:t>ž</w:t>
            </w:r>
            <w:r w:rsidRPr="00BA355D">
              <w:rPr>
                <w:rFonts w:ascii="Arial Narrow" w:hAnsi="Arial Narrow"/>
                <w:sz w:val="21"/>
                <w:szCs w:val="21"/>
              </w:rPr>
              <w:t>ivot obyvate</w:t>
            </w:r>
            <w:r w:rsidRPr="00BA355D">
              <w:rPr>
                <w:rFonts w:ascii="Arial Narrow" w:hAnsi="Arial Narrow" w:cs="Arial Narrow"/>
                <w:sz w:val="21"/>
                <w:szCs w:val="21"/>
              </w:rPr>
              <w:t>ľ</w:t>
            </w:r>
            <w:r w:rsidRPr="00BA355D">
              <w:rPr>
                <w:rFonts w:ascii="Arial Narrow" w:hAnsi="Arial Narrow"/>
                <w:sz w:val="21"/>
                <w:szCs w:val="21"/>
              </w:rPr>
              <w:t>ov m</w:t>
            </w:r>
            <w:r w:rsidRPr="00BA355D">
              <w:rPr>
                <w:rFonts w:ascii="Arial Narrow" w:hAnsi="Arial Narrow" w:cs="Arial Narrow"/>
                <w:sz w:val="21"/>
                <w:szCs w:val="21"/>
              </w:rPr>
              <w:t>ôž</w:t>
            </w:r>
            <w:r w:rsidRPr="00BA355D">
              <w:rPr>
                <w:rFonts w:ascii="Arial Narrow" w:hAnsi="Arial Narrow"/>
                <w:sz w:val="21"/>
                <w:szCs w:val="21"/>
              </w:rPr>
              <w:t>u by</w:t>
            </w:r>
            <w:r w:rsidRPr="00BA355D">
              <w:rPr>
                <w:rFonts w:ascii="Arial Narrow" w:hAnsi="Arial Narrow" w:cs="Arial Narrow"/>
                <w:sz w:val="21"/>
                <w:szCs w:val="21"/>
              </w:rPr>
              <w:t>ť</w:t>
            </w:r>
            <w:r w:rsidRPr="00BA355D">
              <w:rPr>
                <w:rFonts w:ascii="Arial Narrow" w:hAnsi="Arial Narrow"/>
                <w:sz w:val="21"/>
                <w:szCs w:val="21"/>
              </w:rPr>
              <w:t xml:space="preserve"> Zhotovite</w:t>
            </w:r>
            <w:r w:rsidRPr="00BA355D">
              <w:rPr>
                <w:rFonts w:ascii="Arial Narrow" w:hAnsi="Arial Narrow" w:cs="Arial Narrow"/>
                <w:sz w:val="21"/>
                <w:szCs w:val="21"/>
              </w:rPr>
              <w:t>ľ</w:t>
            </w:r>
            <w:r w:rsidRPr="00BA355D">
              <w:rPr>
                <w:rFonts w:ascii="Arial Narrow" w:hAnsi="Arial Narrow"/>
                <w:sz w:val="21"/>
                <w:szCs w:val="21"/>
              </w:rPr>
              <w:t>om vykon</w:t>
            </w:r>
            <w:r w:rsidRPr="00BA355D">
              <w:rPr>
                <w:rFonts w:ascii="Arial Narrow" w:hAnsi="Arial Narrow" w:cs="Arial Narrow"/>
                <w:sz w:val="21"/>
                <w:szCs w:val="21"/>
              </w:rPr>
              <w:t>á</w:t>
            </w:r>
            <w:r w:rsidRPr="00BA355D">
              <w:rPr>
                <w:rFonts w:ascii="Arial Narrow" w:hAnsi="Arial Narrow"/>
                <w:sz w:val="21"/>
                <w:szCs w:val="21"/>
              </w:rPr>
              <w:t>van</w:t>
            </w:r>
            <w:r w:rsidRPr="00BA355D">
              <w:rPr>
                <w:rFonts w:ascii="Arial Narrow" w:hAnsi="Arial Narrow" w:cs="Arial Narrow"/>
                <w:sz w:val="21"/>
                <w:szCs w:val="21"/>
              </w:rPr>
              <w:t>é</w:t>
            </w:r>
            <w:r w:rsidRPr="00BA355D">
              <w:rPr>
                <w:rFonts w:ascii="Arial Narrow" w:hAnsi="Arial Narrow"/>
                <w:sz w:val="21"/>
                <w:szCs w:val="21"/>
              </w:rPr>
              <w:t xml:space="preserve"> aj po</w:t>
            </w:r>
            <w:r w:rsidRPr="00BA355D">
              <w:rPr>
                <w:rFonts w:ascii="Arial Narrow" w:hAnsi="Arial Narrow" w:cs="Arial Narrow"/>
                <w:sz w:val="21"/>
                <w:szCs w:val="21"/>
              </w:rPr>
              <w:t>č</w:t>
            </w:r>
            <w:r w:rsidRPr="00BA355D">
              <w:rPr>
                <w:rFonts w:ascii="Arial Narrow" w:hAnsi="Arial Narrow"/>
                <w:sz w:val="21"/>
                <w:szCs w:val="21"/>
              </w:rPr>
              <w:t>as no</w:t>
            </w:r>
            <w:r w:rsidRPr="00BA355D">
              <w:rPr>
                <w:rFonts w:ascii="Arial Narrow" w:hAnsi="Arial Narrow" w:cs="Arial Narrow"/>
                <w:sz w:val="21"/>
                <w:szCs w:val="21"/>
              </w:rPr>
              <w:t>č</w:t>
            </w:r>
            <w:r w:rsidRPr="00BA355D">
              <w:rPr>
                <w:rFonts w:ascii="Arial Narrow" w:hAnsi="Arial Narrow"/>
                <w:sz w:val="21"/>
                <w:szCs w:val="21"/>
              </w:rPr>
              <w:t>nej doby, víkendov, prípadne v dňoch pracovného pokoja.</w:t>
            </w:r>
          </w:p>
          <w:p w14:paraId="6D4B725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Hlučné práce, ktoré sa vylučujú z prác v nočných hodinách, o víkendoch a v dňoch pracovného pokoja sú najmä:</w:t>
            </w:r>
          </w:p>
          <w:p w14:paraId="026E103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búraním pomocou hydraulických alebo pneumatických strojných zariadení;</w:t>
            </w:r>
          </w:p>
          <w:p w14:paraId="537169E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vibrovaním podkladových vrstiev tratí a komunikácií;</w:t>
            </w:r>
          </w:p>
          <w:p w14:paraId="40F854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pobíjaním električkových koľají;</w:t>
            </w:r>
          </w:p>
          <w:p w14:paraId="11CCC3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rezanie a pílenie pomocou mechanizácie;</w:t>
            </w:r>
          </w:p>
          <w:p w14:paraId="77862B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používanie mechanizmov, ktoré pre svoju prácu vyžadujú výrazné akcelerácie</w:t>
            </w:r>
          </w:p>
          <w:p w14:paraId="712C84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motorov (výkopové práce, vŕtacie práce, práce žeriavov a pod.).</w:t>
            </w:r>
          </w:p>
          <w:p w14:paraId="53D6AE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vopred ozn</w:t>
            </w:r>
            <w:r w:rsidRPr="00BA355D">
              <w:rPr>
                <w:rFonts w:ascii="Arial Narrow" w:hAnsi="Arial Narrow" w:cs="Arial Narrow"/>
                <w:sz w:val="21"/>
                <w:szCs w:val="21"/>
              </w:rPr>
              <w:t>á</w:t>
            </w:r>
            <w:r w:rsidRPr="00BA355D">
              <w:rPr>
                <w:rFonts w:ascii="Arial Narrow" w:hAnsi="Arial Narrow"/>
                <w:sz w:val="21"/>
                <w:szCs w:val="21"/>
              </w:rPr>
              <w:t>mi</w:t>
            </w:r>
            <w:r w:rsidRPr="00BA355D">
              <w:rPr>
                <w:rFonts w:ascii="Arial Narrow" w:hAnsi="Arial Narrow" w:cs="Arial Narrow"/>
                <w:sz w:val="21"/>
                <w:szCs w:val="21"/>
              </w:rPr>
              <w:t>ť</w:t>
            </w:r>
            <w:r w:rsidRPr="00BA355D">
              <w:rPr>
                <w:rFonts w:ascii="Arial Narrow" w:hAnsi="Arial Narrow"/>
                <w:sz w:val="21"/>
                <w:szCs w:val="21"/>
              </w:rPr>
              <w:t xml:space="preserve"> Stavebn</w:t>
            </w:r>
            <w:r w:rsidRPr="00BA355D">
              <w:rPr>
                <w:rFonts w:ascii="Arial Narrow" w:hAnsi="Arial Narrow" w:cs="Arial Narrow"/>
                <w:sz w:val="21"/>
                <w:szCs w:val="21"/>
              </w:rPr>
              <w:t>é</w:t>
            </w:r>
            <w:r w:rsidRPr="00BA355D">
              <w:rPr>
                <w:rFonts w:ascii="Arial Narrow" w:hAnsi="Arial Narrow"/>
                <w:sz w:val="21"/>
                <w:szCs w:val="21"/>
              </w:rPr>
              <w:t>mu dozoru jeho z</w:t>
            </w:r>
            <w:r w:rsidRPr="00BA355D">
              <w:rPr>
                <w:rFonts w:ascii="Arial Narrow" w:hAnsi="Arial Narrow" w:cs="Arial Narrow"/>
                <w:sz w:val="21"/>
                <w:szCs w:val="21"/>
              </w:rPr>
              <w:t>á</w:t>
            </w:r>
            <w:r w:rsidRPr="00BA355D">
              <w:rPr>
                <w:rFonts w:ascii="Arial Narrow" w:hAnsi="Arial Narrow"/>
                <w:sz w:val="21"/>
                <w:szCs w:val="21"/>
              </w:rPr>
              <w:t>mer vykon</w:t>
            </w:r>
            <w:r w:rsidRPr="00BA355D">
              <w:rPr>
                <w:rFonts w:ascii="Arial Narrow" w:hAnsi="Arial Narrow" w:cs="Arial Narrow"/>
                <w:sz w:val="21"/>
                <w:szCs w:val="21"/>
              </w:rPr>
              <w:t>á</w:t>
            </w:r>
            <w:r w:rsidRPr="00BA355D">
              <w:rPr>
                <w:rFonts w:ascii="Arial Narrow" w:hAnsi="Arial Narrow"/>
                <w:sz w:val="21"/>
                <w:szCs w:val="21"/>
              </w:rPr>
              <w:t>va</w:t>
            </w:r>
            <w:r w:rsidRPr="00BA355D">
              <w:rPr>
                <w:rFonts w:ascii="Arial Narrow" w:hAnsi="Arial Narrow" w:cs="Arial Narrow"/>
                <w:sz w:val="21"/>
                <w:szCs w:val="21"/>
              </w:rPr>
              <w:t>ť</w:t>
            </w:r>
            <w:r w:rsidRPr="00BA355D">
              <w:rPr>
                <w:rFonts w:ascii="Arial Narrow" w:hAnsi="Arial Narrow"/>
                <w:sz w:val="21"/>
                <w:szCs w:val="21"/>
              </w:rPr>
              <w:t xml:space="preserve"> pr</w:t>
            </w:r>
            <w:r w:rsidRPr="00BA355D">
              <w:rPr>
                <w:rFonts w:ascii="Arial Narrow" w:hAnsi="Arial Narrow" w:cs="Arial Narrow"/>
                <w:sz w:val="21"/>
                <w:szCs w:val="21"/>
              </w:rPr>
              <w:t>á</w:t>
            </w:r>
            <w:r w:rsidRPr="00BA355D">
              <w:rPr>
                <w:rFonts w:ascii="Arial Narrow" w:hAnsi="Arial Narrow"/>
                <w:sz w:val="21"/>
                <w:szCs w:val="21"/>
              </w:rPr>
              <w:t>ce v no</w:t>
            </w:r>
            <w:r w:rsidRPr="00BA355D">
              <w:rPr>
                <w:rFonts w:ascii="Arial Narrow" w:hAnsi="Arial Narrow" w:cs="Arial Narrow"/>
                <w:sz w:val="21"/>
                <w:szCs w:val="21"/>
              </w:rPr>
              <w:t>č</w:t>
            </w:r>
            <w:r w:rsidRPr="00BA355D">
              <w:rPr>
                <w:rFonts w:ascii="Arial Narrow" w:hAnsi="Arial Narrow"/>
                <w:sz w:val="21"/>
                <w:szCs w:val="21"/>
              </w:rPr>
              <w:t>n</w:t>
            </w:r>
            <w:r w:rsidRPr="00BA355D">
              <w:rPr>
                <w:rFonts w:ascii="Arial Narrow" w:hAnsi="Arial Narrow" w:cs="Arial Narrow"/>
                <w:sz w:val="21"/>
                <w:szCs w:val="21"/>
              </w:rPr>
              <w:t>ý</w:t>
            </w:r>
            <w:r w:rsidRPr="00BA355D">
              <w:rPr>
                <w:rFonts w:ascii="Arial Narrow" w:hAnsi="Arial Narrow"/>
                <w:sz w:val="21"/>
                <w:szCs w:val="21"/>
              </w:rPr>
              <w:t>ch hodin</w:t>
            </w:r>
            <w:r w:rsidRPr="00BA355D">
              <w:rPr>
                <w:rFonts w:ascii="Arial Narrow" w:hAnsi="Arial Narrow" w:cs="Arial Narrow"/>
                <w:sz w:val="21"/>
                <w:szCs w:val="21"/>
              </w:rPr>
              <w:t>á</w:t>
            </w:r>
            <w:r w:rsidRPr="00BA355D">
              <w:rPr>
                <w:rFonts w:ascii="Arial Narrow" w:hAnsi="Arial Narrow"/>
                <w:sz w:val="21"/>
                <w:szCs w:val="21"/>
              </w:rPr>
              <w:t>ch, v d</w:t>
            </w:r>
            <w:r w:rsidRPr="00BA355D">
              <w:rPr>
                <w:rFonts w:ascii="Arial Narrow" w:hAnsi="Arial Narrow" w:cs="Arial Narrow"/>
                <w:sz w:val="21"/>
                <w:szCs w:val="21"/>
              </w:rPr>
              <w:t>ň</w:t>
            </w:r>
            <w:r w:rsidRPr="00BA355D">
              <w:rPr>
                <w:rFonts w:ascii="Arial Narrow" w:hAnsi="Arial Narrow"/>
                <w:sz w:val="21"/>
                <w:szCs w:val="21"/>
              </w:rPr>
              <w:t>och pracovn</w:t>
            </w:r>
            <w:r w:rsidRPr="00BA355D">
              <w:rPr>
                <w:rFonts w:ascii="Arial Narrow" w:hAnsi="Arial Narrow" w:cs="Arial Narrow"/>
                <w:sz w:val="21"/>
                <w:szCs w:val="21"/>
              </w:rPr>
              <w:t>é</w:t>
            </w:r>
            <w:r w:rsidRPr="00BA355D">
              <w:rPr>
                <w:rFonts w:ascii="Arial Narrow" w:hAnsi="Arial Narrow"/>
                <w:sz w:val="21"/>
                <w:szCs w:val="21"/>
              </w:rPr>
              <w:t>ho pokoja a o v</w:t>
            </w:r>
            <w:r w:rsidRPr="00BA355D">
              <w:rPr>
                <w:rFonts w:ascii="Arial Narrow" w:hAnsi="Arial Narrow" w:cs="Arial Narrow"/>
                <w:sz w:val="21"/>
                <w:szCs w:val="21"/>
              </w:rPr>
              <w:t>í</w:t>
            </w:r>
            <w:r w:rsidRPr="00BA355D">
              <w:rPr>
                <w:rFonts w:ascii="Arial Narrow" w:hAnsi="Arial Narrow"/>
                <w:sz w:val="21"/>
                <w:szCs w:val="21"/>
              </w:rPr>
              <w:t>kendoch a riadi</w:t>
            </w:r>
            <w:r w:rsidRPr="00BA355D">
              <w:rPr>
                <w:rFonts w:ascii="Arial Narrow" w:hAnsi="Arial Narrow" w:cs="Arial Narrow"/>
                <w:sz w:val="21"/>
                <w:szCs w:val="21"/>
              </w:rPr>
              <w:t>ť</w:t>
            </w:r>
            <w:r w:rsidRPr="00BA355D">
              <w:rPr>
                <w:rFonts w:ascii="Arial Narrow" w:hAnsi="Arial Narrow"/>
                <w:sz w:val="21"/>
                <w:szCs w:val="21"/>
              </w:rPr>
              <w:t xml:space="preserve"> sa jeho pokynmi.</w:t>
            </w:r>
          </w:p>
        </w:tc>
      </w:tr>
      <w:tr w:rsidR="00BA355D" w:rsidRPr="00BA355D" w14:paraId="2250F3DD" w14:textId="77777777">
        <w:tc>
          <w:tcPr>
            <w:tcW w:w="1870" w:type="dxa"/>
          </w:tcPr>
          <w:p w14:paraId="463B92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6.7 </w:t>
            </w:r>
          </w:p>
          <w:p w14:paraId="765F8A6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zdravia a bezpečnosť pri práci</w:t>
            </w:r>
          </w:p>
        </w:tc>
        <w:tc>
          <w:tcPr>
            <w:tcW w:w="7670" w:type="dxa"/>
          </w:tcPr>
          <w:p w14:paraId="4A4CED9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začiatok podčlánku 6.7 sa vkladá text:</w:t>
            </w:r>
          </w:p>
          <w:p w14:paraId="04440DA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Ochranu zdravia a bezpečnosti pri práci je Zhotoviteľ povinný vykonávať v súlade s účinnými všeobecne záväznými právnymi predpismi a aktualizovaným Plánom BOZP. </w:t>
            </w:r>
          </w:p>
          <w:p w14:paraId="41CD92C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od Dátumu začatia prác a počas celej realizácie výstavby dodržiavať aktualizovaný Plán BOZP ako aj ďalšie povinnosti Zhotoviteľovi ustanovené v nariadení vlády SR č. 396/2006 Z. z. o minimálnych bezpečnostných a zdravotných požiadavkách na Stavenisko (ďalej len “Nariadenie vlády”). </w:t>
            </w:r>
          </w:p>
          <w:p w14:paraId="068553A3" w14:textId="0596243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počas realizácie výstavby zabezpečiť výkon činnosti koordinátora dokumentácie v zmysle N</w:t>
            </w:r>
            <w:r w:rsidR="00FB6C98" w:rsidRPr="00BA355D">
              <w:rPr>
                <w:rFonts w:ascii="Arial Narrow" w:hAnsi="Arial Narrow"/>
                <w:noProof w:val="0"/>
                <w:sz w:val="21"/>
                <w:szCs w:val="21"/>
                <w:lang w:val="sk-SK"/>
              </w:rPr>
              <w:t>ariadenia vlády</w:t>
            </w:r>
            <w:r w:rsidRPr="00BA355D">
              <w:rPr>
                <w:rFonts w:ascii="Arial Narrow" w:hAnsi="Arial Narrow"/>
                <w:noProof w:val="0"/>
                <w:sz w:val="21"/>
                <w:szCs w:val="21"/>
                <w:lang w:val="sk-SK"/>
              </w:rPr>
              <w:t>. Rozsah povinností koordinátora dokumentácie je daný v § 4 a 5 Nariadenia vlády a bližšie špecifikovaný v tomto podčlánku a v Požiadavkách Objednávateľa (Zväzok 3 Čas</w:t>
            </w:r>
            <w:r w:rsidR="00210A17" w:rsidRPr="00BA355D">
              <w:rPr>
                <w:rFonts w:ascii="Arial Narrow" w:hAnsi="Arial Narrow"/>
                <w:noProof w:val="0"/>
                <w:sz w:val="21"/>
                <w:szCs w:val="21"/>
                <w:lang w:val="sk-SK"/>
              </w:rPr>
              <w:t xml:space="preserve">ť </w:t>
            </w:r>
            <w:r w:rsidRPr="00BA355D">
              <w:rPr>
                <w:rFonts w:ascii="Arial Narrow" w:hAnsi="Arial Narrow"/>
                <w:noProof w:val="0"/>
                <w:sz w:val="21"/>
                <w:szCs w:val="21"/>
                <w:lang w:val="sk-SK"/>
              </w:rPr>
              <w:t xml:space="preserve">1 Všeobecné informácie a požiadavky Objednávateľa). </w:t>
            </w:r>
          </w:p>
          <w:p w14:paraId="43E638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Poverením koordinátora dokumentácie zo strany Objednávateľa podľa </w:t>
            </w:r>
            <w:proofErr w:type="spellStart"/>
            <w:r w:rsidRPr="00BA355D">
              <w:rPr>
                <w:rFonts w:ascii="Arial Narrow" w:hAnsi="Arial Narrow"/>
                <w:noProof w:val="0"/>
                <w:sz w:val="21"/>
                <w:szCs w:val="21"/>
                <w:lang w:val="sk-SK"/>
              </w:rPr>
              <w:t>ust</w:t>
            </w:r>
            <w:proofErr w:type="spellEnd"/>
            <w:r w:rsidRPr="00BA355D">
              <w:rPr>
                <w:rFonts w:ascii="Arial Narrow" w:hAnsi="Arial Narrow"/>
                <w:noProof w:val="0"/>
                <w:sz w:val="21"/>
                <w:szCs w:val="21"/>
                <w:lang w:val="sk-SK"/>
              </w:rPr>
              <w:t>. § 3 ods.1 Nariadenia vlády nie je dotknutá zodpovednosť Zhotoviteľa za výkon činnosti koordinátora dokumentácie podľa Zmluvy.</w:t>
            </w:r>
          </w:p>
          <w:p w14:paraId="72061DB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prostredníctvom koordinátora dokumentácie meniť a dopĺňať do podrobností Plán BOZP, ktorý je súčasťou Dokumentácie poskytnutej Objednávateľom a to na základe Objednávateľom odsúhlasenej zmeny v projektovej dokumentácii (DSP, DP) ako aj Zhotoviteľom vypracovanej dokumentácie (DVP, výrobnotechnická dokumentácia, technologické postupy a iná dokumentácia Zhotoviteľa). </w:t>
            </w:r>
          </w:p>
          <w:p w14:paraId="6FAFE47A" w14:textId="6BF717B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zmenený a doplnený Plán BOZP (ďalej len „aktualizovaný Plán BOZP“) predložiť Stavebnému dozoru a Objednávateľovi na odsúhlasenie, a to v dostatočnom časovom predstihu tak, aby bol aktualizovaný Plán BOZP odsúhlasený najneskôr pred začatím dotknutých stavebných alebo iných prác. Plán BOZP a aktualizovaný Plán BOZP je Zhotoviteľ povinný dodať v jednom vyhotovení Stavebnému dozoru a v troch vyhotoveniach Objednávateľovi a zároveň je </w:t>
            </w:r>
            <w:r w:rsidRPr="00BA355D">
              <w:rPr>
                <w:rFonts w:ascii="Arial Narrow" w:hAnsi="Arial Narrow"/>
                <w:noProof w:val="0"/>
                <w:sz w:val="21"/>
                <w:szCs w:val="21"/>
                <w:lang w:val="sk-SK"/>
              </w:rPr>
              <w:lastRenderedPageBreak/>
              <w:t xml:space="preserve">povinný o aktualizovanom Pláne BOZP preukazne oboznámiť všetky právnické a fyzické osoby na Stavenisku. </w:t>
            </w:r>
          </w:p>
          <w:p w14:paraId="49DD103C" w14:textId="0DDEF2D2"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Operatívne úpravy Plánu BOZP zabezpečí Objednávateľ prostredníctvom koordinátora bezpečnosti z</w:t>
            </w:r>
            <w:r w:rsidR="004945F7" w:rsidRPr="00BA355D">
              <w:rPr>
                <w:rFonts w:ascii="Arial Narrow" w:hAnsi="Arial Narrow"/>
                <w:noProof w:val="0"/>
                <w:sz w:val="21"/>
                <w:szCs w:val="21"/>
                <w:lang w:val="sk-SK"/>
              </w:rPr>
              <w:t> </w:t>
            </w:r>
            <w:r w:rsidRPr="00BA355D">
              <w:rPr>
                <w:rFonts w:ascii="Arial Narrow" w:hAnsi="Arial Narrow"/>
                <w:noProof w:val="0"/>
                <w:sz w:val="21"/>
                <w:szCs w:val="21"/>
                <w:lang w:val="sk-SK"/>
              </w:rPr>
              <w:t>Personálu</w:t>
            </w:r>
            <w:r w:rsidR="004945F7"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Stavebného dozoru, s ktorým je koordinátor dokumentácie povinný spolupracovať.</w:t>
            </w:r>
          </w:p>
          <w:p w14:paraId="40C4A7A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Odsúhlasenie aktualizovaného Plánu BOZP Objednávateľom a Stavebným dozorom nezbavuje Zhotoviteľa zodpovednosti za úplnosť a správnosť aktualizovaného Plánu BOZP v zmysle všeobecne záväzných právnych predpisov.</w:t>
            </w:r>
          </w:p>
          <w:p w14:paraId="535FE9E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bezodkladne nedoručí Objednávateľovi aktualizovaný Plán BOZP ani do 3 dní odo dňa doručenia písomnej výzvy Objednávateľa alebo Stavebného dozoru na splnenie predmetnej povinnosti, vzniká Objednávateľovi nárok na zaplatenie zmluvnej pokuty vo výške 500,- EUR (slovom päťsto eur) za každý deň omeškania až do splnenia uvedenej povinnosti. </w:t>
            </w:r>
          </w:p>
          <w:p w14:paraId="219C82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nesplní iné povinnosti koordinátora dokumentácie podľa Zmluvy, vzniká Objednávateľovi nárok na zaplatenie zmluvnej pokuty vo výške 1.000,- EUR (slovom tisíc eur), a to za každé porušenie povinnosti. </w:t>
            </w:r>
          </w:p>
          <w:p w14:paraId="0C54D9C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vypracovať návrh Dohody o vytvorení podmienok bezpečnosti a ochrany zdravia pri práci (BOZP) na spoločnom pracovisku s ďalšími Zhotoviteľmi Objednávateľa podľa § 18 zákona č. 124/2006 Z. z. o bezpečnosti a ochrane zdravia pri práci a o zmene a doplnení niektorých zákonov v znení neskorších predpisov a predložiť ho Stavebnému dozoru najneskôr k Dátumu začatia prác.</w:t>
            </w:r>
          </w:p>
          <w:p w14:paraId="2E33BFC6"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nevypracuje alebo nepredloží Stavebnému dozoru návrh Dohody o vytvorení podmienok bezpečnosti a ochrany zdravia pri práci (BOZP) na spoločnom pracovisku s ďalšími Zhotoviteľmi, vzniká Objednávateľovi nárok na zaplatenie zmluvnej pokuty vo výške 500,- EUR (slovom päťsto eur) za každý deň, pokiaľ porušenie povinnosti trvá. </w:t>
            </w:r>
          </w:p>
          <w:p w14:paraId="1250DA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Objednávateľovi vzniká voči Zhotoviteľovi nárok na zaplatenie zmluvnej pokuty za nasledujúce porušenia povinností v oblasti BOZP, OPP:</w:t>
            </w:r>
          </w:p>
          <w:p w14:paraId="42EAD72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za nepoužívanie ochranných prilieb a iných osobných ochranných pracovných prostriedkov vo výške 100,- EUR (slovom sto eur) za každého zamestnanca a pracovníka Personálu Zhotoviteľa,</w:t>
            </w:r>
          </w:p>
          <w:p w14:paraId="464D3AC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1BD4B9F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za opätovné zaradenie zamestnanca na práce po písomnom vykázaní zo stavby vo výške 1.000,- EUR (slovom tisíc eur) za každého zamestnanca a pracovníka Personálu Zhotoviteľa,</w:t>
            </w:r>
          </w:p>
          <w:p w14:paraId="4AEDF74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w:t>
            </w:r>
            <w:r w:rsidRPr="00BA355D">
              <w:rPr>
                <w:rFonts w:ascii="Arial Narrow" w:hAnsi="Arial Narrow"/>
                <w:noProof w:val="0"/>
                <w:sz w:val="21"/>
                <w:szCs w:val="21"/>
                <w:lang w:val="sk-SK"/>
              </w:rPr>
              <w:tab/>
              <w:t>za nedodržanie čistoty a poriadku na Stavenisku vo výške 100,- EUR (slovom sto eur) za každé porušenie,</w:t>
            </w:r>
          </w:p>
          <w:p w14:paraId="2633C5B2"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e)</w:t>
            </w:r>
            <w:r w:rsidRPr="00BA355D">
              <w:rPr>
                <w:rFonts w:ascii="Arial Narrow" w:hAnsi="Arial Narrow"/>
                <w:noProof w:val="0"/>
                <w:sz w:val="21"/>
                <w:szCs w:val="21"/>
                <w:lang w:val="sk-SK"/>
              </w:rPr>
              <w:tab/>
              <w:t>za nedodržanie plánu odpadového hospodárstva a havarijných plánov vo výške 100,- EUR (slovom sto eur) za každé porušenie,</w:t>
            </w:r>
          </w:p>
          <w:p w14:paraId="2B33F6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w:t>
            </w:r>
            <w:r w:rsidRPr="00BA355D">
              <w:rPr>
                <w:rFonts w:ascii="Arial Narrow" w:hAnsi="Arial Narrow"/>
                <w:noProof w:val="0"/>
                <w:sz w:val="21"/>
                <w:szCs w:val="21"/>
                <w:lang w:val="sk-SK"/>
              </w:rPr>
              <w:tab/>
              <w:t>za neoprávnené používanie technických zariadení a vyhradených technických zariadení bez platných užívacích osvedčení vo výške 100,- EUR (slovom sto eur) za každé porušenie,</w:t>
            </w:r>
          </w:p>
          <w:p w14:paraId="039419C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lastRenderedPageBreak/>
              <w:t>g)</w:t>
            </w:r>
            <w:r w:rsidRPr="00BA355D">
              <w:rPr>
                <w:rFonts w:ascii="Arial Narrow" w:hAnsi="Arial Narrow"/>
                <w:noProof w:val="0"/>
                <w:sz w:val="21"/>
                <w:szCs w:val="21"/>
                <w:lang w:val="sk-SK"/>
              </w:rPr>
              <w:tab/>
              <w:t>za chýbajúce doklady a oprávnenia zamestnanca a pracovníka Personálu Zhotoviteľa vo výške 100,- EUR (slovom sto eur) za každého zamestnanca a pracovníka Personálu Zhotoviteľa,</w:t>
            </w:r>
          </w:p>
          <w:p w14:paraId="63AE4FB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w:t>
            </w:r>
            <w:r w:rsidRPr="00BA355D">
              <w:rPr>
                <w:rFonts w:ascii="Arial Narrow" w:hAnsi="Arial Narrow"/>
                <w:noProof w:val="0"/>
                <w:sz w:val="21"/>
                <w:szCs w:val="21"/>
                <w:lang w:val="sk-SK"/>
              </w:rPr>
              <w:tab/>
              <w:t>za nedodržanie technologického postupu schváleného Stavebným dozorom vo výške       2.000,- EUR (slovom dvetisíc eur) za každé porušenie.</w:t>
            </w:r>
          </w:p>
          <w:p w14:paraId="313530E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0A270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Zaplatenie ktorejkoľvek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52C2C32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porušením zmluvnej povinnosti zo strany Zhotoviteľa vznikla Objednávateľovi škoda, Objednávateľ má súčasne s nárokom na zaplatenie zmluvnej pokuty aj nárok na náhradu škody v plnej výške.</w:t>
            </w:r>
          </w:p>
          <w:p w14:paraId="14C4A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je oprávnený za opakované porušenie povinností Zhotoviteľa (t.j. za každé ďalšie porušenie) podľa tohto podčlánku uložiť zmluvnú pokutu v dvojnásobnej výške sadzby uvedenej vyššie pod písm. a/ až h/.</w:t>
            </w:r>
          </w:p>
          <w:p w14:paraId="56541470" w14:textId="396F78AD"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Strany sa dohodli, že štvornásobné porušenie tej ktorej povinnosti Zhotoviteľa podľa písm</w:t>
            </w:r>
            <w:r w:rsidR="00E61C7C"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a/ až h/ podľa tohto podčlánku sa považuje za podstatné porušenie Zmluvy, pre ktoré má Objednávateľ právo od Zmluvy odstúpiť.</w:t>
            </w:r>
          </w:p>
          <w:p w14:paraId="72A0EA7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1D6BCF50" w14:textId="77777777">
        <w:tc>
          <w:tcPr>
            <w:tcW w:w="1870" w:type="dxa"/>
          </w:tcPr>
          <w:p w14:paraId="16A8242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6.8</w:t>
            </w:r>
          </w:p>
          <w:p w14:paraId="4B7FAED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Dozor Zhotoviteľa</w:t>
            </w:r>
          </w:p>
        </w:tc>
        <w:tc>
          <w:tcPr>
            <w:tcW w:w="7670" w:type="dxa"/>
          </w:tcPr>
          <w:p w14:paraId="7C63D45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6.8 sa vkladá text: </w:t>
            </w:r>
          </w:p>
          <w:p w14:paraId="1CD6AE3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Primeraná časť dozoru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72E6DAF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nedostatočného plnenia si povinností Dozoru Zhotoviteľa je Stavebný dozor oprávnený prerušiť práce až do preukázania nápravy, pričom Zhotoviteľ je zodpovedný za všetky následky takéhoto prerušenia a nebude oprávnený použiť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8.9 Následky prerušenia.</w:t>
            </w:r>
          </w:p>
        </w:tc>
      </w:tr>
      <w:tr w:rsidR="00BA355D" w:rsidRPr="00BA355D" w14:paraId="4CC42F70" w14:textId="77777777">
        <w:tc>
          <w:tcPr>
            <w:tcW w:w="1870" w:type="dxa"/>
          </w:tcPr>
          <w:p w14:paraId="4BFCFA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6.9</w:t>
            </w:r>
          </w:p>
          <w:p w14:paraId="4332CE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Personál Zhotoviteľa</w:t>
            </w:r>
          </w:p>
        </w:tc>
        <w:tc>
          <w:tcPr>
            <w:tcW w:w="7670" w:type="dxa"/>
          </w:tcPr>
          <w:p w14:paraId="0F27241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Za </w:t>
            </w:r>
            <w:proofErr w:type="spellStart"/>
            <w:r w:rsidRPr="00BA355D">
              <w:rPr>
                <w:rFonts w:ascii="Arial Narrow" w:hAnsi="Arial Narrow"/>
                <w:sz w:val="21"/>
                <w:szCs w:val="21"/>
                <w:lang w:val="sk-SK"/>
              </w:rPr>
              <w:t>pododsek</w:t>
            </w:r>
            <w:proofErr w:type="spellEnd"/>
            <w:r w:rsidRPr="00BA355D">
              <w:rPr>
                <w:rFonts w:ascii="Arial Narrow" w:hAnsi="Arial Narrow"/>
                <w:sz w:val="21"/>
                <w:szCs w:val="21"/>
                <w:lang w:val="sk-SK"/>
              </w:rPr>
              <w:t> písmena (d) podčlánku 6.9 sa vkladá tento text:</w:t>
            </w:r>
          </w:p>
          <w:p w14:paraId="6BA13C8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(e) je vinný zo závažného trestného činu ako je korupcia, podvod, spoluúčasť v organizovanej skupine, legalizácia finančných prostriedkov z trestnej činnosti alebo financovania teroristickej organizácie, týkajúcich sa terorizmu alebo činov spojených s teroristickými činnosťami, detskej práce alebo obchodovania s ľuďmi,</w:t>
            </w:r>
          </w:p>
          <w:p w14:paraId="239D137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(f) sa zapojí do akéhokoľvek činu, ktorý je považovaný za odcudzenie, korupčné, podvodné, donucovacie a nekalé praktiky,</w:t>
            </w:r>
          </w:p>
          <w:p w14:paraId="5C017EA5"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(g) nedodržiava slovenský zákon pri plnení svojich pridelených povinností,</w:t>
            </w:r>
          </w:p>
          <w:p w14:paraId="406470C9"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eastAsiaTheme="minorHAnsi" w:hAnsi="Arial Narrow"/>
                <w:sz w:val="21"/>
                <w:szCs w:val="21"/>
                <w:lang w:eastAsia="en-US"/>
              </w:rPr>
              <w:t>(h) je v konflikte záujmov,</w:t>
            </w:r>
          </w:p>
          <w:p w14:paraId="684797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Na koniec posledného odseku sa vkladá tento text:</w:t>
            </w:r>
          </w:p>
          <w:p w14:paraId="1D90AF57"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Náklady takejto náhrady bude znášať Zhotoviteľ a náhrada nebude príčinou predĺženia Lehoty výstavby podľa bodu 8.4 (Predĺženie lehoty výstavby).</w:t>
            </w:r>
          </w:p>
          <w:p w14:paraId="52A36AC1"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povinný bezodkladne oznámiť Objednávateľovi každú zmenu kľúčovej osoby a ostatných osôb dôležitých pre zhotovenie Diela. Zmena takýchto osôb môže byť uskutočnená len s predchádzajúcim písomným súhlasom Objednávateľa, pričom navrhovaná osoba musí preukázať zodpovedajúcu kvalifikáciu akú mala pôvodná kľúčová osoba.</w:t>
            </w:r>
          </w:p>
          <w:p w14:paraId="62435942"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osoba kľúčového odborníka nebude na stavbe prítomná bez ospravedlnenia, Objednávateľovi vzniká nárok na uplatnenie zmluvnej pokuty vo výške 2.000,- Eur, za každý deň porušenia tejto povinnosti. Zaplatením zmluvnej pokuty sa Zhotoviteľ nezbavuje plniť touto zmluvnou pokutou zabezpečenú povinnosť.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58937629" w14:textId="77777777">
        <w:tc>
          <w:tcPr>
            <w:tcW w:w="1870" w:type="dxa"/>
          </w:tcPr>
          <w:p w14:paraId="1D5CBC3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6.10</w:t>
            </w:r>
          </w:p>
          <w:p w14:paraId="09ACA23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o Personáli a Zariadení Zhotoviteľa</w:t>
            </w:r>
          </w:p>
        </w:tc>
        <w:tc>
          <w:tcPr>
            <w:tcW w:w="7670" w:type="dxa"/>
          </w:tcPr>
          <w:p w14:paraId="3ED78F2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Na koniec podčlánku 6.10 sa vkladá text:</w:t>
            </w:r>
          </w:p>
          <w:p w14:paraId="6E9B214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že Zhotoviteľ si neplní jeho povinnosť predkladať záznamy podľa tohto podčlánku, Stavebný dozor nie je povinný akceptovať záznamy dodatočne predložené Zhotoviteľom za účelom vyhodnotenia nárokov Zhotoviteľa.</w:t>
            </w:r>
          </w:p>
          <w:p w14:paraId="5058B2C1"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Zhotoviteľ je povinný 28 dní pred dátumom začatia stavebných prác na konkrétnom objekte predložiť Stavebnému dozoru zoznam všetkých fyzických osôb - podnikateľov a právnických osôb, ktorí budú vykonávať práce na príslušnom objekte v štruktúre podľa jednotlivých objektov vrátane rámcového popisu rozsahu ich činností. </w:t>
            </w:r>
          </w:p>
          <w:p w14:paraId="75CE69A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Následne každý mesiac v rámci Správy o postupe prác podľa podčlánku 4.21 (Správy o postupe prác) je Zhotoviteľ povinný predložiť Stavebnému dozoru nasledovné údaje :</w:t>
            </w:r>
          </w:p>
          <w:p w14:paraId="0AB8402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a)</w:t>
            </w:r>
            <w:r w:rsidRPr="00BA355D">
              <w:rPr>
                <w:rFonts w:ascii="Arial Narrow" w:hAnsi="Arial Narrow"/>
                <w:sz w:val="21"/>
                <w:szCs w:val="21"/>
                <w:lang w:val="sk-SK"/>
              </w:rPr>
              <w:tab/>
              <w:t>zoznam všetkých fyzických osôb - podnikateľov a právnických osôb, ktorí vykonávali práce na príslušnom objekte v štruktúre podľa jednotlivých objektov vrátane rámcového popisu rozsahu ich činností,</w:t>
            </w:r>
          </w:p>
          <w:p w14:paraId="5982D8C9"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b)</w:t>
            </w:r>
            <w:r w:rsidRPr="00BA355D">
              <w:rPr>
                <w:rFonts w:ascii="Arial Narrow" w:hAnsi="Arial Narrow"/>
                <w:sz w:val="21"/>
                <w:szCs w:val="21"/>
                <w:lang w:val="sk-SK"/>
              </w:rPr>
              <w:tab/>
              <w:t>údaje o počte každého z typov Zariadenia Zhotoviteľa na Stavenisku.</w:t>
            </w:r>
          </w:p>
          <w:p w14:paraId="0BC37A1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V prípade, ak Zhotoviteľ nepredloží zoznam alebo údaje podľa tohto podčlánku, vzniká Objednávateľovi nárok na zaplatenie zmluvnej pokuty vo výške 1.500,- EUR (slovom tisícpäťsto eur) za každé porušenie tejto povinnosti. Zaplatenie zmluvnej pokuty nemá vplyv na splnenie povinnosti Zhotoviteľa v súlade s týmto </w:t>
            </w:r>
            <w:proofErr w:type="spellStart"/>
            <w:r w:rsidRPr="00BA355D">
              <w:rPr>
                <w:rFonts w:ascii="Arial Narrow" w:hAnsi="Arial Narrow"/>
                <w:sz w:val="21"/>
                <w:szCs w:val="21"/>
                <w:lang w:val="sk-SK"/>
              </w:rPr>
              <w:t>podčlánkom</w:t>
            </w:r>
            <w:proofErr w:type="spellEnd"/>
            <w:r w:rsidRPr="00BA355D">
              <w:rPr>
                <w:rFonts w:ascii="Arial Narrow" w:hAnsi="Arial Narrow"/>
                <w:sz w:val="21"/>
                <w:szCs w:val="21"/>
                <w:lang w:val="sk-SK"/>
              </w:rPr>
              <w:t xml:space="preserve">. Objednávateľ je povinný uplatniť zmluvnú pokutu prostredníctvom podčlánku 2.5 VZP a o zmluvnej pokute rozhodne v súlade s postupom podľa podčlánku 3.5 VZP Stavebný dozor. Splatnosť zmluvnej pokuty rozhodnutej Stavebným dozorom je uvedená v podčlánku 4.2 (b) VZP. </w:t>
            </w:r>
          </w:p>
          <w:p w14:paraId="652F09AF"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potreby Stavebný dozor môže požadovať predkladanie podrobných údajov o počte a zložení Zhotoviteľovho personálu a Zariadení, a to denne alebo týždenne v Stavebnom denníku. Tým nie je dotknutá povinnosť Zhotoviteľa podľa podčlánku 4.21 (Správy o postupe prác).</w:t>
            </w:r>
          </w:p>
        </w:tc>
      </w:tr>
      <w:tr w:rsidR="00BA355D" w:rsidRPr="00BA355D" w14:paraId="22D7262C" w14:textId="77777777">
        <w:tc>
          <w:tcPr>
            <w:tcW w:w="1870" w:type="dxa"/>
          </w:tcPr>
          <w:p w14:paraId="2C28D8D7"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7. Technologické zariadenie, materiály a vyhotovenie prác</w:t>
            </w:r>
          </w:p>
        </w:tc>
        <w:tc>
          <w:tcPr>
            <w:tcW w:w="7670" w:type="dxa"/>
          </w:tcPr>
          <w:p w14:paraId="361370B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01E33A0" w14:textId="77777777">
        <w:tc>
          <w:tcPr>
            <w:tcW w:w="1870" w:type="dxa"/>
          </w:tcPr>
          <w:p w14:paraId="32E020B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7.1</w:t>
            </w:r>
          </w:p>
          <w:p w14:paraId="5B5468F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Spôsob vykonávania prác</w:t>
            </w:r>
          </w:p>
        </w:tc>
        <w:tc>
          <w:tcPr>
            <w:tcW w:w="7670" w:type="dxa"/>
          </w:tcPr>
          <w:p w14:paraId="504CC7E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7.1 sa vkladá nasledovný text:</w:t>
            </w:r>
          </w:p>
          <w:p w14:paraId="2C9E4E9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Technologické zariadenie a Materiály, ktoré majú byť zabudované do Diela, musia byť nové, nepoužité a najnovšie alebo aktualizované modely pokiaľ nie je inak stanovené v Požiadavkách Objednávateľa.</w:t>
            </w:r>
          </w:p>
          <w:p w14:paraId="50392C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sa v Požiadavkách Objednávateľa alebo iných zmluvných dokumentoch cituje akýkoľvek patentovým zákonom chránený alebo značkový výrobok alebo Materiál, Zhotoviteľ môže navrhnúť Stavebnému dozoru na odsúhlasenie inú alternatívu, ktorá je kvalitatívne rovnaká a spĺňajúca podmienky uvedené v Požiadavkách Objednávateľa alebo iných zmluvných dokumentoch.</w:t>
            </w:r>
          </w:p>
          <w:p w14:paraId="3C79892C"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Stavebnému dozoru Návrh Zhotoviteľa na takúto zmenu bude predložený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Akýkoľvek súhlas Stavebného dozoru/Objednávateľa so spôsobom vykonávania prác nezbavuje Zhotoviteľa zodpovednosti za súlad so Zmluvou. V prípade dodatočného zistenia nezrovnalosti je Zhotoviteľ povinný vykonať nápravu.</w:t>
            </w:r>
          </w:p>
          <w:p w14:paraId="1D9033C1"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dodržať technologické postupy schválené Stavebným dozorom. Za porušenie uvedenej povinnosti Zhotoviteľa má Objednávateľ nárok na zaplatenie zmluvnej pokuty vo výške 2.000,- EUR (slovom dvetisíc eur), a to za každé porušenie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7433A25C" w14:textId="77777777">
        <w:tc>
          <w:tcPr>
            <w:tcW w:w="1870" w:type="dxa"/>
          </w:tcPr>
          <w:p w14:paraId="61AF6A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7.2</w:t>
            </w:r>
          </w:p>
          <w:p w14:paraId="21834D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Vzorky</w:t>
            </w:r>
          </w:p>
        </w:tc>
        <w:tc>
          <w:tcPr>
            <w:tcW w:w="7670" w:type="dxa"/>
          </w:tcPr>
          <w:p w14:paraId="453D77D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w:t>
            </w:r>
          </w:p>
          <w:p w14:paraId="622AF32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v plnom rozsahu v súlade s požiadavkami Zmluvy je povinný zabezpečiť a poskytnúť vzorky Materiálov a Vybavenia najmenej 3 týždne pred plánovanou objednávkou alebo nákupom týchto Materiálov alebo Vybavenia. </w:t>
            </w:r>
          </w:p>
          <w:p w14:paraId="24C00C8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nie je oprávnený predkladať vzorky, ktoré nie sú v súlade s požiadavkami uvedenými v Zmluve. V prípade, že Zhotoviteľ predloží vzorky, ktoré nevyhovujú požiadavkám Zmluvy, Stavebný dozor má právo odmietnuť akúkoľvek takúto vzorku. V tom prípade je Zhotoviteľ povinný do dvoch týždňov predložiť Stavebnému dozoru novú vzorku. Riziko, výdavky a zodpovednosť za prípadné zamietnutia vzoriek Stavebným dozorom znáša Zhotoviteľ. </w:t>
            </w:r>
          </w:p>
          <w:p w14:paraId="76AD17D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Pred zabudovaním Vybavenia a Materiálov do Diela je Zhotoviteľ povinný predložiť Stavebnému dozoru príslušné dokumenty, vydané oprávnenými inštitúciami alebo oprávnenými osobami o potvrdení súladu tohto Vybavenia a Materiálov s ostatnými požiadavkami podľa Zmluvy.</w:t>
            </w:r>
          </w:p>
          <w:p w14:paraId="69797969"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informácie sú uvedené v Požiadavkách Objednávateľa a v Dokumentácii poskytnutej Objednávateľom.</w:t>
            </w:r>
          </w:p>
        </w:tc>
      </w:tr>
      <w:tr w:rsidR="00BA355D" w:rsidRPr="00BA355D" w14:paraId="4CF8DC85" w14:textId="77777777">
        <w:tc>
          <w:tcPr>
            <w:tcW w:w="1870" w:type="dxa"/>
          </w:tcPr>
          <w:p w14:paraId="7BE88EDE" w14:textId="77777777" w:rsidR="00A50A8B" w:rsidRPr="005E1DCE" w:rsidRDefault="00A50A8B">
            <w:pPr>
              <w:spacing w:before="120" w:after="120" w:line="276" w:lineRule="auto"/>
              <w:ind w:right="141"/>
              <w:rPr>
                <w:rFonts w:ascii="Arial Narrow" w:hAnsi="Arial Narrow"/>
                <w:color w:val="EE0000"/>
                <w:sz w:val="21"/>
                <w:szCs w:val="21"/>
                <w:rPrChange w:id="74" w:author="Markovič Michal, Ing." w:date="2025-08-19T14:10:00Z" w16du:dateUtc="2025-08-19T12:10:00Z">
                  <w:rPr>
                    <w:rFonts w:ascii="Arial Narrow" w:hAnsi="Arial Narrow"/>
                    <w:sz w:val="21"/>
                    <w:szCs w:val="21"/>
                  </w:rPr>
                </w:rPrChange>
              </w:rPr>
            </w:pPr>
            <w:r w:rsidRPr="005E1DCE">
              <w:rPr>
                <w:rFonts w:ascii="Arial Narrow" w:hAnsi="Arial Narrow"/>
                <w:color w:val="EE0000"/>
                <w:sz w:val="21"/>
                <w:szCs w:val="21"/>
                <w:rPrChange w:id="75" w:author="Markovič Michal, Ing." w:date="2025-08-19T14:10:00Z" w16du:dateUtc="2025-08-19T12:10:00Z">
                  <w:rPr>
                    <w:rFonts w:ascii="Arial Narrow" w:hAnsi="Arial Narrow"/>
                    <w:sz w:val="21"/>
                    <w:szCs w:val="21"/>
                  </w:rPr>
                </w:rPrChange>
              </w:rPr>
              <w:t>7.4</w:t>
            </w:r>
          </w:p>
          <w:p w14:paraId="23BDC6C6" w14:textId="77777777" w:rsidR="00A50A8B" w:rsidRPr="00BA355D" w:rsidRDefault="00A50A8B">
            <w:pPr>
              <w:spacing w:before="120" w:after="120" w:line="276" w:lineRule="auto"/>
              <w:ind w:right="141"/>
              <w:rPr>
                <w:rFonts w:ascii="Arial Narrow" w:hAnsi="Arial Narrow"/>
                <w:sz w:val="21"/>
                <w:szCs w:val="21"/>
              </w:rPr>
            </w:pPr>
            <w:r w:rsidRPr="005E1DCE">
              <w:rPr>
                <w:rFonts w:ascii="Arial Narrow" w:hAnsi="Arial Narrow"/>
                <w:color w:val="EE0000"/>
                <w:sz w:val="21"/>
                <w:szCs w:val="21"/>
                <w:rPrChange w:id="76" w:author="Markovič Michal, Ing." w:date="2025-08-19T14:10:00Z" w16du:dateUtc="2025-08-19T12:10:00Z">
                  <w:rPr>
                    <w:rFonts w:ascii="Arial Narrow" w:hAnsi="Arial Narrow"/>
                    <w:sz w:val="21"/>
                    <w:szCs w:val="21"/>
                  </w:rPr>
                </w:rPrChange>
              </w:rPr>
              <w:t>Skúšky</w:t>
            </w:r>
          </w:p>
        </w:tc>
        <w:tc>
          <w:tcPr>
            <w:tcW w:w="7670" w:type="dxa"/>
          </w:tcPr>
          <w:p w14:paraId="427F519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prvý odsek podčlánku 7.4 sa vkladá nasledujúci text:</w:t>
            </w:r>
          </w:p>
          <w:p w14:paraId="296A5936" w14:textId="62B267FE"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predložiť do </w:t>
            </w:r>
            <w:del w:id="77" w:author="Markovič Michal, Ing." w:date="2025-08-19T14:09:00Z" w16du:dateUtc="2025-08-19T12:09:00Z">
              <w:r w:rsidRPr="005E1DCE" w:rsidDel="00920DD2">
                <w:rPr>
                  <w:rFonts w:ascii="Arial Narrow" w:hAnsi="Arial Narrow"/>
                  <w:color w:val="EE0000"/>
                  <w:sz w:val="21"/>
                  <w:szCs w:val="21"/>
                  <w:rPrChange w:id="78" w:author="Markovič Michal, Ing." w:date="2025-08-19T14:10:00Z" w16du:dateUtc="2025-08-19T12:10:00Z">
                    <w:rPr>
                      <w:rFonts w:ascii="Arial Narrow" w:hAnsi="Arial Narrow"/>
                      <w:sz w:val="21"/>
                      <w:szCs w:val="21"/>
                    </w:rPr>
                  </w:rPrChange>
                </w:rPr>
                <w:delText xml:space="preserve">28 dní od Dátumu začatia prác </w:delText>
              </w:r>
            </w:del>
            <w:ins w:id="79" w:author="Markovič Michal, Ing." w:date="2025-08-19T14:09:00Z" w16du:dateUtc="2025-08-19T12:09:00Z">
              <w:r w:rsidR="00920DD2" w:rsidRPr="005E1DCE">
                <w:rPr>
                  <w:rFonts w:ascii="Arial Narrow" w:hAnsi="Arial Narrow"/>
                  <w:color w:val="EE0000"/>
                  <w:sz w:val="21"/>
                  <w:szCs w:val="21"/>
                  <w:rPrChange w:id="80" w:author="Markovič Michal, Ing." w:date="2025-08-19T14:10:00Z" w16du:dateUtc="2025-08-19T12:10:00Z">
                    <w:rPr>
                      <w:rFonts w:ascii="Arial Narrow" w:hAnsi="Arial Narrow"/>
                      <w:sz w:val="21"/>
                      <w:szCs w:val="21"/>
                    </w:rPr>
                  </w:rPrChange>
                </w:rPr>
                <w:t xml:space="preserve">7 dní </w:t>
              </w:r>
              <w:r w:rsidR="005E1DCE" w:rsidRPr="005E1DCE">
                <w:rPr>
                  <w:rFonts w:ascii="Arial Narrow" w:hAnsi="Arial Narrow"/>
                  <w:color w:val="EE0000"/>
                  <w:sz w:val="21"/>
                  <w:szCs w:val="21"/>
                  <w:rPrChange w:id="81" w:author="Markovič Michal, Ing." w:date="2025-08-19T14:10:00Z" w16du:dateUtc="2025-08-19T12:10:00Z">
                    <w:rPr>
                      <w:rFonts w:ascii="Arial Narrow" w:hAnsi="Arial Narrow"/>
                      <w:sz w:val="21"/>
                      <w:szCs w:val="21"/>
                    </w:rPr>
                  </w:rPrChange>
                </w:rPr>
                <w:t xml:space="preserve">od Dátumu schválenia DRS </w:t>
              </w:r>
            </w:ins>
            <w:r w:rsidRPr="00BA355D">
              <w:rPr>
                <w:rFonts w:ascii="Arial Narrow" w:hAnsi="Arial Narrow"/>
                <w:sz w:val="21"/>
                <w:szCs w:val="21"/>
              </w:rPr>
              <w:t>„Kontrolný a skúšobný plán“ na odsúhlasenie Stavebnému dozoru 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skúšok.</w:t>
            </w:r>
          </w:p>
          <w:p w14:paraId="6FED456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prípade, ak Zhotoviteľ nepredloží na odsúhlasenie Stavebnému dozoru a Objednávateľovi „Kontrolný a skúšobný plán“, vzniká Objednávateľovi nárok na zaplatenie zmluvnej pokuty vo výške 500,- EUR (slovom päťsto eur) za každý deň omeškania až do splnenia tejto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r w:rsidRPr="00BA355D">
              <w:rPr>
                <w:rFonts w:ascii="Arial Narrow" w:hAnsi="Arial Narrow"/>
                <w:sz w:val="21"/>
                <w:szCs w:val="21"/>
              </w:rPr>
              <w:lastRenderedPageBreak/>
              <w:t>Objednávateľ je povinný uplatniť zmluvnú pokutu prostredníctvom podčlánku 2.5 VZP a o zmluvnej pokute rozhodne v súlade s postupom podľa podčlánku 3.5 VZP Stavebný dozor. Splatnosť zmluvnej pokuty rozhodnutej Stavebným dozorom je uvedená v podčlánku 4.2 (b) VZP; a</w:t>
            </w:r>
          </w:p>
          <w:p w14:paraId="7C8C89FC"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druhý odsek podčlánku 7.4 sa vkladá nasledujúci text:</w:t>
            </w:r>
          </w:p>
          <w:p w14:paraId="3696754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výstavby a regionálneho rozvoja Slovenskej republiky, ktorou sa ustanovuje zoznam skupín stavebných výrobkov a systémy posudzovania parametrov, ako aj zákonu č. 264/1999 Z. z. o technických požiadavkách na výrobky a o posudzovaní zhody a o zmene a doplnení niektorých zákonov v znení neskorších predpisov, vrátane príslušných súvisiacich nariadení Vlády SR. Objednávateľ je oprávnený výsledky skúšok zverejniť. </w:t>
            </w:r>
          </w:p>
          <w:p w14:paraId="451DA11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oprávnený použiť a zabudovať do Diela len také Materiály, ktoré spĺňajú požiadavky zákona č. 264/1999 Z. z. o technických požiadavkách na výrobky a o posudzovaní zhody a o zmene a doplnení niektorých zákonov v znení neskorších predpisov. Uvedené je Zhotoviteľ povinný preukázať predložením príslušných dokumentov Stavebnému dozoru.</w:t>
            </w:r>
          </w:p>
          <w:p w14:paraId="1CBAFFE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210186F6" w14:textId="77777777">
        <w:tc>
          <w:tcPr>
            <w:tcW w:w="1870" w:type="dxa"/>
          </w:tcPr>
          <w:p w14:paraId="0230C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7.5</w:t>
            </w:r>
          </w:p>
          <w:p w14:paraId="246A7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Zamietnutie</w:t>
            </w:r>
          </w:p>
        </w:tc>
        <w:tc>
          <w:tcPr>
            <w:tcW w:w="7670" w:type="dxa"/>
          </w:tcPr>
          <w:p w14:paraId="22B57DB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7.5 sa vkladá nový text, ktorý znie:</w:t>
            </w:r>
          </w:p>
          <w:p w14:paraId="27A5DC4F" w14:textId="77777777" w:rsidR="00A50A8B" w:rsidRPr="00BA355D" w:rsidDel="0044390E"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Ak Zhotoviteľ nesplní pokyn, bude Objednávateľ oprávnený zamestnať a zaplatiť iné osoby, ktoré prácu vykonajú. Okrem rozsahu, v ktorom by Zhotoviteľ mal nárok na platbu za prácu, bude Zhotoviteľ povinný podľa pod článku 2.5 (Nároky Objednávateľa) uhradiť Objednávateľovi všetky náklady vyplývajúce z tohto nesplnenia.</w:t>
            </w:r>
          </w:p>
        </w:tc>
      </w:tr>
      <w:tr w:rsidR="00BA355D" w:rsidRPr="00BA355D" w14:paraId="7BBE10DE" w14:textId="77777777">
        <w:tc>
          <w:tcPr>
            <w:tcW w:w="1870" w:type="dxa"/>
            <w:tcBorders>
              <w:top w:val="single" w:sz="4" w:space="0" w:color="auto"/>
              <w:left w:val="single" w:sz="4" w:space="0" w:color="auto"/>
              <w:bottom w:val="single" w:sz="4" w:space="0" w:color="auto"/>
              <w:right w:val="single" w:sz="4" w:space="0" w:color="auto"/>
            </w:tcBorders>
          </w:tcPr>
          <w:p w14:paraId="52A351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7.6 </w:t>
            </w:r>
          </w:p>
          <w:p w14:paraId="5E6936B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Opravné práce</w:t>
            </w:r>
          </w:p>
        </w:tc>
        <w:tc>
          <w:tcPr>
            <w:tcW w:w="7670" w:type="dxa"/>
            <w:tcBorders>
              <w:top w:val="single" w:sz="4" w:space="0" w:color="auto"/>
              <w:left w:val="single" w:sz="4" w:space="0" w:color="auto"/>
              <w:bottom w:val="single" w:sz="4" w:space="0" w:color="auto"/>
              <w:right w:val="single" w:sz="4" w:space="0" w:color="auto"/>
            </w:tcBorders>
          </w:tcPr>
          <w:p w14:paraId="0564DFE7" w14:textId="77777777" w:rsidR="00A50A8B" w:rsidRPr="00BA355D" w:rsidRDefault="00A50A8B">
            <w:pPr>
              <w:pStyle w:val="Hlavika"/>
              <w:spacing w:before="120" w:after="120" w:line="276" w:lineRule="auto"/>
              <w:ind w:right="142"/>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podčlánku 7.6 sa vkladajú nové odseky, ktoré znejú nasledovne:</w:t>
            </w:r>
          </w:p>
          <w:p w14:paraId="09EE571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(d) </w:t>
            </w:r>
            <w:r w:rsidRPr="00BA355D">
              <w:tab/>
            </w:r>
            <w:r w:rsidRPr="00BA355D">
              <w:rPr>
                <w:rFonts w:ascii="Arial Narrow" w:hAnsi="Arial Narrow"/>
                <w:sz w:val="21"/>
                <w:szCs w:val="21"/>
              </w:rPr>
              <w:t>konal v súlade so Zmluvou, v súlade s pokynom Stavebného dozoru, a v súlade so sprievodnou správou, revidovanými metódami, resp. revidovaným harmonogramom, požadovanými Stavebným dozorom podľa podčlánku 8.6 Postup prác;</w:t>
            </w:r>
          </w:p>
          <w:p w14:paraId="178FF3B6"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e) plnil opatrenia podľa podčlánku 4.8 Bezpečnostné postupy, resp. aby odstránil následky svojho konania, ktoré sú v rozpore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4.8 Bezpečnostné postupy.</w:t>
            </w:r>
          </w:p>
          <w:p w14:paraId="0885453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 zamedzenie pochybností, je Objednávateľ oprávnený tu uvedeným spôsobom napraviť aj nekonanie Zhotoviteľa, opomenutie, resp. akýkoľvek nesúlad so Zmluvou.</w:t>
            </w:r>
          </w:p>
        </w:tc>
      </w:tr>
      <w:tr w:rsidR="00BA355D" w:rsidRPr="00BA355D" w14:paraId="29FB23DB" w14:textId="77777777">
        <w:tc>
          <w:tcPr>
            <w:tcW w:w="1870" w:type="dxa"/>
            <w:tcBorders>
              <w:top w:val="single" w:sz="4" w:space="0" w:color="auto"/>
              <w:left w:val="single" w:sz="4" w:space="0" w:color="auto"/>
              <w:bottom w:val="single" w:sz="4" w:space="0" w:color="auto"/>
              <w:right w:val="single" w:sz="4" w:space="0" w:color="auto"/>
            </w:tcBorders>
          </w:tcPr>
          <w:p w14:paraId="459A217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7.7</w:t>
            </w:r>
          </w:p>
          <w:p w14:paraId="4501AB3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Vlastníctvo Technologického zariadenia a Materiálov</w:t>
            </w:r>
          </w:p>
        </w:tc>
        <w:tc>
          <w:tcPr>
            <w:tcW w:w="7670" w:type="dxa"/>
            <w:tcBorders>
              <w:top w:val="single" w:sz="4" w:space="0" w:color="auto"/>
              <w:left w:val="single" w:sz="4" w:space="0" w:color="auto"/>
              <w:bottom w:val="single" w:sz="4" w:space="0" w:color="auto"/>
              <w:right w:val="single" w:sz="4" w:space="0" w:color="auto"/>
            </w:tcBorders>
          </w:tcPr>
          <w:p w14:paraId="6C123B8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prvom odseku podčlánku 7.7 sa zrušuje slovné spojenie „bez </w:t>
            </w:r>
            <w:proofErr w:type="spellStart"/>
            <w:r w:rsidRPr="00BA355D">
              <w:rPr>
                <w:rFonts w:ascii="Arial Narrow" w:hAnsi="Arial Narrow"/>
                <w:sz w:val="21"/>
                <w:szCs w:val="21"/>
              </w:rPr>
              <w:t>zástavného</w:t>
            </w:r>
            <w:proofErr w:type="spellEnd"/>
            <w:r w:rsidRPr="00BA355D">
              <w:rPr>
                <w:rFonts w:ascii="Arial Narrow" w:hAnsi="Arial Narrow"/>
                <w:sz w:val="21"/>
                <w:szCs w:val="21"/>
              </w:rPr>
              <w:t xml:space="preserve"> práva a iných bremien“ a nahrádza sa textom „bez záložného práva a iných vecných a záväzkových tiarch“.</w:t>
            </w:r>
          </w:p>
          <w:p w14:paraId="1282FFD1"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poodstavec</w:t>
            </w:r>
            <w:proofErr w:type="spellEnd"/>
            <w:r w:rsidRPr="00BA355D">
              <w:rPr>
                <w:rFonts w:ascii="Arial Narrow" w:hAnsi="Arial Narrow"/>
                <w:sz w:val="21"/>
                <w:szCs w:val="21"/>
              </w:rPr>
              <w:t xml:space="preserve"> b) prvého odseku podčlánku 7.7. sa vkladá písm. c), ktorého znenie je nasledovné:</w:t>
            </w:r>
          </w:p>
          <w:p w14:paraId="469CB0F1" w14:textId="77777777" w:rsidR="00A50A8B" w:rsidRPr="00BA355D" w:rsidRDefault="00A50A8B">
            <w:pPr>
              <w:pStyle w:val="Hlavika"/>
              <w:spacing w:before="120" w:after="120" w:line="276" w:lineRule="auto"/>
              <w:ind w:left="360" w:right="142"/>
              <w:jc w:val="both"/>
              <w:rPr>
                <w:rFonts w:ascii="Arial Narrow" w:hAnsi="Arial Narrow"/>
                <w:sz w:val="21"/>
                <w:szCs w:val="21"/>
              </w:rPr>
            </w:pPr>
            <w:r w:rsidRPr="00BA355D">
              <w:rPr>
                <w:rFonts w:ascii="Arial Narrow" w:hAnsi="Arial Narrow"/>
                <w:sz w:val="21"/>
                <w:szCs w:val="21"/>
              </w:rPr>
              <w:t>c) okamihom ich zabudovania do Trvalého diela</w:t>
            </w:r>
          </w:p>
          <w:p w14:paraId="043CFA5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 ktorý znie:</w:t>
            </w:r>
          </w:p>
          <w:p w14:paraId="325CF84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zodpovedný za škodu a náhodu, za správne skladovanie, ochranu a bezpečnosť dodaného Technologického zariadenia a Materiálov, a to až do okamihu ich zabudovania do Diela a prebratia Objednávateľom Preberacím protokolom pre Dielo podľa podčlánku 10.1 Zmluvy. V prípade, že Technologické zariadenie a Materiál bol zabudovaný do Diela, ale nebolo prevzaté </w:t>
            </w:r>
            <w:r w:rsidRPr="00BA355D">
              <w:rPr>
                <w:rFonts w:ascii="Arial Narrow" w:hAnsi="Arial Narrow"/>
                <w:sz w:val="21"/>
                <w:szCs w:val="21"/>
              </w:rPr>
              <w:lastRenderedPageBreak/>
              <w:t>Objednávateľom, nebezpečenstvo škody, zničenia, náhodného skazenia, odcudzenia atď. je na Zhotoviteľovi.</w:t>
            </w:r>
          </w:p>
          <w:p w14:paraId="33ADB4B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na Diele až do okamihu prebratia Diela Preberacím protokolom pre Dielo podľa podčlánku 10.1 Zmluvy. Nebezpečenstvo škody na Technologických zariadeniach a Materiáloch prechádza na Objednávateľa na základe ich prebratia Objednávateľom v zmysle článku 10 (</w:t>
            </w:r>
            <w:r w:rsidRPr="00BA355D">
              <w:rPr>
                <w:rFonts w:ascii="Arial Narrow" w:hAnsi="Arial Narrow"/>
                <w:i/>
                <w:iCs/>
                <w:sz w:val="21"/>
                <w:szCs w:val="21"/>
              </w:rPr>
              <w:t>Preberanie Diela Objednávateľom</w:t>
            </w:r>
            <w:r w:rsidRPr="00BA355D">
              <w:rPr>
                <w:rFonts w:ascii="Arial Narrow" w:hAnsi="Arial Narrow"/>
                <w:sz w:val="21"/>
                <w:szCs w:val="21"/>
              </w:rPr>
              <w:t>).</w:t>
            </w:r>
          </w:p>
        </w:tc>
      </w:tr>
      <w:tr w:rsidR="00BA355D" w:rsidRPr="00BA355D" w14:paraId="62D4EA27" w14:textId="77777777">
        <w:tc>
          <w:tcPr>
            <w:tcW w:w="1870" w:type="dxa"/>
          </w:tcPr>
          <w:p w14:paraId="229B4BB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7.8 Poplatky</w:t>
            </w:r>
          </w:p>
        </w:tc>
        <w:tc>
          <w:tcPr>
            <w:tcW w:w="7670" w:type="dxa"/>
          </w:tcPr>
          <w:p w14:paraId="3AB3BBE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(b) podčlánku 7.8 sa zrušuje a nahrádza nasledovným textom:</w:t>
            </w:r>
          </w:p>
          <w:p w14:paraId="1C3CC81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je zodpovedný za manipuláciu s odpadom, jeho prepravu a likvidáciu v súlade s Požiadavkami Objednávateľa.</w:t>
            </w:r>
          </w:p>
        </w:tc>
      </w:tr>
      <w:tr w:rsidR="00BA355D" w:rsidRPr="00BA355D" w14:paraId="06611569" w14:textId="77777777">
        <w:tc>
          <w:tcPr>
            <w:tcW w:w="1870" w:type="dxa"/>
          </w:tcPr>
          <w:p w14:paraId="1D27C52B"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8. Začatie prác, oneskorenie a prerušenie prác</w:t>
            </w:r>
          </w:p>
        </w:tc>
        <w:tc>
          <w:tcPr>
            <w:tcW w:w="7670" w:type="dxa"/>
          </w:tcPr>
          <w:p w14:paraId="19C3C4C9"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1B03975" w14:textId="77777777">
        <w:tc>
          <w:tcPr>
            <w:tcW w:w="1870" w:type="dxa"/>
          </w:tcPr>
          <w:p w14:paraId="557F0E1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w:t>
            </w:r>
          </w:p>
          <w:p w14:paraId="064BB9D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Začatie prác</w:t>
            </w:r>
          </w:p>
        </w:tc>
        <w:tc>
          <w:tcPr>
            <w:tcW w:w="7670" w:type="dxa"/>
          </w:tcPr>
          <w:p w14:paraId="2224EC6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prvej vety podčlánku 8.1 sa celý zrušuje a nahrádza nasledovným textom:</w:t>
            </w:r>
          </w:p>
          <w:p w14:paraId="7D8F1FCF" w14:textId="4424BF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oznámi Dátum začatia prác najmenej 10 dní vopred po podpise Zmluvy a najneskôr do </w:t>
            </w:r>
            <w:r w:rsidR="0037279C" w:rsidRPr="00BA355D">
              <w:rPr>
                <w:rFonts w:ascii="Arial Narrow" w:hAnsi="Arial Narrow"/>
                <w:sz w:val="21"/>
                <w:szCs w:val="21"/>
              </w:rPr>
              <w:t>6</w:t>
            </w:r>
            <w:r w:rsidRPr="00BA355D">
              <w:rPr>
                <w:rFonts w:ascii="Arial Narrow" w:hAnsi="Arial Narrow"/>
                <w:sz w:val="21"/>
                <w:szCs w:val="21"/>
              </w:rPr>
              <w:t xml:space="preserve"> mesiacov po podpise Zmluvy</w:t>
            </w:r>
            <w:r w:rsidR="00040DAE" w:rsidRPr="00BA355D">
              <w:rPr>
                <w:rFonts w:ascii="Arial Narrow" w:hAnsi="Arial Narrow"/>
                <w:sz w:val="21"/>
                <w:szCs w:val="21"/>
              </w:rPr>
              <w:t>.</w:t>
            </w:r>
          </w:p>
          <w:p w14:paraId="76C43E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nie je oprávnený vykonávať práce na Diele pred Dátumom začatia prác.</w:t>
            </w:r>
          </w:p>
        </w:tc>
      </w:tr>
      <w:tr w:rsidR="00BA355D" w:rsidRPr="00BA355D" w14:paraId="4CDDC5CA" w14:textId="77777777">
        <w:tc>
          <w:tcPr>
            <w:tcW w:w="1870" w:type="dxa"/>
          </w:tcPr>
          <w:p w14:paraId="4099327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8.2</w:t>
            </w:r>
          </w:p>
          <w:p w14:paraId="5031EDD3"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Cs/>
                <w:sz w:val="21"/>
                <w:szCs w:val="21"/>
              </w:rPr>
              <w:t>Lehota výstavby</w:t>
            </w:r>
          </w:p>
        </w:tc>
        <w:tc>
          <w:tcPr>
            <w:tcW w:w="7670" w:type="dxa"/>
          </w:tcPr>
          <w:p w14:paraId="267D95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8.2 sa celý zrušuje a nahrádza nasledovným textom:</w:t>
            </w:r>
          </w:p>
          <w:p w14:paraId="3AD8D9B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dokončiť celé Dielo, každú Sekciu (ak sú) v Lehote výstavby Diela/Sekcie, v termíne Míľnika, vrátane:</w:t>
            </w:r>
          </w:p>
          <w:p w14:paraId="2C2551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dosiahnutia vyhovujúceho výsledku Preberacích skúšok a</w:t>
            </w:r>
          </w:p>
          <w:p w14:paraId="2EA5CD9B" w14:textId="50DC8B6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dokončenia všetkých prác, ktoré sú uvedené v Zmluve, tak ako je to vyžadované pre Dielo, Sekcie (ak je), a</w:t>
            </w:r>
            <w:r w:rsidR="0062739F" w:rsidRPr="00BA355D">
              <w:rPr>
                <w:rFonts w:ascii="Arial Narrow" w:hAnsi="Arial Narrow"/>
                <w:sz w:val="21"/>
                <w:szCs w:val="21"/>
              </w:rPr>
              <w:t> </w:t>
            </w:r>
            <w:r w:rsidRPr="00BA355D">
              <w:rPr>
                <w:rFonts w:ascii="Arial Narrow" w:hAnsi="Arial Narrow"/>
                <w:sz w:val="21"/>
                <w:szCs w:val="21"/>
              </w:rPr>
              <w:t>Míľnik</w:t>
            </w:r>
            <w:r w:rsidR="0062739F" w:rsidRPr="00BA355D">
              <w:rPr>
                <w:rFonts w:ascii="Arial Narrow" w:hAnsi="Arial Narrow"/>
                <w:sz w:val="21"/>
                <w:szCs w:val="21"/>
              </w:rPr>
              <w:t xml:space="preserve">y v zmysle </w:t>
            </w:r>
            <w:r w:rsidR="00DE6B44" w:rsidRPr="00BA355D">
              <w:rPr>
                <w:rFonts w:ascii="Arial Narrow" w:hAnsi="Arial Narrow"/>
                <w:sz w:val="21"/>
                <w:szCs w:val="21"/>
              </w:rPr>
              <w:t>čl.</w:t>
            </w:r>
            <w:r w:rsidR="00E52C19" w:rsidRPr="00BA355D">
              <w:rPr>
                <w:rFonts w:ascii="Arial Narrow" w:hAnsi="Arial Narrow"/>
                <w:sz w:val="21"/>
                <w:szCs w:val="21"/>
              </w:rPr>
              <w:t xml:space="preserve"> 2.3.2.2</w:t>
            </w:r>
            <w:r w:rsidR="00B7566E" w:rsidRPr="00BA355D">
              <w:rPr>
                <w:rFonts w:ascii="Arial Narrow" w:hAnsi="Arial Narrow"/>
                <w:sz w:val="21"/>
                <w:szCs w:val="21"/>
              </w:rPr>
              <w:t xml:space="preserve"> Z</w:t>
            </w:r>
            <w:r w:rsidR="0059218F" w:rsidRPr="00BA355D">
              <w:rPr>
                <w:rFonts w:ascii="Arial Narrow" w:hAnsi="Arial Narrow"/>
                <w:sz w:val="21"/>
                <w:szCs w:val="21"/>
              </w:rPr>
              <w:t>väzok 3 Časť 1 Súťažných podkladov</w:t>
            </w:r>
            <w:r w:rsidRPr="00BA355D">
              <w:rPr>
                <w:rFonts w:ascii="Arial Narrow" w:hAnsi="Arial Narrow"/>
                <w:sz w:val="21"/>
                <w:szCs w:val="21"/>
              </w:rPr>
              <w:t xml:space="preserve">, aby boli považované za dokončené pre účely prevzatia podľa podčlánku 10.1 Preberanie Diela a Sekcií, vrátane definitívneho odsúhlasenia Projektu organizácie dopravy a trvalého dopravného značenia, vypracovania geodetickej dokumentácie každého realizovaného objektu, vykonania všetkých vyžadovaných skúšok a revízii a dodania príslušnej dokumentácie. </w:t>
            </w:r>
          </w:p>
          <w:p w14:paraId="29CD87C1" w14:textId="0A09C49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Lehota výstavby zahŕňa čas potrebný na prípravné práce, obstaranie a dodanie Technologických zariadení a Materiálov, výstavbu a dodania kompletnej dokumentácie pre kolaudačné konanie a splnenie povinností Zhotoviteľa podľa podčlánku 1.10 „Preberanie Diela a Sekcií“. Stavebný dozor nie je povinný vydať Preberací protokol podľa podčlánku 10.1 „Preberanie Diela a</w:t>
            </w:r>
            <w:r w:rsidR="00CC4ACA" w:rsidRPr="00BA355D">
              <w:rPr>
                <w:rFonts w:ascii="Arial Narrow" w:hAnsi="Arial Narrow"/>
                <w:sz w:val="21"/>
                <w:szCs w:val="21"/>
              </w:rPr>
              <w:t> </w:t>
            </w:r>
            <w:r w:rsidRPr="00BA355D">
              <w:rPr>
                <w:rFonts w:ascii="Arial Narrow" w:hAnsi="Arial Narrow"/>
                <w:sz w:val="21"/>
                <w:szCs w:val="21"/>
              </w:rPr>
              <w:t>Sekcií</w:t>
            </w:r>
            <w:r w:rsidR="00CC4ACA" w:rsidRPr="00BA355D">
              <w:rPr>
                <w:rFonts w:ascii="Arial Narrow" w:hAnsi="Arial Narrow"/>
                <w:sz w:val="21"/>
                <w:szCs w:val="21"/>
              </w:rPr>
              <w:t>“,</w:t>
            </w:r>
            <w:r w:rsidRPr="00BA355D">
              <w:rPr>
                <w:rFonts w:ascii="Arial Narrow" w:hAnsi="Arial Narrow"/>
                <w:sz w:val="21"/>
                <w:szCs w:val="21"/>
              </w:rPr>
              <w:t xml:space="preserve"> kým všetky náležitosti uvedené v tomto článku nie sú splnené.</w:t>
            </w:r>
          </w:p>
        </w:tc>
      </w:tr>
      <w:tr w:rsidR="00BA355D" w:rsidRPr="00BA355D" w14:paraId="077DF8C2" w14:textId="77777777">
        <w:tc>
          <w:tcPr>
            <w:tcW w:w="1870" w:type="dxa"/>
          </w:tcPr>
          <w:p w14:paraId="72F9A59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 xml:space="preserve">8.3 </w:t>
            </w:r>
          </w:p>
          <w:p w14:paraId="6E521EB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Harmonogram prác</w:t>
            </w:r>
          </w:p>
        </w:tc>
        <w:tc>
          <w:tcPr>
            <w:tcW w:w="7670" w:type="dxa"/>
          </w:tcPr>
          <w:p w14:paraId="5F7242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8.3 sa zrušuje a nahrádza sa textom, ktorý znie nasledovne:</w:t>
            </w:r>
          </w:p>
          <w:p w14:paraId="3D60B7FF" w14:textId="33C8173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ako úspešný uchádzač predložil Objednávateľovi základný Harmonogram prác pri uzatváraní tejto Zmluvy podľa § 56 ods. 5 a 7 </w:t>
            </w:r>
            <w:r w:rsidRPr="00BA355D">
              <w:rPr>
                <w:rFonts w:ascii="Arial Narrow" w:hAnsi="Arial Narrow" w:cs="Arial"/>
                <w:sz w:val="21"/>
                <w:szCs w:val="21"/>
              </w:rPr>
              <w:t>Zákona o verejnom obstarávaní</w:t>
            </w:r>
            <w:r w:rsidRPr="00BA355D">
              <w:rPr>
                <w:rFonts w:ascii="Arial Narrow" w:hAnsi="Arial Narrow"/>
                <w:sz w:val="21"/>
                <w:szCs w:val="21"/>
              </w:rPr>
              <w:t xml:space="preserve"> podľa Požiadaviek na vypracovanie harmonogramu uvedených v Zväzok 3</w:t>
            </w:r>
            <w:r w:rsidR="007D1629" w:rsidRPr="00BA355D">
              <w:rPr>
                <w:rFonts w:ascii="Arial Narrow" w:hAnsi="Arial Narrow"/>
                <w:sz w:val="21"/>
                <w:szCs w:val="21"/>
              </w:rPr>
              <w:t xml:space="preserve"> </w:t>
            </w:r>
            <w:r w:rsidRPr="00BA355D">
              <w:rPr>
                <w:rFonts w:ascii="Arial Narrow" w:hAnsi="Arial Narrow"/>
                <w:sz w:val="21"/>
                <w:szCs w:val="21"/>
              </w:rPr>
              <w:t>Časť 1 Súťažných podkladov. Zhotoviteľ je pri vypracovaní Harmonogramu prác povinný dodržať termíny Míľnikov, ktorých vecný rozsah je bližšie špecifikovaný v</w:t>
            </w:r>
            <w:r w:rsidR="003108B4"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p w14:paraId="427F85B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bude označený ako verzia 0 (</w:t>
            </w:r>
            <w:proofErr w:type="spellStart"/>
            <w:r w:rsidRPr="00BA355D">
              <w:rPr>
                <w:rFonts w:ascii="Arial Narrow" w:hAnsi="Arial Narrow"/>
                <w:sz w:val="21"/>
                <w:szCs w:val="21"/>
              </w:rPr>
              <w:t>baseline</w:t>
            </w:r>
            <w:proofErr w:type="spellEnd"/>
            <w:r w:rsidRPr="00BA355D">
              <w:rPr>
                <w:rFonts w:ascii="Arial Narrow" w:hAnsi="Arial Narrow"/>
                <w:sz w:val="21"/>
                <w:szCs w:val="21"/>
              </w:rPr>
              <w:t>), a každá následná revízia Harmonogramu prác bude očíslovaná v postupnom poradí, pričom prvá bude revízia 1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1), druhá bude revízia 2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2), a tak ďalej.</w:t>
            </w:r>
          </w:p>
          <w:p w14:paraId="313942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Základný Harmonogram prác a každý revidovaný Harmonogram prác bude predložený Stavebnému dozoru v jednej papierovej kópii, v jednej elektronickej kópii a v dodatočných papierových kópiách (ak sú) ako je uvedené v Zmluvných údajoch. Vecný Harmonogram bude obsahovať:</w:t>
            </w:r>
          </w:p>
          <w:p w14:paraId="7CCA4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Dátum začatia a Lehotu výstavby Diela alebo každej Sekcie (ak sú);</w:t>
            </w:r>
          </w:p>
          <w:p w14:paraId="773C25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dátum práva prístupu a držby (každej časti) Staveniska, kedy podľa času (časov) uvedeného v Zmluve má byť Zhotoviteľovi odovzdané. Ak tak nie je uvedené, dátumy, kedy Zhotoviteľ vyžaduje, aby mu Objednávateľ umožnil právo prístupu a držbu (každej časti) Staveniska;</w:t>
            </w:r>
          </w:p>
          <w:p w14:paraId="59727BF6" w14:textId="1E2F9FEE"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poradie v akom Zhotoviteľ zamýšľa Dielo vyhotovovať, vrátane predpokladaného časovania každého stupňa projektovania (ak je), prípravy a predloženia Dokumentácie Zhotoviteľa, obstarávania dodávok, výroby, inšpekcie, dodania na Stavenisko, výstavby, montáže, inštalácie, prác vykonávaných každým nominovaným Subdodávateľom a</w:t>
            </w:r>
            <w:r w:rsidR="005C60B8" w:rsidRPr="00BA355D">
              <w:rPr>
                <w:rFonts w:ascii="Arial Narrow" w:hAnsi="Arial Narrow"/>
                <w:sz w:val="21"/>
                <w:szCs w:val="21"/>
              </w:rPr>
              <w:t> </w:t>
            </w:r>
            <w:r w:rsidRPr="00BA355D">
              <w:rPr>
                <w:rFonts w:ascii="Arial Narrow" w:hAnsi="Arial Narrow"/>
                <w:sz w:val="21"/>
                <w:szCs w:val="21"/>
              </w:rPr>
              <w:t>skúšania</w:t>
            </w:r>
            <w:r w:rsidR="005C60B8" w:rsidRPr="00BA355D">
              <w:rPr>
                <w:rFonts w:ascii="Arial Narrow" w:hAnsi="Arial Narrow"/>
                <w:sz w:val="21"/>
                <w:szCs w:val="21"/>
              </w:rPr>
              <w:t>;</w:t>
            </w:r>
          </w:p>
          <w:p w14:paraId="180A6D1A" w14:textId="24172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Doba na preskúmanie Dokumentácie Zhotoviteľa v zmysle podčlánku 5.2 v súlade s Požiadavkami </w:t>
            </w:r>
            <w:r w:rsidR="005C60B8" w:rsidRPr="00BA355D">
              <w:rPr>
                <w:rFonts w:ascii="Arial Narrow" w:hAnsi="Arial Narrow"/>
                <w:sz w:val="21"/>
                <w:szCs w:val="21"/>
              </w:rPr>
              <w:t>O</w:t>
            </w:r>
            <w:r w:rsidRPr="00BA355D">
              <w:rPr>
                <w:rFonts w:ascii="Arial Narrow" w:hAnsi="Arial Narrow"/>
                <w:sz w:val="21"/>
                <w:szCs w:val="21"/>
              </w:rPr>
              <w:t>bjednávateľa</w:t>
            </w:r>
            <w:r w:rsidR="005C60B8" w:rsidRPr="00BA355D">
              <w:rPr>
                <w:rFonts w:ascii="Arial Narrow" w:hAnsi="Arial Narrow"/>
                <w:sz w:val="21"/>
                <w:szCs w:val="21"/>
              </w:rPr>
              <w:t>;</w:t>
            </w:r>
          </w:p>
          <w:p w14:paraId="6308450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postupnosť a časovanie inšpekcií a skúšok špecifikovaných alebo vyžadovaných Zmluvou;</w:t>
            </w:r>
          </w:p>
          <w:p w14:paraId="4F4CFB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pre revidovaný Harmonogram prác: postupnosť a časovanie nápravných prác (ak sú), pre ktoré Stavebný dozor vydal oznámenie podľa článku 7.5 [Nedostatky a zamietnutie] a/alebo nápravných prác (ak sú) inštruovaných podľa článku 7.6 [Nápravné práce];</w:t>
            </w:r>
          </w:p>
          <w:p w14:paraId="575675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všetky činnosti logicky naviazané a ukazujúce najskoršie a najneskoršie začiatočné a konečné dátumy pre každú činnosť, plávanie/vôľu (ak je) a kritickú cestu (cesty);</w:t>
            </w:r>
          </w:p>
          <w:p w14:paraId="2ADE78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dátumy všetkých miestne uznávaných dní pracovného pokoja a období dovoleniek (ak sú);</w:t>
            </w:r>
          </w:p>
          <w:p w14:paraId="33D18B77" w14:textId="65BDFE4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všetk</w:t>
            </w:r>
            <w:r w:rsidR="00D1624C" w:rsidRPr="00BA355D">
              <w:rPr>
                <w:rFonts w:ascii="Arial Narrow" w:hAnsi="Arial Narrow"/>
                <w:sz w:val="21"/>
                <w:szCs w:val="21"/>
              </w:rPr>
              <w:t>y</w:t>
            </w:r>
            <w:r w:rsidRPr="00BA355D">
              <w:rPr>
                <w:rFonts w:ascii="Arial Narrow" w:hAnsi="Arial Narrow"/>
                <w:sz w:val="21"/>
                <w:szCs w:val="21"/>
              </w:rPr>
              <w:t xml:space="preserve"> kľúčov</w:t>
            </w:r>
            <w:r w:rsidR="00D1624C" w:rsidRPr="00BA355D">
              <w:rPr>
                <w:rFonts w:ascii="Arial Narrow" w:hAnsi="Arial Narrow"/>
                <w:sz w:val="21"/>
                <w:szCs w:val="21"/>
              </w:rPr>
              <w:t>é</w:t>
            </w:r>
            <w:r w:rsidRPr="00BA355D">
              <w:rPr>
                <w:rFonts w:ascii="Arial Narrow" w:hAnsi="Arial Narrow"/>
                <w:sz w:val="21"/>
                <w:szCs w:val="21"/>
              </w:rPr>
              <w:t xml:space="preserve"> dátum</w:t>
            </w:r>
            <w:r w:rsidR="00D1624C" w:rsidRPr="00BA355D">
              <w:rPr>
                <w:rFonts w:ascii="Arial Narrow" w:hAnsi="Arial Narrow"/>
                <w:sz w:val="21"/>
                <w:szCs w:val="21"/>
              </w:rPr>
              <w:t>y</w:t>
            </w:r>
            <w:r w:rsidRPr="00BA355D">
              <w:rPr>
                <w:rFonts w:ascii="Arial Narrow" w:hAnsi="Arial Narrow"/>
                <w:sz w:val="21"/>
                <w:szCs w:val="21"/>
              </w:rPr>
              <w:t xml:space="preserve"> dodania Zariadení a Materiálov;</w:t>
            </w:r>
          </w:p>
          <w:p w14:paraId="08E021A3" w14:textId="44D0CF19"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pre revidovaný Harmonogram a pre každú činnosť: skutočný postup k relevantnému dátumu, akékoľvek omeškanie takéhoto postupu a dôsledky takéhoto omeškania na ostatné činnosti (ak sú); </w:t>
            </w:r>
          </w:p>
          <w:p w14:paraId="19770F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podpornú správu, ktorá obsahuje</w:t>
            </w:r>
          </w:p>
          <w:p w14:paraId="07A1592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popis všetkých hlavných etáp vyhotovovania Diela;</w:t>
            </w:r>
          </w:p>
          <w:p w14:paraId="53E630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všeobecný popis metód, ktoré Zhotoviteľ zamýšľa použiť pri vyhotovovaní Diela;</w:t>
            </w:r>
          </w:p>
          <w:p w14:paraId="40D782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detaily naznačujúce Zhotoviteľov primeraný odhad počtu Zhotoviteľovho personálu podľa zaradenia a Zhotoviteľovho vybavenia podľa typu vyžadovaného na Stavenisku pre každú z hlavných etáp vyhotovovania Diela;</w:t>
            </w:r>
          </w:p>
          <w:p w14:paraId="26A8713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ak sa jedná o revidovaný harmonogram, identifikáciu každej závažnej zmeny (zmien) oproti predchádzajúcemu harmonogramu predloženému Zhotoviteľom;</w:t>
            </w:r>
          </w:p>
          <w:p w14:paraId="270B8E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w:t>
            </w:r>
            <w:r w:rsidRPr="00BA355D">
              <w:tab/>
            </w:r>
            <w:r w:rsidRPr="00BA355D">
              <w:rPr>
                <w:rFonts w:ascii="Arial Narrow" w:hAnsi="Arial Narrow"/>
                <w:sz w:val="21"/>
                <w:szCs w:val="21"/>
              </w:rPr>
              <w:t>návrh Zhotoviteľa na prekonanie dôsledkov ktoréhokoľvek (ktorýchkoľvek)  oneskorenia(í) na postup prác na Diele.</w:t>
            </w:r>
          </w:p>
          <w:p w14:paraId="016161A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počas realizácie Diela vždy ku koncu kalendárneho mesiaca predložiť Stavebnému dozoru návrh revízie Harmonogramu prác, ktorý presne odzrkadľuje skutočný postup na Diele a bude v súlade s Požiadavkami na vypracovanie harmonogramu.</w:t>
            </w:r>
          </w:p>
          <w:p w14:paraId="0FEBEB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Vždy keď ku koncu kalendárneho mesiaca sú splnené podmienky podľa podčlánku 8.6 (a), (b) tejto Zmluvy, je Zhotoviteľ povinný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8.6 tejto Zmluvy a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To platí aj v prípade, keď zo Správy o postupe podľa podčlánku 4.21 (h) Zmluvy z porovnania skutočného a plánovaného postupu vyplýva, že je ohrozené dokončenie Diela v relevantnej Lehote výstavby.</w:t>
            </w:r>
          </w:p>
          <w:p w14:paraId="68AEEC8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do 14 dní od doručenia návrhu revízie Harmonogramu prác preskúmať Zhotoviteľom predložený návrh a je oprávnený vydať Zhotoviteľovi oznámenie, v ktorom uvedie a zdôvodní v čom návrh nie je v súlade so Zmluvou, neodzrkadľuje skutočný postup na Diele, alebo je inak v nesúlade so záväzkami Zhotoviteľa.</w:t>
            </w:r>
          </w:p>
          <w:p w14:paraId="19B59AB4" w14:textId="4538D7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Stavebný dozor do 14 dní od doručenia návrhu revidovaného Harmonogramu prác vydá Zhotoviteľovi oznámenie o nesúlade návrhu Harmonogramu prác podľa predchádzajúceho odstavca, Zhotoviteľ je povinný odstrániť všetky nesúlady v predloženom návrhu a predložiť návrh revidovaného Harmonogram</w:t>
            </w:r>
            <w:r w:rsidR="002C59F2" w:rsidRPr="00BA355D">
              <w:rPr>
                <w:rFonts w:ascii="Arial Narrow" w:hAnsi="Arial Narrow"/>
                <w:sz w:val="21"/>
                <w:szCs w:val="21"/>
              </w:rPr>
              <w:t>u</w:t>
            </w:r>
            <w:r w:rsidRPr="00BA355D">
              <w:rPr>
                <w:rFonts w:ascii="Arial Narrow" w:hAnsi="Arial Narrow"/>
                <w:sz w:val="21"/>
                <w:szCs w:val="21"/>
              </w:rPr>
              <w:t xml:space="preserve"> prác do 14 dní od doručenia. Stavebný dozor tento druhý návrh opätovne preskúma a postupuje podľa tohto podčlánku. Ak Stavebný dozor vydá Zhotoviteľovi oznámenie o nesúlade tohto druhého návrhu revidovaného Harmonogramu prác má sa za to, že Zhotoviteľ porušil povinnosť predložiť Harmonogram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8.3 Zmluvy predložiť revidovaný Harmonogram prác. Porušenie tejto povinnosti Zhotoviteľa sa nedotýka povinnosti Zhotoviteľa predložiť riadny revidovaný Harmonogram prác, ktorý bude v súlade so Zmluvou a reálnym postupom na Diele, Objednávateľovi však vzniká právo uplatniť nápravné prostriedky podľa tejto Zmluvy.</w:t>
            </w:r>
          </w:p>
          <w:p w14:paraId="66FCB378" w14:textId="19A5BB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Stavebný dozor nevydá oznámenie o nesúlade návrhu revidovaného Harmonogramu prác do 14 dní od doručenia návrhu, stáva sa predložený návrh platnou revíziou Harmonogramu prác a Zhotoviteľ je povinný podľa tejto revízie postupovať na Diele. Personál </w:t>
            </w:r>
            <w:r w:rsidR="00211B3E" w:rsidRPr="00BA355D">
              <w:rPr>
                <w:rFonts w:ascii="Arial Narrow" w:hAnsi="Arial Narrow"/>
                <w:sz w:val="21"/>
                <w:szCs w:val="21"/>
              </w:rPr>
              <w:t>O</w:t>
            </w:r>
            <w:r w:rsidRPr="00BA355D">
              <w:rPr>
                <w:rFonts w:ascii="Arial Narrow" w:hAnsi="Arial Narrow"/>
                <w:sz w:val="21"/>
                <w:szCs w:val="21"/>
              </w:rPr>
              <w:t>bjednávateľa sa pri plánovaní svojich úkonov ohľadom Diela spolieha na túto platnú revíziu Harmonogramu prác.</w:t>
            </w:r>
          </w:p>
        </w:tc>
      </w:tr>
      <w:tr w:rsidR="00BA355D" w:rsidRPr="00BA355D" w14:paraId="21EED872" w14:textId="77777777">
        <w:tc>
          <w:tcPr>
            <w:tcW w:w="1870" w:type="dxa"/>
          </w:tcPr>
          <w:p w14:paraId="06BCEF1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8.4</w:t>
            </w:r>
          </w:p>
          <w:p w14:paraId="192DEDB3"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Predĺženie Lehoty výstavby</w:t>
            </w:r>
          </w:p>
        </w:tc>
        <w:tc>
          <w:tcPr>
            <w:tcW w:w="7670" w:type="dxa"/>
          </w:tcPr>
          <w:p w14:paraId="1204AE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8.4 sa vkladá nasledovný text:</w:t>
            </w:r>
          </w:p>
          <w:p w14:paraId="58A3EF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Lehoty výstavby Stavebný dozor preskúma, či neboli dotknuté Míľniky. Pokiaľ sa potvrdí, že niektorý z Míľnikov bol dotknutý, v procese schvaľovania predĺženia Lehoty výstavby Stavebný dozor rozhodne o posune dotknutého Míľnika primerane o schválenú dobu predĺženia Lehoty výstavby.</w:t>
            </w:r>
          </w:p>
          <w:p w14:paraId="243356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 oznámení o nároku na predĺženie Lehoty výstavby predložiť analýzu dopadu udalosti alebo okolnosti na čas vo forme porovnania skutočného postupu a plánovaného postupu podľa Harmonogramu prác aj s návrhom možných opatrení ako zamedziť alebo znížiť omeškanie Lehoty výstavby.</w:t>
            </w:r>
          </w:p>
          <w:p w14:paraId="60867978" w14:textId="4DBA9AB3"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13.3 (Zmeny a úpravy) sa aplikuje na revidované metódy, vrátane akceleračného bonusu</w:t>
            </w:r>
            <w:r w:rsidR="007A2ABF" w:rsidRPr="00BA355D">
              <w:rPr>
                <w:rFonts w:ascii="Arial Narrow" w:hAnsi="Arial Narrow"/>
                <w:sz w:val="21"/>
                <w:szCs w:val="21"/>
              </w:rPr>
              <w:t xml:space="preserve"> a bonusov za skoršie splnenie Míľnikov</w:t>
            </w:r>
            <w:r w:rsidRPr="00BA355D">
              <w:rPr>
                <w:rFonts w:ascii="Arial Narrow" w:hAnsi="Arial Narrow"/>
                <w:sz w:val="21"/>
                <w:szCs w:val="21"/>
              </w:rPr>
              <w:t xml:space="preserve">, navrhnuté Stavebným dozorom za účelom zrýchlenia postupu v dôsledku časových vplyvov udalostí/okolností uplatnených Zhotoviteľom podľa podčlánku 8.4 (Predĺženie Lehoty výstavby). </w:t>
            </w:r>
            <w:r w:rsidR="006E4DDE" w:rsidRPr="00BA355D">
              <w:rPr>
                <w:rFonts w:ascii="Arial Narrow" w:hAnsi="Arial Narrow"/>
                <w:sz w:val="21"/>
                <w:szCs w:val="21"/>
              </w:rPr>
              <w:t>Výška akceleračného bonusu</w:t>
            </w:r>
            <w:r w:rsidR="007A2ABF" w:rsidRPr="00BA355D">
              <w:rPr>
                <w:rFonts w:ascii="Arial Narrow" w:hAnsi="Arial Narrow"/>
                <w:sz w:val="21"/>
                <w:szCs w:val="21"/>
              </w:rPr>
              <w:t xml:space="preserve"> a bonusov za skoršie splnenie Míľnikov</w:t>
            </w:r>
            <w:r w:rsidR="00534A17" w:rsidRPr="00BA355D">
              <w:rPr>
                <w:rFonts w:ascii="Arial Narrow" w:hAnsi="Arial Narrow"/>
                <w:sz w:val="21"/>
                <w:szCs w:val="21"/>
              </w:rPr>
              <w:t xml:space="preserve"> a</w:t>
            </w:r>
            <w:r w:rsidR="007A2ABF" w:rsidRPr="00BA355D">
              <w:rPr>
                <w:rFonts w:ascii="Arial Narrow" w:hAnsi="Arial Narrow"/>
                <w:sz w:val="21"/>
                <w:szCs w:val="21"/>
              </w:rPr>
              <w:t>ko aj</w:t>
            </w:r>
            <w:r w:rsidR="00534A17" w:rsidRPr="00BA355D">
              <w:rPr>
                <w:rFonts w:ascii="Arial Narrow" w:hAnsi="Arial Narrow"/>
                <w:sz w:val="21"/>
                <w:szCs w:val="21"/>
              </w:rPr>
              <w:t xml:space="preserve"> podmienky </w:t>
            </w:r>
            <w:r w:rsidR="007A2ABF" w:rsidRPr="00BA355D">
              <w:rPr>
                <w:rFonts w:ascii="Arial Narrow" w:hAnsi="Arial Narrow"/>
                <w:sz w:val="21"/>
                <w:szCs w:val="21"/>
              </w:rPr>
              <w:t>ich</w:t>
            </w:r>
            <w:r w:rsidR="00534A17" w:rsidRPr="00BA355D">
              <w:rPr>
                <w:rFonts w:ascii="Arial Narrow" w:hAnsi="Arial Narrow"/>
                <w:sz w:val="21"/>
                <w:szCs w:val="21"/>
              </w:rPr>
              <w:t xml:space="preserve"> uplatnenia</w:t>
            </w:r>
            <w:r w:rsidR="006E4DDE" w:rsidRPr="00BA355D">
              <w:rPr>
                <w:rFonts w:ascii="Arial Narrow" w:hAnsi="Arial Narrow"/>
                <w:sz w:val="21"/>
                <w:szCs w:val="21"/>
              </w:rPr>
              <w:t xml:space="preserve"> </w:t>
            </w:r>
            <w:r w:rsidR="00534A17" w:rsidRPr="00BA355D">
              <w:rPr>
                <w:rFonts w:ascii="Arial Narrow" w:hAnsi="Arial Narrow"/>
                <w:sz w:val="21"/>
                <w:szCs w:val="21"/>
              </w:rPr>
              <w:t>sú upravené v podčlánku 13.2</w:t>
            </w:r>
            <w:r w:rsidRPr="00BA355D">
              <w:rPr>
                <w:rFonts w:ascii="Arial Narrow" w:hAnsi="Arial Narrow"/>
                <w:sz w:val="21"/>
                <w:szCs w:val="21"/>
              </w:rPr>
              <w:t>. Stavebný dozor pri aplikovaní postupu podčlánku 13.3 (Zmeny a úpravy) primerane zohľadňuje postup navrhnutý v podčlánku 13.2 (Akceleračný bonus</w:t>
            </w:r>
            <w:r w:rsidR="007A2ABF" w:rsidRPr="00BA355D">
              <w:rPr>
                <w:rFonts w:ascii="Arial Narrow" w:hAnsi="Arial Narrow"/>
                <w:sz w:val="21"/>
                <w:szCs w:val="21"/>
              </w:rPr>
              <w:t xml:space="preserve"> a bonus za skoršie splnenie Míľnikov</w:t>
            </w:r>
            <w:r w:rsidRPr="00BA355D">
              <w:rPr>
                <w:rFonts w:ascii="Arial Narrow" w:hAnsi="Arial Narrow"/>
                <w:sz w:val="21"/>
                <w:szCs w:val="21"/>
              </w:rPr>
              <w:t>).</w:t>
            </w:r>
          </w:p>
        </w:tc>
      </w:tr>
      <w:tr w:rsidR="00BA355D" w:rsidRPr="00BA355D" w14:paraId="4D3BC145" w14:textId="77777777">
        <w:tc>
          <w:tcPr>
            <w:tcW w:w="1870" w:type="dxa"/>
          </w:tcPr>
          <w:p w14:paraId="62F25DC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8.5</w:t>
            </w:r>
          </w:p>
          <w:p w14:paraId="0705CA9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Oneskorenie spôsobené úradmi</w:t>
            </w:r>
          </w:p>
        </w:tc>
        <w:tc>
          <w:tcPr>
            <w:tcW w:w="7670" w:type="dxa"/>
          </w:tcPr>
          <w:p w14:paraId="04397D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8.5 sa vkladá nasledovný text:</w:t>
            </w:r>
          </w:p>
          <w:p w14:paraId="2C978E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Nepredloženie kompletnej dokumentácie včas, opodstatnené požiadavky úradov na doplnenie žiadostí, oneskorená reakcia Zhotoviteľa na požiadavky úradov, akékoľvek opomenutie Zhotoviteľa spôsobujúce oneskorenie sa považujú za nesplnenie podmienky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w:t>
            </w:r>
          </w:p>
        </w:tc>
      </w:tr>
      <w:tr w:rsidR="00BA355D" w:rsidRPr="00BA355D" w14:paraId="1F25B384" w14:textId="77777777">
        <w:tc>
          <w:tcPr>
            <w:tcW w:w="1870" w:type="dxa"/>
          </w:tcPr>
          <w:p w14:paraId="087259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8.6</w:t>
            </w:r>
          </w:p>
          <w:p w14:paraId="25F25A2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Postup prác</w:t>
            </w:r>
          </w:p>
        </w:tc>
        <w:tc>
          <w:tcPr>
            <w:tcW w:w="7670" w:type="dxa"/>
          </w:tcPr>
          <w:p w14:paraId="5D7898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8.6 sa vkladá nasledovný text:</w:t>
            </w:r>
          </w:p>
          <w:p w14:paraId="767C71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Vždy keď sa bude vyhotovovať revidovaný Harmonogram prác, bude Zhotoviteľ povinný odovzdať Stavebnému dozoru aj súvisiace dokumenty, údaje, týkajúce sa organizácie výstavby Diela a Zhotoviteľovho vybavenia a Nasadenia Zhotoviteľovho personálu.</w:t>
            </w:r>
          </w:p>
        </w:tc>
      </w:tr>
      <w:tr w:rsidR="00BA355D" w:rsidRPr="00BA355D" w14:paraId="2CE8F0AD" w14:textId="77777777">
        <w:tc>
          <w:tcPr>
            <w:tcW w:w="1870" w:type="dxa"/>
          </w:tcPr>
          <w:p w14:paraId="046488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8.7</w:t>
            </w:r>
          </w:p>
          <w:p w14:paraId="1FDDFC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pokuta za omeškanie Zhotoviteľa s plnením termínu Lehoty výstavby, s termínom splnenia Míľnika a s plnením Fakturačného harmonogramu</w:t>
            </w:r>
          </w:p>
        </w:tc>
        <w:tc>
          <w:tcPr>
            <w:tcW w:w="7670" w:type="dxa"/>
          </w:tcPr>
          <w:p w14:paraId="2236E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8.7 Odškodnenie za oneskorenie sa zrušuje a nahrádza sa názvom „Zmluvná pokuta za omeškanie Zhotoviteľa s plnením termínu Lehoty výstavby, s termínom splnenia Míľnika a s plnením Fakturačného harmonogramu“.</w:t>
            </w:r>
          </w:p>
          <w:p w14:paraId="2FBE0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8.7 sa vkladá nasledovný text:</w:t>
            </w:r>
          </w:p>
          <w:p w14:paraId="2863B7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Aby sa predišlo pochybnostiam, odškodnenie za oneskorenie podľa podčlánku 8.7 VZP sa nahrádza inštitútom zmluvnej pokuty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300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w:t>
            </w:r>
          </w:p>
          <w:p w14:paraId="148370F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Zhotoviteľ nesplní ustanovenie podčlánku 8.2 (Lehota výstavby) potom zaplatí za toto nesplnenie Objednávateľovi zmluvnú pokutu za omeškanie. Výška zmluvnej pokuty je suma uvedená v Prílohe k ponuke, ktorá bude platená za každý deň, ktorý uplynie medzi príslušnou Lehotou výstavby a dátumom uvedeným v Preberacom protokole. Avšak celková suma splatná podľa tohto odseku neprekročí maximálnu sumu zmluvnej pokuty (ak je) uvedenú v Prílohe k ponuke. Zaplatenie zmluvnej pokuty za omeškanie nezbavuje Zhotoviteľa jeho povinnosti dokončiť Dielo alebo iných povinností, záväzkov alebo zodpovednosti, ktoré môže mať podľa Zmluvy.</w:t>
            </w:r>
          </w:p>
          <w:p w14:paraId="119231F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Fakturačný harmonogram uvedený v Harmonograme prác, potom zaplatí za toto nesplnenie Objednávateľovi nasledovnú zmluvnú pokutu: </w:t>
            </w:r>
          </w:p>
          <w:p w14:paraId="30938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V prípade, ak skutočné kumulatívne fakturačné plnenie Zhotoviteľa v dvoch po sebe nasledujúcich mesiacoch bude v porovnaní s plánovaným kumulatívnym fakturačným plnením Zhotoviteľa uvedeným vo Fakturačnom harmonograme nižšie o viac ako 10%, Objednávateľ má nárok na zaplatenie zmluvnej pokuty vo výške 20.000,- EUR (slovom dvadsaťtisíc eur).</w:t>
            </w:r>
          </w:p>
          <w:p w14:paraId="280702A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prípade, ak skutočné kumulatívne fakturačné plnenie Zhotoviteľa v troch po sebe nasledujúcich mesiacoch bude v porovnaní s plánovaným kumulatívnym fakturačným plnením Zhotoviteľa uvedeným vo Fakturačnom harmonograme nižšie o viac ako 10%, Objednávateľ má nárok na zaplatenie zmluvnej pokuty vo výške 30.000,- EUR ( slovom tridsaťtisíc eur).</w:t>
            </w:r>
          </w:p>
          <w:p w14:paraId="2FFC6C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V prípade, ak skutočné kumulované fakturačné plnenie Zhotoviteľa v štyroch po sebe nasledujúcich mesiacoch bude v porovnaní s plánovaným kumulatívnym fakturačným plnením Zhotoviteľa uvedeným vo Fakturačnom harmonograme nižšie o viac ako 10%, Objednávateľ má nárok na zaplatenie zmluvnej pokuty vo výške 40.000,- EUR (slovom štyridsaťtisíc eur).</w:t>
            </w:r>
          </w:p>
          <w:p w14:paraId="01D468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termíny Míľnikov, ktoré sú uvedené v Prílohe k ponuke, potom je Objednávateľ oprávnený uplatniť voči Zhotoviteľovi za každý Míľnik, s ktorým je v omeškaní, nárok na zaplatenie zmluvnej pokuty vo výške uvedenej v Prílohe k ponuke. Pokiaľ Zhotoviteľ nesplní Míľnik ani do 28 dní od termínu Míľnika, ktorý je uvedený v Prílohe k ponuke, Objednávateľovi vzniká popri zmluvnej pokute podľa predchádzajúcej vety nárok na ďalšiu zmluvnú pokutu v rovnakej výške, ako aj právo Objednávateľa na odstúpenie od tejto Zmluvy. </w:t>
            </w:r>
          </w:p>
          <w:p w14:paraId="4CB8A5E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povinnosť zaplatiť zmluvnú pokutu uloženú podľa predchádzajúceho odstavca tohto podčlánku nemá vplyv prípadné neskoršie vyrovnanie omeškania; nesplnenie Míľnika sa posudzuje objektívne, ku dňu porušenia tejto povinnosti. Zaplatenie zmluvnej pokuty nemá vplyv ani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62C14E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CA590DD" w14:textId="77777777">
        <w:tc>
          <w:tcPr>
            <w:tcW w:w="1870" w:type="dxa"/>
          </w:tcPr>
          <w:p w14:paraId="7F65E5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8.13</w:t>
            </w:r>
          </w:p>
          <w:p w14:paraId="03348C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Požiadavky Objednávateľa na prevádzku existujúceho Diela alebo inžinierskych sietí</w:t>
            </w:r>
          </w:p>
        </w:tc>
        <w:tc>
          <w:tcPr>
            <w:tcW w:w="7670" w:type="dxa"/>
          </w:tcPr>
          <w:p w14:paraId="11FCEF86"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Za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8.12 sa vkladá dopĺňa nový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8.13 s názvom </w:t>
            </w:r>
            <w:r w:rsidRPr="00BA355D">
              <w:rPr>
                <w:rFonts w:ascii="Arial Narrow" w:hAnsi="Arial Narrow"/>
                <w:bCs/>
                <w:noProof w:val="0"/>
                <w:sz w:val="21"/>
                <w:szCs w:val="21"/>
                <w:lang w:val="sk-SK"/>
              </w:rPr>
              <w:t>Požiadavky Objednávateľa na prevádzku existujúceho Diela alebo inžinierskych sietí, ktorý znie nasledovne:</w:t>
            </w:r>
          </w:p>
          <w:p w14:paraId="2F7D8F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je povinný predložiť najneskôr 30 dní pred plánovaným začatím prác na existujúcom Diele alebo na prácach súvisiacich s existujúcim Dielom Objednávateľovi, správcom/vlastníkom a Stavebnému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7EFE69FD"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0135164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tc>
      </w:tr>
      <w:tr w:rsidR="00BA355D" w:rsidRPr="00BA355D" w14:paraId="21321016" w14:textId="77777777">
        <w:tc>
          <w:tcPr>
            <w:tcW w:w="1870" w:type="dxa"/>
          </w:tcPr>
          <w:p w14:paraId="26B3690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9. Preberacie skúšky</w:t>
            </w:r>
          </w:p>
        </w:tc>
        <w:tc>
          <w:tcPr>
            <w:tcW w:w="7670" w:type="dxa"/>
          </w:tcPr>
          <w:p w14:paraId="4BD0B810"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DA96DDE" w14:textId="77777777">
        <w:tc>
          <w:tcPr>
            <w:tcW w:w="1870" w:type="dxa"/>
          </w:tcPr>
          <w:p w14:paraId="189FE06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9.1</w:t>
            </w:r>
          </w:p>
          <w:p w14:paraId="4870A30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Povinnosti Zhotoviteľa</w:t>
            </w:r>
          </w:p>
        </w:tc>
        <w:tc>
          <w:tcPr>
            <w:tcW w:w="7670" w:type="dxa"/>
          </w:tcPr>
          <w:p w14:paraId="242B856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V treťom odseku podčlánku 9.1 sa </w:t>
            </w:r>
            <w:proofErr w:type="spellStart"/>
            <w:r w:rsidRPr="00BA355D">
              <w:rPr>
                <w:rFonts w:ascii="Arial Narrow" w:hAnsi="Arial Narrow"/>
                <w:noProof w:val="0"/>
                <w:sz w:val="21"/>
                <w:szCs w:val="21"/>
                <w:lang w:val="sk-SK" w:eastAsia="cs-CZ"/>
              </w:rPr>
              <w:t>pododsek</w:t>
            </w:r>
            <w:proofErr w:type="spellEnd"/>
            <w:r w:rsidRPr="00BA355D">
              <w:rPr>
                <w:rFonts w:ascii="Arial Narrow" w:hAnsi="Arial Narrow"/>
                <w:noProof w:val="0"/>
                <w:sz w:val="21"/>
                <w:szCs w:val="21"/>
                <w:lang w:val="sk-SK" w:eastAsia="cs-CZ"/>
              </w:rPr>
              <w:t xml:space="preserve"> písmeno (c) vypúšťa bez náhrady.</w:t>
            </w:r>
          </w:p>
          <w:p w14:paraId="34A8D6C5"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Za tretí odsek sa vkladá nový text, ktorý znie:</w:t>
            </w:r>
          </w:p>
          <w:p w14:paraId="4C44190F" w14:textId="0B3DD461"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Podrobnosti o rozsahu Preberacích skúšok sú uvedené v Požiadavkách </w:t>
            </w:r>
            <w:r w:rsidR="00487B69" w:rsidRPr="00BA355D">
              <w:rPr>
                <w:rFonts w:ascii="Arial Narrow" w:hAnsi="Arial Narrow"/>
                <w:noProof w:val="0"/>
                <w:sz w:val="21"/>
                <w:szCs w:val="21"/>
                <w:lang w:val="sk-SK" w:eastAsia="cs-CZ"/>
              </w:rPr>
              <w:t>O</w:t>
            </w:r>
            <w:r w:rsidRPr="00BA355D">
              <w:rPr>
                <w:rFonts w:ascii="Arial Narrow" w:hAnsi="Arial Narrow"/>
                <w:noProof w:val="0"/>
                <w:sz w:val="21"/>
                <w:szCs w:val="21"/>
                <w:lang w:val="sk-SK" w:eastAsia="cs-CZ"/>
              </w:rPr>
              <w:t>bjednávateľa. Strany berú na vedomie, že v zmysle § 10</w:t>
            </w:r>
            <w:r w:rsidR="00937569" w:rsidRPr="00BA355D">
              <w:rPr>
                <w:rFonts w:ascii="Arial Narrow" w:hAnsi="Arial Narrow"/>
                <w:noProof w:val="0"/>
                <w:sz w:val="21"/>
                <w:szCs w:val="21"/>
                <w:lang w:val="sk-SK" w:eastAsia="cs-CZ"/>
              </w:rPr>
              <w:t xml:space="preserve"> ods. </w:t>
            </w:r>
            <w:r w:rsidRPr="00BA355D">
              <w:rPr>
                <w:rFonts w:ascii="Arial Narrow" w:hAnsi="Arial Narrow"/>
                <w:noProof w:val="0"/>
                <w:sz w:val="21"/>
                <w:szCs w:val="21"/>
                <w:lang w:val="sk-SK" w:eastAsia="cs-CZ"/>
              </w:rPr>
              <w:t>1 Zákona o dráhach „Skúšobnou prevádzkou stavby sa overuje funkčnosť dráhy a tie parametre dráhy a jej súčastí, ktoré nie je možné overiť technicko-bezpečnostnou skúškou stavby”, a preto sa skúšobná prevádzka bude realizovať iba ak ju nariadi príslušný stavebný úrad, a to v rozsahu a podľa podmienok, v akých ju určí špeciálny stavebný úrad v rozhodnutí o dočasnom užívaní stavby.</w:t>
            </w:r>
          </w:p>
          <w:p w14:paraId="6B8237F4"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štvrtom odseku podčlánku 9.1 sa vypúšťa text „vrátane výkonnostných skúšok“ bez náhrady.</w:t>
            </w:r>
          </w:p>
        </w:tc>
      </w:tr>
      <w:tr w:rsidR="00BA355D" w:rsidRPr="00BA355D" w14:paraId="0C0103F5" w14:textId="77777777">
        <w:tc>
          <w:tcPr>
            <w:tcW w:w="1870" w:type="dxa"/>
          </w:tcPr>
          <w:p w14:paraId="67E8E2F2" w14:textId="0C1F9073" w:rsidR="00A50A8B" w:rsidRPr="00335416" w:rsidDel="001242B2" w:rsidRDefault="00A50A8B">
            <w:pPr>
              <w:spacing w:before="120" w:after="120" w:line="276" w:lineRule="auto"/>
              <w:ind w:right="141"/>
              <w:rPr>
                <w:del w:id="82" w:author="Markovič Michal, Ing." w:date="2025-08-18T09:40:00Z" w16du:dateUtc="2025-08-18T07:40:00Z"/>
                <w:rFonts w:ascii="Arial Narrow" w:hAnsi="Arial Narrow"/>
                <w:bCs/>
                <w:color w:val="EE0000"/>
                <w:sz w:val="21"/>
                <w:szCs w:val="21"/>
                <w:rPrChange w:id="83" w:author="Markovič Michal, Ing." w:date="2025-08-18T08:55:00Z" w16du:dateUtc="2025-08-18T06:55:00Z">
                  <w:rPr>
                    <w:del w:id="84" w:author="Markovič Michal, Ing." w:date="2025-08-18T09:40:00Z" w16du:dateUtc="2025-08-18T07:40:00Z"/>
                    <w:rFonts w:ascii="Arial Narrow" w:hAnsi="Arial Narrow"/>
                    <w:bCs/>
                    <w:sz w:val="21"/>
                    <w:szCs w:val="21"/>
                  </w:rPr>
                </w:rPrChange>
              </w:rPr>
            </w:pPr>
            <w:del w:id="85" w:author="Markovič Michal, Ing." w:date="2025-08-18T09:40:00Z" w16du:dateUtc="2025-08-18T07:40:00Z">
              <w:r w:rsidRPr="00335416" w:rsidDel="001242B2">
                <w:rPr>
                  <w:rFonts w:ascii="Arial Narrow" w:hAnsi="Arial Narrow"/>
                  <w:bCs/>
                  <w:color w:val="EE0000"/>
                  <w:sz w:val="21"/>
                  <w:szCs w:val="21"/>
                  <w:rPrChange w:id="86" w:author="Markovič Michal, Ing." w:date="2025-08-18T08:55:00Z" w16du:dateUtc="2025-08-18T06:55:00Z">
                    <w:rPr>
                      <w:rFonts w:ascii="Arial Narrow" w:hAnsi="Arial Narrow"/>
                      <w:bCs/>
                      <w:sz w:val="21"/>
                      <w:szCs w:val="21"/>
                    </w:rPr>
                  </w:rPrChange>
                </w:rPr>
                <w:delText>9.</w:delText>
              </w:r>
            </w:del>
            <w:del w:id="87" w:author="Markovič Michal, Ing." w:date="2025-08-18T08:54:00Z" w16du:dateUtc="2025-08-18T06:54:00Z">
              <w:r w:rsidRPr="00335416" w:rsidDel="00994C6F">
                <w:rPr>
                  <w:rFonts w:ascii="Arial Narrow" w:hAnsi="Arial Narrow"/>
                  <w:bCs/>
                  <w:color w:val="EE0000"/>
                  <w:sz w:val="21"/>
                  <w:szCs w:val="21"/>
                  <w:rPrChange w:id="88" w:author="Markovič Michal, Ing." w:date="2025-08-18T08:55:00Z" w16du:dateUtc="2025-08-18T06:55:00Z">
                    <w:rPr>
                      <w:rFonts w:ascii="Arial Narrow" w:hAnsi="Arial Narrow"/>
                      <w:bCs/>
                      <w:sz w:val="21"/>
                      <w:szCs w:val="21"/>
                    </w:rPr>
                  </w:rPrChange>
                </w:rPr>
                <w:delText>4</w:delText>
              </w:r>
            </w:del>
          </w:p>
          <w:p w14:paraId="6C573D25" w14:textId="31F53B22" w:rsidR="00A50A8B" w:rsidRPr="00BA355D" w:rsidRDefault="00A50A8B">
            <w:pPr>
              <w:spacing w:before="120" w:after="120" w:line="276" w:lineRule="auto"/>
              <w:ind w:right="141"/>
              <w:rPr>
                <w:rFonts w:ascii="Arial Narrow" w:hAnsi="Arial Narrow"/>
                <w:bCs/>
                <w:sz w:val="21"/>
                <w:szCs w:val="21"/>
                <w:highlight w:val="yellow"/>
              </w:rPr>
            </w:pPr>
            <w:del w:id="89" w:author="Markovič Michal, Ing." w:date="2025-08-18T09:40:00Z" w16du:dateUtc="2025-08-18T07:40:00Z">
              <w:r w:rsidRPr="00335416" w:rsidDel="001242B2">
                <w:rPr>
                  <w:rFonts w:ascii="Arial Narrow" w:hAnsi="Arial Narrow"/>
                  <w:bCs/>
                  <w:color w:val="EE0000"/>
                  <w:sz w:val="21"/>
                  <w:szCs w:val="21"/>
                  <w:rPrChange w:id="90" w:author="Markovič Michal, Ing." w:date="2025-08-18T08:55:00Z" w16du:dateUtc="2025-08-18T06:55:00Z">
                    <w:rPr>
                      <w:rFonts w:ascii="Arial Narrow" w:hAnsi="Arial Narrow"/>
                      <w:bCs/>
                      <w:sz w:val="21"/>
                      <w:szCs w:val="21"/>
                    </w:rPr>
                  </w:rPrChange>
                </w:rPr>
                <w:delText>Neúspešné Skúšky po prebratí</w:delText>
              </w:r>
            </w:del>
          </w:p>
        </w:tc>
        <w:tc>
          <w:tcPr>
            <w:tcW w:w="7670" w:type="dxa"/>
          </w:tcPr>
          <w:p w14:paraId="69D1AF79" w14:textId="701FC59C" w:rsidR="00A50A8B" w:rsidRPr="00337B03" w:rsidDel="001242B2" w:rsidRDefault="00A50A8B">
            <w:pPr>
              <w:pStyle w:val="text0"/>
              <w:spacing w:before="120" w:after="120" w:line="276" w:lineRule="auto"/>
              <w:rPr>
                <w:del w:id="91" w:author="Markovič Michal, Ing." w:date="2025-08-18T09:40:00Z" w16du:dateUtc="2025-08-18T07:40:00Z"/>
                <w:rFonts w:ascii="Arial Narrow" w:hAnsi="Arial Narrow"/>
                <w:noProof w:val="0"/>
                <w:color w:val="EE0000"/>
                <w:sz w:val="21"/>
                <w:szCs w:val="21"/>
                <w:lang w:val="sk-SK" w:eastAsia="cs-CZ"/>
                <w:rPrChange w:id="92" w:author="Markovič Michal, Ing." w:date="2025-08-18T08:55:00Z" w16du:dateUtc="2025-08-18T06:55:00Z">
                  <w:rPr>
                    <w:del w:id="93" w:author="Markovič Michal, Ing." w:date="2025-08-18T09:40:00Z" w16du:dateUtc="2025-08-18T07:40:00Z"/>
                    <w:rFonts w:ascii="Arial Narrow" w:hAnsi="Arial Narrow"/>
                    <w:noProof w:val="0"/>
                    <w:sz w:val="21"/>
                    <w:szCs w:val="21"/>
                    <w:lang w:val="sk-SK" w:eastAsia="cs-CZ"/>
                  </w:rPr>
                </w:rPrChange>
              </w:rPr>
            </w:pPr>
            <w:del w:id="94" w:author="Markovič Michal, Ing." w:date="2025-08-18T09:40:00Z" w16du:dateUtc="2025-08-18T07:40:00Z">
              <w:r w:rsidRPr="00337B03" w:rsidDel="001242B2">
                <w:rPr>
                  <w:rFonts w:ascii="Arial Narrow" w:hAnsi="Arial Narrow"/>
                  <w:color w:val="EE0000"/>
                  <w:sz w:val="21"/>
                  <w:szCs w:val="21"/>
                  <w:rPrChange w:id="95" w:author="Markovič Michal, Ing." w:date="2025-08-18T08:55:00Z" w16du:dateUtc="2025-08-18T06:55:00Z">
                    <w:rPr>
                      <w:rFonts w:ascii="Arial Narrow" w:hAnsi="Arial Narrow"/>
                      <w:sz w:val="21"/>
                      <w:szCs w:val="21"/>
                    </w:rPr>
                  </w:rPrChange>
                </w:rPr>
                <w:delText>Za podčlánok 9.4 sa vkladá nový podčlánok 9.5 Neúspešné Skúšky po prebratí, ktorý znie nasledovne:</w:delText>
              </w:r>
            </w:del>
          </w:p>
          <w:p w14:paraId="2C4598B0" w14:textId="5561379F" w:rsidR="00A50A8B" w:rsidRPr="00337B03" w:rsidDel="001242B2" w:rsidRDefault="00A50A8B">
            <w:pPr>
              <w:pStyle w:val="text0"/>
              <w:spacing w:before="120" w:after="120" w:line="276" w:lineRule="auto"/>
              <w:rPr>
                <w:del w:id="96" w:author="Markovič Michal, Ing." w:date="2025-08-18T09:40:00Z" w16du:dateUtc="2025-08-18T07:40:00Z"/>
                <w:rFonts w:ascii="Arial Narrow" w:hAnsi="Arial Narrow"/>
                <w:noProof w:val="0"/>
                <w:color w:val="EE0000"/>
                <w:sz w:val="21"/>
                <w:szCs w:val="21"/>
                <w:lang w:val="sk-SK" w:eastAsia="cs-CZ"/>
                <w:rPrChange w:id="97" w:author="Markovič Michal, Ing." w:date="2025-08-18T08:55:00Z" w16du:dateUtc="2025-08-18T06:55:00Z">
                  <w:rPr>
                    <w:del w:id="98" w:author="Markovič Michal, Ing." w:date="2025-08-18T09:40:00Z" w16du:dateUtc="2025-08-18T07:40:00Z"/>
                    <w:rFonts w:ascii="Arial Narrow" w:hAnsi="Arial Narrow"/>
                    <w:noProof w:val="0"/>
                    <w:sz w:val="21"/>
                    <w:szCs w:val="21"/>
                    <w:lang w:val="sk-SK" w:eastAsia="cs-CZ"/>
                  </w:rPr>
                </w:rPrChange>
              </w:rPr>
            </w:pPr>
            <w:del w:id="99" w:author="Markovič Michal, Ing." w:date="2025-08-18T09:40:00Z" w16du:dateUtc="2025-08-18T07:40:00Z">
              <w:r w:rsidRPr="00337B03" w:rsidDel="001242B2">
                <w:rPr>
                  <w:rFonts w:ascii="Arial Narrow" w:hAnsi="Arial Narrow"/>
                  <w:color w:val="EE0000"/>
                  <w:sz w:val="21"/>
                  <w:szCs w:val="21"/>
                  <w:rPrChange w:id="100" w:author="Markovič Michal, Ing." w:date="2025-08-18T08:55:00Z" w16du:dateUtc="2025-08-18T06:55:00Z">
                    <w:rPr>
                      <w:rFonts w:ascii="Arial Narrow" w:hAnsi="Arial Narrow"/>
                      <w:sz w:val="21"/>
                      <w:szCs w:val="21"/>
                    </w:rPr>
                  </w:rPrChange>
                </w:rPr>
                <w:delText>Ak platia nasledovné podmienky, a to:</w:delText>
              </w:r>
            </w:del>
          </w:p>
          <w:p w14:paraId="04FF68B7" w14:textId="4361331B" w:rsidR="00A50A8B" w:rsidRPr="00337B03" w:rsidDel="001242B2" w:rsidRDefault="00A50A8B">
            <w:pPr>
              <w:pStyle w:val="text0"/>
              <w:spacing w:before="120" w:after="120" w:line="276" w:lineRule="auto"/>
              <w:rPr>
                <w:del w:id="101" w:author="Markovič Michal, Ing." w:date="2025-08-18T09:40:00Z" w16du:dateUtc="2025-08-18T07:40:00Z"/>
                <w:rFonts w:ascii="Arial Narrow" w:hAnsi="Arial Narrow"/>
                <w:noProof w:val="0"/>
                <w:color w:val="EE0000"/>
                <w:sz w:val="21"/>
                <w:szCs w:val="21"/>
                <w:lang w:val="sk-SK" w:eastAsia="cs-CZ"/>
                <w:rPrChange w:id="102" w:author="Markovič Michal, Ing." w:date="2025-08-18T08:55:00Z" w16du:dateUtc="2025-08-18T06:55:00Z">
                  <w:rPr>
                    <w:del w:id="103" w:author="Markovič Michal, Ing." w:date="2025-08-18T09:40:00Z" w16du:dateUtc="2025-08-18T07:40:00Z"/>
                    <w:rFonts w:ascii="Arial Narrow" w:hAnsi="Arial Narrow"/>
                    <w:noProof w:val="0"/>
                    <w:sz w:val="21"/>
                    <w:szCs w:val="21"/>
                    <w:lang w:val="sk-SK" w:eastAsia="cs-CZ"/>
                  </w:rPr>
                </w:rPrChange>
              </w:rPr>
            </w:pPr>
            <w:del w:id="104" w:author="Markovič Michal, Ing." w:date="2025-08-18T09:40:00Z" w16du:dateUtc="2025-08-18T07:40:00Z">
              <w:r w:rsidRPr="00337B03" w:rsidDel="001242B2">
                <w:rPr>
                  <w:rFonts w:ascii="Arial Narrow" w:hAnsi="Arial Narrow"/>
                  <w:color w:val="EE0000"/>
                  <w:sz w:val="21"/>
                  <w:szCs w:val="21"/>
                  <w:rPrChange w:id="105" w:author="Markovič Michal, Ing." w:date="2025-08-18T08:55:00Z" w16du:dateUtc="2025-08-18T06:55:00Z">
                    <w:rPr>
                      <w:rFonts w:ascii="Arial Narrow" w:hAnsi="Arial Narrow"/>
                      <w:sz w:val="21"/>
                      <w:szCs w:val="21"/>
                    </w:rPr>
                  </w:rPrChange>
                </w:rPr>
                <w:delText>a) Dielo alebo Sekcia nevyhovie technicko-bezpečnostnej skúške, prípadne skúšobnej prevádzke,</w:delText>
              </w:r>
            </w:del>
          </w:p>
          <w:p w14:paraId="5560E09D" w14:textId="290E102D" w:rsidR="00A50A8B" w:rsidRPr="00337B03" w:rsidDel="00F11E9A" w:rsidRDefault="00A50A8B">
            <w:pPr>
              <w:pStyle w:val="text0"/>
              <w:spacing w:before="120" w:after="120" w:line="276" w:lineRule="auto"/>
              <w:rPr>
                <w:del w:id="106" w:author="Markovič Michal, Ing." w:date="2025-08-14T14:40:00Z" w16du:dateUtc="2025-08-14T12:40:00Z"/>
                <w:rFonts w:ascii="Arial Narrow" w:hAnsi="Arial Narrow"/>
                <w:noProof w:val="0"/>
                <w:color w:val="EE0000"/>
                <w:sz w:val="21"/>
                <w:szCs w:val="21"/>
                <w:lang w:val="sk-SK" w:eastAsia="cs-CZ"/>
                <w:rPrChange w:id="107" w:author="Markovič Michal, Ing." w:date="2025-08-18T08:55:00Z" w16du:dateUtc="2025-08-18T06:55:00Z">
                  <w:rPr>
                    <w:del w:id="108" w:author="Markovič Michal, Ing." w:date="2025-08-14T14:40:00Z" w16du:dateUtc="2025-08-14T12:40:00Z"/>
                    <w:rFonts w:ascii="Arial Narrow" w:hAnsi="Arial Narrow"/>
                    <w:noProof w:val="0"/>
                    <w:sz w:val="21"/>
                    <w:szCs w:val="21"/>
                    <w:lang w:val="sk-SK" w:eastAsia="cs-CZ"/>
                  </w:rPr>
                </w:rPrChange>
              </w:rPr>
            </w:pPr>
            <w:del w:id="109" w:author="Markovič Michal, Ing." w:date="2025-08-18T09:40:00Z" w16du:dateUtc="2025-08-18T07:40:00Z">
              <w:r w:rsidRPr="00337B03" w:rsidDel="001242B2">
                <w:rPr>
                  <w:rFonts w:ascii="Arial Narrow" w:hAnsi="Arial Narrow"/>
                  <w:color w:val="EE0000"/>
                  <w:sz w:val="21"/>
                  <w:szCs w:val="21"/>
                  <w:rPrChange w:id="110" w:author="Markovič Michal, Ing." w:date="2025-08-18T08:55:00Z" w16du:dateUtc="2025-08-18T06:55:00Z">
                    <w:rPr>
                      <w:rFonts w:ascii="Arial Narrow" w:hAnsi="Arial Narrow"/>
                      <w:sz w:val="21"/>
                      <w:szCs w:val="21"/>
                    </w:rPr>
                  </w:rPrChange>
                </w:rPr>
                <w:delText>b) Zhotoviteľ zaplatí Objednávateľovi zľavu z Akceptovanej zmluvnej hodnoty počas Lehoty na oznámenie vád,</w:delText>
              </w:r>
            </w:del>
          </w:p>
          <w:p w14:paraId="4B217EDB" w14:textId="64F18CCE" w:rsidR="00A50A8B" w:rsidRPr="008B56BA" w:rsidDel="001242B2" w:rsidRDefault="00A50A8B">
            <w:pPr>
              <w:pStyle w:val="text0"/>
              <w:spacing w:before="120" w:after="120" w:line="276" w:lineRule="auto"/>
              <w:rPr>
                <w:del w:id="111" w:author="Markovič Michal, Ing." w:date="2025-08-18T09:40:00Z" w16du:dateUtc="2025-08-18T07:40:00Z"/>
                <w:rFonts w:ascii="Arial Narrow" w:hAnsi="Arial Narrow"/>
                <w:color w:val="EE0000"/>
                <w:sz w:val="21"/>
                <w:szCs w:val="21"/>
                <w:lang w:val="sk-SK" w:eastAsia="cs-CZ"/>
                <w:rPrChange w:id="112" w:author="Markovič Michal, Ing." w:date="2025-08-18T09:40:00Z" w16du:dateUtc="2025-08-18T07:40:00Z">
                  <w:rPr>
                    <w:del w:id="113" w:author="Markovič Michal, Ing." w:date="2025-08-18T09:40:00Z" w16du:dateUtc="2025-08-18T07:40:00Z"/>
                    <w:rFonts w:ascii="Arial Narrow" w:hAnsi="Arial Narrow"/>
                    <w:noProof w:val="0"/>
                    <w:sz w:val="21"/>
                    <w:szCs w:val="21"/>
                    <w:lang w:val="sk-SK" w:eastAsia="cs-CZ"/>
                  </w:rPr>
                </w:rPrChange>
              </w:rPr>
            </w:pPr>
            <w:del w:id="114" w:author="Markovič Michal, Ing." w:date="2025-08-18T09:40:00Z" w16du:dateUtc="2025-08-18T07:40:00Z">
              <w:r w:rsidRPr="00337B03" w:rsidDel="001242B2">
                <w:rPr>
                  <w:rFonts w:ascii="Arial Narrow" w:hAnsi="Arial Narrow"/>
                  <w:color w:val="EE0000"/>
                  <w:sz w:val="21"/>
                  <w:szCs w:val="21"/>
                  <w:rPrChange w:id="115" w:author="Markovič Michal, Ing." w:date="2025-08-18T08:55:00Z" w16du:dateUtc="2025-08-18T06:55:00Z">
                    <w:rPr>
                      <w:rFonts w:ascii="Arial Narrow" w:hAnsi="Arial Narrow"/>
                      <w:sz w:val="21"/>
                      <w:szCs w:val="21"/>
                    </w:rPr>
                  </w:rPrChange>
                </w:rPr>
                <w:delText xml:space="preserve">potom sa bude </w:delText>
              </w:r>
              <w:r w:rsidRPr="008B56BA" w:rsidDel="001242B2">
                <w:rPr>
                  <w:rFonts w:ascii="Arial Narrow" w:hAnsi="Arial Narrow"/>
                  <w:color w:val="EE0000"/>
                  <w:sz w:val="21"/>
                  <w:szCs w:val="21"/>
                  <w:rPrChange w:id="116" w:author="Markovič Michal, Ing." w:date="2025-08-18T09:40:00Z" w16du:dateUtc="2025-08-18T07:40:00Z">
                    <w:rPr>
                      <w:rFonts w:ascii="Arial Narrow" w:hAnsi="Arial Narrow"/>
                      <w:sz w:val="21"/>
                      <w:szCs w:val="21"/>
                    </w:rPr>
                  </w:rPrChange>
                </w:rPr>
                <w:delText>mať za to, že Dielo alebo Sekcia vyhoveli Skúškam.</w:delText>
              </w:r>
              <w:r w:rsidR="00510E06" w:rsidRPr="008B56BA" w:rsidDel="001242B2">
                <w:rPr>
                  <w:rFonts w:ascii="Arial Narrow" w:hAnsi="Arial Narrow"/>
                  <w:color w:val="EE0000"/>
                  <w:sz w:val="21"/>
                  <w:szCs w:val="21"/>
                  <w:rPrChange w:id="117" w:author="Markovič Michal, Ing." w:date="2025-08-18T09:40:00Z" w16du:dateUtc="2025-08-18T07:40:00Z">
                    <w:rPr>
                      <w:rFonts w:ascii="Arial Narrow" w:hAnsi="Arial Narrow"/>
                      <w:sz w:val="21"/>
                      <w:szCs w:val="21"/>
                    </w:rPr>
                  </w:rPrChange>
                </w:rPr>
                <w:delText xml:space="preserve"> To </w:delText>
              </w:r>
              <w:r w:rsidR="00D10B10" w:rsidRPr="008B56BA" w:rsidDel="001242B2">
                <w:rPr>
                  <w:rFonts w:ascii="Arial Narrow" w:hAnsi="Arial Narrow"/>
                  <w:color w:val="EE0000"/>
                  <w:sz w:val="21"/>
                  <w:szCs w:val="21"/>
                  <w:rPrChange w:id="118" w:author="Markovič Michal, Ing." w:date="2025-08-18T09:40:00Z" w16du:dateUtc="2025-08-18T07:40:00Z">
                    <w:rPr>
                      <w:rFonts w:ascii="Arial Narrow" w:hAnsi="Arial Narrow"/>
                      <w:sz w:val="21"/>
                      <w:szCs w:val="21"/>
                    </w:rPr>
                  </w:rPrChange>
                </w:rPr>
                <w:delText xml:space="preserve">neplatí a aplikácia tohto podčlánku je vylúčená, ak Dielo nevyhovie </w:delText>
              </w:r>
              <w:r w:rsidR="003A2A33" w:rsidRPr="008B56BA" w:rsidDel="001242B2">
                <w:rPr>
                  <w:rFonts w:ascii="Arial Narrow" w:hAnsi="Arial Narrow"/>
                  <w:color w:val="EE0000"/>
                  <w:sz w:val="21"/>
                  <w:szCs w:val="21"/>
                  <w:rPrChange w:id="119" w:author="Markovič Michal, Ing." w:date="2025-08-18T09:40:00Z" w16du:dateUtc="2025-08-18T07:40:00Z">
                    <w:rPr>
                      <w:rFonts w:ascii="Arial Narrow" w:hAnsi="Arial Narrow"/>
                      <w:sz w:val="21"/>
                      <w:szCs w:val="21"/>
                    </w:rPr>
                  </w:rPrChange>
                </w:rPr>
                <w:delText>meraniam hluku v zmysle platných právnych predpisov</w:delText>
              </w:r>
              <w:r w:rsidR="009D5E81" w:rsidRPr="008B56BA" w:rsidDel="001242B2">
                <w:rPr>
                  <w:rFonts w:ascii="Arial Narrow" w:hAnsi="Arial Narrow"/>
                  <w:color w:val="EE0000"/>
                  <w:sz w:val="21"/>
                  <w:szCs w:val="21"/>
                  <w:rPrChange w:id="120" w:author="Markovič Michal, Ing." w:date="2025-08-18T09:40:00Z" w16du:dateUtc="2025-08-18T07:40:00Z">
                    <w:rPr>
                      <w:rFonts w:ascii="Arial Narrow" w:hAnsi="Arial Narrow"/>
                      <w:sz w:val="21"/>
                      <w:szCs w:val="21"/>
                    </w:rPr>
                  </w:rPrChange>
                </w:rPr>
                <w:delText xml:space="preserve"> a súťažných podkladov</w:delText>
              </w:r>
              <w:r w:rsidR="003A2A33" w:rsidRPr="008B56BA" w:rsidDel="001242B2">
                <w:rPr>
                  <w:rFonts w:ascii="Arial Narrow" w:hAnsi="Arial Narrow"/>
                  <w:color w:val="EE0000"/>
                  <w:sz w:val="21"/>
                  <w:szCs w:val="21"/>
                  <w:rPrChange w:id="121" w:author="Markovič Michal, Ing." w:date="2025-08-18T09:40:00Z" w16du:dateUtc="2025-08-18T07:40:00Z">
                    <w:rPr>
                      <w:rFonts w:ascii="Arial Narrow" w:hAnsi="Arial Narrow"/>
                      <w:sz w:val="21"/>
                      <w:szCs w:val="21"/>
                    </w:rPr>
                  </w:rPrChange>
                </w:rPr>
                <w:delText>.</w:delText>
              </w:r>
            </w:del>
          </w:p>
          <w:p w14:paraId="0095C05B" w14:textId="53926697" w:rsidR="00C74D7D" w:rsidRPr="00BA355D" w:rsidRDefault="00A85F23">
            <w:pPr>
              <w:pStyle w:val="text0"/>
              <w:spacing w:before="120" w:after="120" w:line="276" w:lineRule="auto"/>
              <w:rPr>
                <w:rFonts w:ascii="Arial Narrow" w:hAnsi="Arial Narrow"/>
                <w:noProof w:val="0"/>
                <w:sz w:val="21"/>
                <w:szCs w:val="21"/>
                <w:lang w:val="sk-SK" w:eastAsia="cs-CZ"/>
              </w:rPr>
            </w:pPr>
            <w:del w:id="122" w:author="Markovič Michal, Ing." w:date="2025-08-18T09:40:00Z" w16du:dateUtc="2025-08-18T07:40:00Z">
              <w:r w:rsidRPr="008B56BA" w:rsidDel="001242B2">
                <w:rPr>
                  <w:rFonts w:ascii="Arial Narrow" w:hAnsi="Arial Narrow"/>
                  <w:noProof w:val="0"/>
                  <w:color w:val="EE0000"/>
                  <w:sz w:val="21"/>
                  <w:szCs w:val="21"/>
                  <w:lang w:val="sk-SK" w:eastAsia="cs-CZ"/>
                  <w:rPrChange w:id="123" w:author="Markovič Michal, Ing." w:date="2025-08-18T09:40:00Z" w16du:dateUtc="2025-08-18T07:40:00Z">
                    <w:rPr>
                      <w:rFonts w:ascii="Arial Narrow" w:hAnsi="Arial Narrow"/>
                      <w:noProof w:val="0"/>
                      <w:sz w:val="21"/>
                      <w:szCs w:val="21"/>
                      <w:lang w:val="sk-SK" w:eastAsia="cs-CZ"/>
                    </w:rPr>
                  </w:rPrChange>
                </w:rPr>
                <w:delText>O</w:delText>
              </w:r>
              <w:r w:rsidR="007C3AFE" w:rsidRPr="008B56BA" w:rsidDel="001242B2">
                <w:rPr>
                  <w:rFonts w:ascii="Arial Narrow" w:hAnsi="Arial Narrow"/>
                  <w:noProof w:val="0"/>
                  <w:color w:val="EE0000"/>
                  <w:sz w:val="21"/>
                  <w:szCs w:val="21"/>
                  <w:lang w:val="sk-SK" w:eastAsia="cs-CZ"/>
                  <w:rPrChange w:id="124" w:author="Markovič Michal, Ing." w:date="2025-08-18T09:40:00Z" w16du:dateUtc="2025-08-18T07:40:00Z">
                    <w:rPr>
                      <w:rFonts w:ascii="Arial Narrow" w:hAnsi="Arial Narrow"/>
                      <w:noProof w:val="0"/>
                      <w:sz w:val="21"/>
                      <w:szCs w:val="21"/>
                      <w:lang w:val="sk-SK" w:eastAsia="cs-CZ"/>
                    </w:rPr>
                  </w:rPrChange>
                </w:rPr>
                <w:delText xml:space="preserve"> výške </w:delText>
              </w:r>
              <w:r w:rsidRPr="008B56BA" w:rsidDel="001242B2">
                <w:rPr>
                  <w:rFonts w:ascii="Arial Narrow" w:hAnsi="Arial Narrow"/>
                  <w:noProof w:val="0"/>
                  <w:color w:val="EE0000"/>
                  <w:sz w:val="21"/>
                  <w:szCs w:val="21"/>
                  <w:lang w:val="sk-SK" w:eastAsia="cs-CZ"/>
                  <w:rPrChange w:id="125" w:author="Markovič Michal, Ing." w:date="2025-08-18T09:40:00Z" w16du:dateUtc="2025-08-18T07:40:00Z">
                    <w:rPr>
                      <w:rFonts w:ascii="Arial Narrow" w:hAnsi="Arial Narrow"/>
                      <w:noProof w:val="0"/>
                      <w:sz w:val="21"/>
                      <w:szCs w:val="21"/>
                      <w:lang w:val="sk-SK" w:eastAsia="cs-CZ"/>
                    </w:rPr>
                  </w:rPrChange>
                </w:rPr>
                <w:delText>zľav</w:delText>
              </w:r>
              <w:r w:rsidR="007C3AFE" w:rsidRPr="008B56BA" w:rsidDel="001242B2">
                <w:rPr>
                  <w:rFonts w:ascii="Arial Narrow" w:hAnsi="Arial Narrow"/>
                  <w:noProof w:val="0"/>
                  <w:color w:val="EE0000"/>
                  <w:sz w:val="21"/>
                  <w:szCs w:val="21"/>
                  <w:lang w:val="sk-SK" w:eastAsia="cs-CZ"/>
                  <w:rPrChange w:id="126" w:author="Markovič Michal, Ing." w:date="2025-08-18T09:40:00Z" w16du:dateUtc="2025-08-18T07:40:00Z">
                    <w:rPr>
                      <w:rFonts w:ascii="Arial Narrow" w:hAnsi="Arial Narrow"/>
                      <w:noProof w:val="0"/>
                      <w:sz w:val="21"/>
                      <w:szCs w:val="21"/>
                      <w:lang w:val="sk-SK" w:eastAsia="cs-CZ"/>
                    </w:rPr>
                  </w:rPrChange>
                </w:rPr>
                <w:delText>y</w:delText>
              </w:r>
              <w:r w:rsidRPr="008B56BA" w:rsidDel="001242B2">
                <w:rPr>
                  <w:rFonts w:ascii="Arial Narrow" w:hAnsi="Arial Narrow"/>
                  <w:noProof w:val="0"/>
                  <w:color w:val="EE0000"/>
                  <w:sz w:val="21"/>
                  <w:szCs w:val="21"/>
                  <w:lang w:val="sk-SK" w:eastAsia="cs-CZ"/>
                  <w:rPrChange w:id="127" w:author="Markovič Michal, Ing." w:date="2025-08-18T09:40:00Z" w16du:dateUtc="2025-08-18T07:40:00Z">
                    <w:rPr>
                      <w:rFonts w:ascii="Arial Narrow" w:hAnsi="Arial Narrow"/>
                      <w:noProof w:val="0"/>
                      <w:sz w:val="21"/>
                      <w:szCs w:val="21"/>
                      <w:lang w:val="sk-SK" w:eastAsia="cs-CZ"/>
                    </w:rPr>
                  </w:rPrChange>
                </w:rPr>
                <w:delText xml:space="preserve"> bude</w:delText>
              </w:r>
              <w:r w:rsidR="007C3AFE" w:rsidRPr="008B56BA" w:rsidDel="001242B2">
                <w:rPr>
                  <w:rFonts w:ascii="Arial Narrow" w:hAnsi="Arial Narrow"/>
                  <w:noProof w:val="0"/>
                  <w:color w:val="EE0000"/>
                  <w:sz w:val="21"/>
                  <w:szCs w:val="21"/>
                  <w:lang w:val="sk-SK" w:eastAsia="cs-CZ"/>
                  <w:rPrChange w:id="128" w:author="Markovič Michal, Ing." w:date="2025-08-18T09:40:00Z" w16du:dateUtc="2025-08-18T07:40:00Z">
                    <w:rPr>
                      <w:rFonts w:ascii="Arial Narrow" w:hAnsi="Arial Narrow"/>
                      <w:noProof w:val="0"/>
                      <w:sz w:val="21"/>
                      <w:szCs w:val="21"/>
                      <w:lang w:val="sk-SK" w:eastAsia="cs-CZ"/>
                    </w:rPr>
                  </w:rPrChange>
                </w:rPr>
                <w:delText xml:space="preserve"> rozhodovať</w:delText>
              </w:r>
              <w:r w:rsidR="00C74D7D" w:rsidRPr="008B56BA" w:rsidDel="001242B2">
                <w:rPr>
                  <w:rFonts w:ascii="Arial Narrow" w:hAnsi="Arial Narrow"/>
                  <w:noProof w:val="0"/>
                  <w:color w:val="EE0000"/>
                  <w:sz w:val="21"/>
                  <w:szCs w:val="21"/>
                  <w:lang w:val="sk-SK" w:eastAsia="cs-CZ"/>
                  <w:rPrChange w:id="129" w:author="Markovič Michal, Ing." w:date="2025-08-18T09:40:00Z" w16du:dateUtc="2025-08-18T07:40:00Z">
                    <w:rPr>
                      <w:rFonts w:ascii="Arial Narrow" w:hAnsi="Arial Narrow"/>
                      <w:noProof w:val="0"/>
                      <w:sz w:val="21"/>
                      <w:szCs w:val="21"/>
                      <w:lang w:val="sk-SK" w:eastAsia="cs-CZ"/>
                    </w:rPr>
                  </w:rPrChange>
                </w:rPr>
                <w:delText xml:space="preserve"> </w:delText>
              </w:r>
              <w:r w:rsidR="007C3AFE" w:rsidRPr="008B56BA" w:rsidDel="001242B2">
                <w:rPr>
                  <w:rFonts w:ascii="Arial Narrow" w:hAnsi="Arial Narrow"/>
                  <w:noProof w:val="0"/>
                  <w:color w:val="EE0000"/>
                  <w:sz w:val="21"/>
                  <w:szCs w:val="21"/>
                  <w:lang w:val="sk-SK" w:eastAsia="cs-CZ"/>
                  <w:rPrChange w:id="130" w:author="Markovič Michal, Ing." w:date="2025-08-18T09:40:00Z" w16du:dateUtc="2025-08-18T07:40:00Z">
                    <w:rPr>
                      <w:rFonts w:ascii="Arial Narrow" w:hAnsi="Arial Narrow"/>
                      <w:noProof w:val="0"/>
                      <w:sz w:val="21"/>
                      <w:szCs w:val="21"/>
                      <w:lang w:val="sk-SK" w:eastAsia="cs-CZ"/>
                    </w:rPr>
                  </w:rPrChange>
                </w:rPr>
                <w:delText>Stavebný dozor podľa Zmluvy v zmysle podčlánku 3.5</w:delText>
              </w:r>
              <w:r w:rsidR="00C25961" w:rsidRPr="008B56BA" w:rsidDel="001242B2">
                <w:rPr>
                  <w:rFonts w:ascii="Arial Narrow" w:hAnsi="Arial Narrow"/>
                  <w:noProof w:val="0"/>
                  <w:color w:val="EE0000"/>
                  <w:sz w:val="21"/>
                  <w:szCs w:val="21"/>
                  <w:lang w:val="sk-SK" w:eastAsia="cs-CZ"/>
                  <w:rPrChange w:id="131" w:author="Markovič Michal, Ing." w:date="2025-08-18T09:40:00Z" w16du:dateUtc="2025-08-18T07:40:00Z">
                    <w:rPr>
                      <w:rFonts w:ascii="Arial Narrow" w:hAnsi="Arial Narrow"/>
                      <w:noProof w:val="0"/>
                      <w:sz w:val="21"/>
                      <w:szCs w:val="21"/>
                      <w:lang w:val="sk-SK" w:eastAsia="cs-CZ"/>
                    </w:rPr>
                  </w:rPrChange>
                </w:rPr>
                <w:delText>,</w:delText>
              </w:r>
              <w:r w:rsidR="00B62DCF" w:rsidRPr="008B56BA" w:rsidDel="001242B2">
                <w:rPr>
                  <w:rFonts w:ascii="Arial Narrow" w:hAnsi="Arial Narrow"/>
                  <w:noProof w:val="0"/>
                  <w:color w:val="EE0000"/>
                  <w:sz w:val="21"/>
                  <w:szCs w:val="21"/>
                  <w:lang w:val="sk-SK" w:eastAsia="cs-CZ"/>
                  <w:rPrChange w:id="132" w:author="Markovič Michal, Ing." w:date="2025-08-18T09:40:00Z" w16du:dateUtc="2025-08-18T07:40:00Z">
                    <w:rPr>
                      <w:rFonts w:ascii="Arial Narrow" w:hAnsi="Arial Narrow"/>
                      <w:noProof w:val="0"/>
                      <w:sz w:val="21"/>
                      <w:szCs w:val="21"/>
                      <w:lang w:val="sk-SK" w:eastAsia="cs-CZ"/>
                    </w:rPr>
                  </w:rPrChange>
                </w:rPr>
                <w:delText xml:space="preserve"> pričom v prípade vzniku sporu medzi Stranami sa bude postupovať podľa článku 20.</w:delText>
              </w:r>
            </w:del>
          </w:p>
        </w:tc>
      </w:tr>
      <w:tr w:rsidR="00BA355D" w:rsidRPr="00BA355D" w14:paraId="3A843E24" w14:textId="77777777">
        <w:tc>
          <w:tcPr>
            <w:tcW w:w="1870" w:type="dxa"/>
          </w:tcPr>
          <w:p w14:paraId="1E01778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10. Preberanie Diela Objednávateľom</w:t>
            </w:r>
          </w:p>
        </w:tc>
        <w:tc>
          <w:tcPr>
            <w:tcW w:w="7670" w:type="dxa"/>
          </w:tcPr>
          <w:p w14:paraId="3952DA0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33512821" w14:textId="77777777">
        <w:tc>
          <w:tcPr>
            <w:tcW w:w="1870" w:type="dxa"/>
          </w:tcPr>
          <w:p w14:paraId="7E50AE3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10.1</w:t>
            </w:r>
          </w:p>
          <w:p w14:paraId="7838443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Diela a Sekcií</w:t>
            </w:r>
          </w:p>
        </w:tc>
        <w:tc>
          <w:tcPr>
            <w:tcW w:w="7670" w:type="dxa"/>
          </w:tcPr>
          <w:p w14:paraId="219E5397"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poslednej vete prvého odseku podčlánku 10.1 sa vypúšťajú slovné spojenia „alebo keď sa má za to, že bol vydaný” a „v súlade s týmto článkom.”</w:t>
            </w:r>
          </w:p>
          <w:p w14:paraId="51F99E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Posledná veta druhého odseku podčlánku 10.1 v znení „Keď je Dielo rozdelené na Sekcie, môže Zhotoviteľ podobne požiadať o vydanie Preberacieho protokolu pre každú Sekciu.“ sa vypúšťa bez náhrady.</w:t>
            </w:r>
          </w:p>
          <w:p w14:paraId="704A00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V poslednom odseku v poslednej vete sa slovné spojenie “bude sa mať za to, že preberací protokol bol vydaný v posledný deň tejto lehoty” nahrádza textom „Zhotoviteľ bude oprávnený uplatniť si nárok podľa bodu 20.1 [</w:t>
            </w:r>
            <w:r w:rsidRPr="00BA355D">
              <w:rPr>
                <w:rFonts w:ascii="Arial Narrow" w:hAnsi="Arial Narrow"/>
                <w:i/>
                <w:iCs/>
                <w:sz w:val="21"/>
                <w:szCs w:val="21"/>
              </w:rPr>
              <w:t>Nároky Zhotoviteľa</w:t>
            </w:r>
            <w:r w:rsidRPr="00BA355D">
              <w:rPr>
                <w:rFonts w:ascii="Arial Narrow" w:hAnsi="Arial Narrow"/>
                <w:sz w:val="21"/>
                <w:szCs w:val="21"/>
              </w:rPr>
              <w:t>]”.</w:t>
            </w:r>
          </w:p>
          <w:p w14:paraId="620260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podčlánku 10.1 sa dopĺňa nasledujúci text: </w:t>
            </w:r>
          </w:p>
          <w:p w14:paraId="1029EC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„Splnenie Míľnika sa nepovažuje za splnenie Sekcie.“ </w:t>
            </w:r>
          </w:p>
        </w:tc>
      </w:tr>
      <w:tr w:rsidR="00BA355D" w:rsidRPr="00BA355D" w14:paraId="62CB6ED4" w14:textId="77777777">
        <w:tc>
          <w:tcPr>
            <w:tcW w:w="1870" w:type="dxa"/>
          </w:tcPr>
          <w:p w14:paraId="4B7D546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10.2</w:t>
            </w:r>
          </w:p>
          <w:p w14:paraId="221CBCA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častí Diela do Odbornej obsluhy</w:t>
            </w:r>
          </w:p>
        </w:tc>
        <w:tc>
          <w:tcPr>
            <w:tcW w:w="7670" w:type="dxa"/>
          </w:tcPr>
          <w:p w14:paraId="437E3174"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Názov podčlánku 10.2 Preberanie častí Diela sa vypúšťa a nahrádza sa názvom “Preberanie častí Diela do Odbornej obsluhy”. Tento zmenený názov podčlánku 10.2 sa používa v celom texte Zmluvy.</w:t>
            </w:r>
          </w:p>
          <w:p w14:paraId="5B3C005D"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Celý text podčlánku 10.2 sa odstraňuje a nahrádza sa textom s nasledovným znením:</w:t>
            </w:r>
          </w:p>
          <w:p w14:paraId="27E6C5BB"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Stavebný dozor môže, podľa vlastného uváženia Objednávateľa, vydať Preberací protokol na prevzatie ktorejkoľvek časti Diela, prípadne ktoréhokoľvek Technologického zariadenia, do Odbornej obsluhy.</w:t>
            </w:r>
          </w:p>
          <w:p w14:paraId="5B3C5785"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nesmie užívať žiadnu časť Diela, prípadne Technologické zariadenie (okrem dočasného opatrenia, ktoré je buď stanovené v Zmluve, alebo dohodnuté oboma Stranami), pokiaľ a dokiaľ Stavebný dozor na túto časť nevydá Preberací protokol o prevzatí časti Diela do Odbornej obsluhy. </w:t>
            </w:r>
          </w:p>
          <w:p w14:paraId="34F6792F"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Objednávateľ je povinný časť Diela prevziať do Odbornej obsluhy, iba ak:</w:t>
            </w:r>
          </w:p>
          <w:p w14:paraId="6E93E12E"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táto časť Diela bola vyrobená, vykonaná a dokončená v súlade s touto Zmluvou (okrem takých vád, ktoré nie sú vadami brániacimi začatiu technicko-bezpečnostnej skúške);</w:t>
            </w:r>
          </w:p>
          <w:p w14:paraId="3A328B23"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Zástupca Objednávateľa ohľadne časti Diela vystavil Preberací protokol o prevzatí do Odbornej obsluhy.</w:t>
            </w:r>
          </w:p>
          <w:p w14:paraId="40108712" w14:textId="5E093F83"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môže časť Diela prevziať do Odbornej obsluhy tiež v prípade, ak je odskúšaná (bola vykonaná</w:t>
            </w:r>
            <w:r w:rsidR="000E0F0D"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technicko-bezpečnostná skúška v rozsahu umožňujúcom bezpečné prevádzkovanie tejto časti Diela.</w:t>
            </w:r>
          </w:p>
          <w:p w14:paraId="551A90B5" w14:textId="23D68039"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bude prevádzkovať časť Diela podľa podmienok uvedených v rozhodnutí o predčasnom užívaní v zmysle povolenia na predčasné užívanie stavby podľa § 83 Stavebného zákona, prípadne podľa podmienok rozhodnutia o dočasnom užívaní stavby na skúšobnú prevádzku podľa § 84 ods. 2 Stavebného zákona, ak v zmysle § 10 Zákona o dráhach príslušný stavebný úrad tak určil. Zabezpečenie povolení na predčasné užívanie, dočasné užívanie na účely skúšobnej prevádzky sú záväzkom Zhotoviteľa v rámci inžinierskych činností, pozri bližšie Zväzok 3 Časť 1 Súťažných podkladov.</w:t>
            </w:r>
          </w:p>
          <w:p w14:paraId="772E616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odovzdať Objednávateľovi časť Diela do Odbornej obsluhy najneskôr do začiatku technicko-bezpečnostnej skúšky v súlade s Harmonogramom prác. Ak je podľa názoru Zhotoviteľa časť Diela dokončená a pripravená k prevzatiu do Odbornej obsluhy podľa tohto podčlánku a vyhovela pri všetkých individuálnych skúškach (v rámci čl. 9 Preberacie skúšky Zmluvy) pred prevzatím do Odbornej obsluhy, Zhotoviteľ minimálne 30 dní pred predpokladaným termínom odovzdania časti Diela do Odbornej obsluhy písomne požiada Zástupcu Objednávateľa, aby ohľadne tejto časti Diela vydal Preberací protokol o prevzatí do Odbornej obsluhy, pričom vo svojej písomnej žiadosti je Zhotoviteľ povinný uviesť aj nasledovné:</w:t>
            </w:r>
          </w:p>
          <w:p w14:paraId="495C34C4"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vykonaných prác na časti Diela a zhodnotenie ich kvality k dátumu žiadosti o vydanie Preberacieho protokolu o prevzatí do Odbornej obsluhy;</w:t>
            </w:r>
          </w:p>
          <w:p w14:paraId="71611672"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súpis vád a nedorobkov na časti Diela (vrátane neodovzdanej dokumentácie), návrh opatrení na ich odstránenie a záväzné termíny na ich odstránenie;</w:t>
            </w:r>
          </w:p>
          <w:p w14:paraId="34A70C0D"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zhodnotenie stavu pripravenosti časti Diela pre technicko-bezpečnostnú skúšku potvrdené vydaním Protokolu o pripravenosti časti Diela pre technicko-bezpečnostnú skúšku, vrátane spôsobu a termínov vykonania dosiaľ neukončených alebo neúspešných individuálnych skúšok (ak také boli),</w:t>
            </w:r>
          </w:p>
          <w:p w14:paraId="07861349" w14:textId="29417425"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K svojej písomnej žiadosti je Zhotoviteľ povinný pripojiť [najmä, ale nie len</w:t>
            </w:r>
            <w:r w:rsidR="00370A24"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Dokumentáciu skutočného vyhotovenia Diela (DSV), geodetickú dokumentáciu GE-RSRS, dokumentáciu kvality Diela, overenia určených technologických zariadení, záväzné stanoviská dotknutých orgánov, povolenia a schválenia na prevádzku, ktoré sú v zmysle § 9 ods. 5 Zákona o dráhach súčasťou kolaudačného konania a potvrdením skutočného stavu ku dňu žiadosti o vydanie Preberacieho protokolu o prevzatí do Odbornej obsluhy ako aj všetku ďalšiu technickú dokumentáciu požadovanú v zmysle tejto Zmluvy (ibaže by bola Zhotoviteľom odovzdaná Objednávateľovi ešte pred dátumom žiadosti o vydanie Preberacieho protokolu o prevzatí do Odbornej obsluhy)], a to všetko v takej forme a v takom počte, aký sa vyžaduje podľa Požiadaviek Objednávateľa. Pokiaľ v priebehu Odbornej obsluhy dôjde k zmenám na časti Diela, Zhotoviteľ tieto zmeny do odovzdanej DSV a ostatnej dokumentácie zakreslí, čo mu Objednávateľ umožní.</w:t>
            </w:r>
          </w:p>
          <w:p w14:paraId="3D9E92B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Zástupca Objednávateľa po obdržaní žiadosti Zhotoviteľa o vydanie Preberacieho protokolu o prevzatí do Odbornej obsluhy buď:</w:t>
            </w:r>
          </w:p>
          <w:p w14:paraId="076F3CF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a) vydá Zhotoviteľovi Preberací protokol o prevzatí do Odbornej obsluhy, ktorý bude: </w:t>
            </w:r>
          </w:p>
          <w:p w14:paraId="51838CD4"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obsahovať súpis zistených vád a nedorobkov uvedený v prílohe č.1 k Preberaciemu protokolu o prevzatí do odbornej Obsluhy, pričom tieto vady a nedorobky budú rozčlenené na vady a nedorobky brániace začatiu technicko-bezpečnostnej skúšky a na ostatné vady a nedorobky. Pre odstránenie ostatných vád a nedorobkov nebrániacich začatiu technicko-bezpečnostnej skúške budú dohodnuté termíny na ich odstránenie. U vád brániacich začatiu technicko-bezpečnostnej skúšky bude uvedený záväzný termín pre ich odstránenie slovami „Do začiatku technicko-bezpečnostnej skúšky“. Zhotoviteľ je povinný vady brániace začatiu technicko-bezpečnostnej skúšky odstrániť najneskôr do začiatku technicko-bezpečnostnej skúšky.</w:t>
            </w:r>
          </w:p>
          <w:p w14:paraId="3EBE6F77"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uvádzať prípadné rozpory týkajúce sa posúdenia, či ide o Vady brániace začatiu technicko-bezpečnostnej skúšky alebo nie budú riešené na pracovnej porade; alebo</w:t>
            </w:r>
          </w:p>
          <w:p w14:paraId="2AC708E4"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b) zamietne vydanie Preberacieho protokolu o prevzatí do Odbornej obsluhy, s udaním dôvodov pre zamietnutie a uvedením prác, ktoré má Zhotoviteľ uskutočniť v súlade so Zmluvou, aby bolo možné vydať Preberací protokol o prevzatí do Odbornej obsluhy. Vydanie Preberacieho protokolu o prevzatí do Odbornej obsluhy môže byť zamietnuté najmä ak sa ukáže, že časť Diela nebola dokončená pre potreby odovzdania do Odbornej obsluhy v súlade s touto Zmluvou a/alebo má vady brániace začatiu technicko-bezpečnostnej skúšky. Zhotoviteľ bude potom oprávnený zaslať novú žiadosť o vydanie Preberacieho protokolu o prevzatí do Odbornej obsluhy podľa tohto podčlánku iba potom, ako splní podmienky Zmluvy a odstráni vady brániace začatiu technicko-bezpečnostnej skúšky.</w:t>
            </w:r>
          </w:p>
          <w:p w14:paraId="30ACD272"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vydania Preberacieho protokolu o prevzatí do Odbornej obsluhy budú termíny, do ktorých je Zhotoviteľ povinný prípadné vady nebrániace začatiu technicko-bezpečnostnej skúšky odstrániť, určené na základe vzájomnej dohody Zhotoviteľa a Objednávateľa. </w:t>
            </w:r>
          </w:p>
          <w:p w14:paraId="71121B0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Po odovzdaní časti Diela do Odbornej obsluhy nemá Personál Zhotoviteľa právo akýmkoľvek spôsobom manipulovať s odovzdanou časťou Diela bez predchádzajúceho písomného súhlasu </w:t>
            </w:r>
            <w:r w:rsidRPr="00BA355D">
              <w:rPr>
                <w:rFonts w:ascii="Arial Narrow" w:hAnsi="Arial Narrow"/>
                <w:noProof w:val="0"/>
                <w:sz w:val="21"/>
                <w:szCs w:val="21"/>
                <w:lang w:val="sk-SK"/>
              </w:rPr>
              <w:lastRenderedPageBreak/>
              <w:t>Objednávateľa. Akékoľvek práce na časti Diela odovzdanom do Odbornej obsluhy je povolené vykonávať len na základe predchádzajúceho písomného povolenia na prácu vydaného Objednávateľom.</w:t>
            </w:r>
          </w:p>
          <w:p w14:paraId="5EA4D86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Prevzatím časti Diela do Odbornej obsluhy preberá Objednávateľ zodpovednosť za jeho prevádzku. Nebezpečenstvo škody na časti Diela prechádza na Objednávateľa až odovzdaním a prevzatím Diela podľa podčlánku 10.1 Zmluvy. Zhotoviteľ je aj po odovzdaní časti Diela do Odbornej obsluhy zodpovedný za technický stav časti Diela až do prevzatia Diela podľa podčlánku 10.1 Zmluvy, za podmienky, že časť Diela je prevádzkovaná v súlade s Príručkami pre prevádzku a údržbu dodanými Zhotoviteľom podľa podčlánku 5.7 Zmluvy.</w:t>
            </w:r>
          </w:p>
          <w:p w14:paraId="750ECC0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Prevzatie časti Diela do Odbornej obsluhy nie je možné považovať za prevzatie Diela alebo jeho časti podľa podčlánku 10.1 Zmluvy.</w:t>
            </w:r>
          </w:p>
          <w:p w14:paraId="53B6C006" w14:textId="77777777"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Strany berú na vedomie, že Zhotoviteľ zodpovedá za realizáciu bezpečnostno-technickej skúšky podľa § 9 Zákona o dráhach, pri ktorej Objednávateľ poskytuje súčinnosť a zabezpečuje elektrickú energiu, vybavenie, palivo, nástroje, pracovnú silu, materiály a náležite kvalifikovaný a skúsený personál, to však pod vedením Zhotoviteľa.</w:t>
            </w:r>
          </w:p>
          <w:p w14:paraId="24F1941A"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E6730A2" w14:textId="77777777">
        <w:tc>
          <w:tcPr>
            <w:tcW w:w="1870" w:type="dxa"/>
          </w:tcPr>
          <w:p w14:paraId="31679C8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lastRenderedPageBreak/>
              <w:t>10.3</w:t>
            </w:r>
          </w:p>
          <w:p w14:paraId="6EEB9A0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Prekážky vykonania preberacích skúšok</w:t>
            </w:r>
          </w:p>
        </w:tc>
        <w:tc>
          <w:tcPr>
            <w:tcW w:w="7670" w:type="dxa"/>
          </w:tcPr>
          <w:p w14:paraId="5F814CAB"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rPr>
              <w:t>V prvom odseku podčlánku 10.3 sa text “bude sa mať za to, že objednávateľ prevzal dielo alebo jeho časť (podľa okolností) v deň, kedy by boli preberacie skúšky inak ukončené” nahrádza textom “zhotoviteľ bude oprávnený uplatniť si nárok na prevzatie Diela alebo Sekcie (podľa okolností) podľa bodu 20.1 [Nároky Zhotoviteľa].”</w:t>
            </w:r>
          </w:p>
        </w:tc>
      </w:tr>
      <w:tr w:rsidR="00BA355D" w:rsidRPr="00BA355D" w14:paraId="0F402156" w14:textId="77777777">
        <w:tc>
          <w:tcPr>
            <w:tcW w:w="1870" w:type="dxa"/>
          </w:tcPr>
          <w:p w14:paraId="57C1A1F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
                <w:bCs/>
                <w:sz w:val="21"/>
                <w:szCs w:val="21"/>
              </w:rPr>
              <w:t>11. Zodpovednosť za vady</w:t>
            </w:r>
          </w:p>
        </w:tc>
        <w:tc>
          <w:tcPr>
            <w:tcW w:w="7670" w:type="dxa"/>
          </w:tcPr>
          <w:p w14:paraId="3A70AA40" w14:textId="77777777" w:rsidR="00A50A8B" w:rsidRPr="00BA355D" w:rsidRDefault="00A50A8B">
            <w:pPr>
              <w:pStyle w:val="text0"/>
              <w:spacing w:before="120" w:after="120" w:line="276" w:lineRule="auto"/>
              <w:rPr>
                <w:rFonts w:ascii="Arial Narrow" w:hAnsi="Arial Narrow"/>
                <w:noProof w:val="0"/>
                <w:sz w:val="21"/>
                <w:szCs w:val="21"/>
                <w:lang w:val="sk-SK"/>
              </w:rPr>
            </w:pPr>
          </w:p>
        </w:tc>
      </w:tr>
      <w:tr w:rsidR="00BA355D" w:rsidRPr="00BA355D" w14:paraId="0EC28196" w14:textId="77777777">
        <w:tc>
          <w:tcPr>
            <w:tcW w:w="1870" w:type="dxa"/>
          </w:tcPr>
          <w:p w14:paraId="2A4B89A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w:t>
            </w:r>
          </w:p>
          <w:p w14:paraId="2EED9C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Dohotovenie nedokončených prác a odstránenie vád</w:t>
            </w:r>
          </w:p>
        </w:tc>
        <w:tc>
          <w:tcPr>
            <w:tcW w:w="7670" w:type="dxa"/>
          </w:tcPr>
          <w:p w14:paraId="6CA6F2F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znenia v písm. a) prvého odseku podčlánku 11.1 sa dopĺňa nasledujúci text:</w:t>
            </w:r>
          </w:p>
          <w:p w14:paraId="5BC4E30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„ako je určené v Osobitných zmluvných podmienkach“.</w:t>
            </w:r>
          </w:p>
          <w:p w14:paraId="2B46349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podčlánku sa vkladá:</w:t>
            </w:r>
          </w:p>
          <w:p w14:paraId="3F5D90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pri odstraňovaní vád, nedorobkov, nesúladov počas Lehoty na oznamovanie vád sa neaplikuje § 550 až 565 Obchodného zákonníka o vadách diela.</w:t>
            </w:r>
          </w:p>
          <w:p w14:paraId="0382344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predložiť ním navrhovaný spôsob nápravy vady alebo poškodenia na schválenie Stavebnému dozoru a Objednávateľovi. Ak sa vyskytne systémová vada, Zhotoviteľ je povinný zistiť príčinu a odstrániť vadu systému komplexne, tak aby celý systém (funkčný celok, stavebný objekt, prevádzkový súbor a pod.) bol v súlade so Zmluvou, nie iba odstrániť konkrétne oznámenú vadu. Ak sa zistí, že príčinou vady je nesprávne a neodborné vyhotovenie, takéto práce alebo dodané Technologické zariadenia alebo Materiály budú zamietnuté ako celok podľa podčlánku 7.5 Zamietnutie. O odstránení vady bude spísaný protokol, podpísaním ktorého potvrdia obe Strany odstránenie reklamovanej vady. V tomto protokole, ktorý vystaví Zhotoviteľ musí byť okrem iného uvedené:</w:t>
            </w:r>
          </w:p>
          <w:p w14:paraId="351D303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Strán,</w:t>
            </w:r>
          </w:p>
          <w:p w14:paraId="3BCF50F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w:t>
            </w:r>
          </w:p>
          <w:p w14:paraId="1B6233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216372C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7F379E4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3BFDD0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lastRenderedPageBreak/>
              <w:t>-</w:t>
            </w:r>
            <w:r w:rsidRPr="00BA355D">
              <w:rPr>
                <w:rFonts w:ascii="Arial Narrow" w:hAnsi="Arial Narrow"/>
                <w:noProof w:val="0"/>
                <w:sz w:val="21"/>
                <w:szCs w:val="21"/>
                <w:lang w:val="sk-SK"/>
              </w:rPr>
              <w:tab/>
              <w:t>celková doba trvania vady (doba od zistenia do odstránenia vady).</w:t>
            </w:r>
          </w:p>
          <w:p w14:paraId="428F9AF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písomne oznámi vadu Diela alebo jeho časti Zhotoviteľovi a Stavebnému dozoru bez zbytočného odkladu po jej zistení. </w:t>
            </w:r>
          </w:p>
          <w:p w14:paraId="1A395A9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Stavebný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55415D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stanovenej Objednávateľom alebo Stavebným dozorom alebo v lehote podľa tohto podčlánku vzniká Objednávateľovi nárok na zaplatenie zmluvnej pokuty vo výške 500, - EUR (slovom päťsto eur) za každý deň omeškania s odstránením vady až do splnenia tejto povinnosti.</w:t>
            </w:r>
          </w:p>
          <w:p w14:paraId="25D59BB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so Stavebným dozorom a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1A3D46BE" w14:textId="77777777">
        <w:tc>
          <w:tcPr>
            <w:tcW w:w="1870" w:type="dxa"/>
          </w:tcPr>
          <w:p w14:paraId="56F2186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11.4</w:t>
            </w:r>
          </w:p>
          <w:p w14:paraId="209E269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Neodstránenie vád</w:t>
            </w:r>
          </w:p>
        </w:tc>
        <w:tc>
          <w:tcPr>
            <w:tcW w:w="7670" w:type="dxa"/>
          </w:tcPr>
          <w:p w14:paraId="6E3C4C0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prvej vete podčlánku 11.4 Neodstránenie vád sa slovné spojenie „v primeranej lehote“ nahrádza textom „v lehotách stanovených v podčlánku 11.1 (Dohotovenie nedokončených prác a odstránenie vád)“. </w:t>
            </w:r>
          </w:p>
        </w:tc>
      </w:tr>
      <w:tr w:rsidR="00BA355D" w:rsidRPr="00BA355D" w14:paraId="01C58606" w14:textId="77777777">
        <w:tc>
          <w:tcPr>
            <w:tcW w:w="1870" w:type="dxa"/>
          </w:tcPr>
          <w:p w14:paraId="3BCFA24B"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11.12</w:t>
            </w:r>
          </w:p>
          <w:p w14:paraId="2791E4B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Záručná doba a nároky z Vád po vydaní Protokolu o vyhotovení Diela</w:t>
            </w:r>
          </w:p>
          <w:p w14:paraId="23006001" w14:textId="77777777" w:rsidR="00A50A8B" w:rsidRPr="00BA355D" w:rsidRDefault="00A50A8B">
            <w:pPr>
              <w:spacing w:before="120" w:after="120" w:line="276" w:lineRule="auto"/>
              <w:ind w:right="141"/>
              <w:rPr>
                <w:rFonts w:ascii="Arial Narrow" w:hAnsi="Arial Narrow"/>
                <w:bCs/>
                <w:sz w:val="21"/>
                <w:szCs w:val="21"/>
              </w:rPr>
            </w:pPr>
          </w:p>
        </w:tc>
        <w:tc>
          <w:tcPr>
            <w:tcW w:w="7670" w:type="dxa"/>
          </w:tcPr>
          <w:p w14:paraId="606FD53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11.11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11.12 s názvom „Záručná doba a nároky z Vád po vydaní Protokolu o vyhotovení Diela“, ktorý znie:</w:t>
            </w:r>
          </w:p>
          <w:p w14:paraId="3D526F9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„Záručná doba“ znamená obdobie pre oznámenie Vád ako je uvedené v Prílohe k ponuke počítané od dátumu potvrdenia dokončenia Diela potvrdeného podľa podčlánku 10.1 (Preberanie Diela a Sekcií).</w:t>
            </w:r>
          </w:p>
          <w:p w14:paraId="1E8F2BC7"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použitie ustanovenia o odstraňovaní vád počas Lehoty pre oznámenie vád má prednosť pred použitím ustanovenia tohto podčlánku 11.12 počas Lehoty na oznamovanie vád.</w:t>
            </w:r>
          </w:p>
          <w:p w14:paraId="758F2ECE" w14:textId="702214E8"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pri uplatňovaní vád v Záručnej dobe a vymáhaní nárokov z uplatnených vád počas Záručnej doby podľa tejto Zmluvy nie je povinný postupovať na základe podčlánku 2.5 a 20.1 VZP, vady neoznamuje Objednávateľ Stavebnému dozoru a teda neaplikuje sa ani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3.5 VZP, ale vady</w:t>
            </w:r>
            <w:r w:rsidR="001715DB" w:rsidRPr="00BA355D">
              <w:rPr>
                <w:rFonts w:ascii="Arial Narrow" w:hAnsi="Arial Narrow"/>
                <w:noProof w:val="0"/>
                <w:sz w:val="21"/>
                <w:szCs w:val="21"/>
                <w:lang w:val="sk-SK"/>
              </w:rPr>
              <w:t xml:space="preserve"> alebo súvisiace nároky</w:t>
            </w:r>
            <w:r w:rsidRPr="00BA355D">
              <w:rPr>
                <w:rFonts w:ascii="Arial Narrow" w:hAnsi="Arial Narrow"/>
                <w:noProof w:val="0"/>
                <w:sz w:val="21"/>
                <w:szCs w:val="21"/>
                <w:lang w:val="sk-SK"/>
              </w:rPr>
              <w:t xml:space="preserve"> uplatňuje priamo Objednávateľ voči Zhotoviteľovi.</w:t>
            </w:r>
          </w:p>
          <w:p w14:paraId="110399E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požadovať, aby Zhotoviteľ v Záručnej dobe odstránil akékoľvek Vady spôsobené v dôsledku porušenia Zhotoviteľových povinností.</w:t>
            </w:r>
          </w:p>
          <w:p w14:paraId="523449E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účely Zmluvy má Dielo Vady aj v prípade, ak jeho vyhotovenie nezodpovedá účelu požadovanému v Zmluve alebo ak nie je predmet Diela zhotovený v súlade so všeobecne záväznými Právnymi predpismi a technickými predpismi a technickými normami účinnými na území Slovenskej republiky.</w:t>
            </w:r>
          </w:p>
          <w:p w14:paraId="3B03D69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Záručná doba sa vzťahuje aj na Technologické zariadenia a Materiály dodané Zhotoviteľom, ktoré sú určené, aby sa užívali po kratšiu dobu ako je Záručná doba. </w:t>
            </w:r>
            <w:r w:rsidRPr="008B1AFC">
              <w:rPr>
                <w:rFonts w:ascii="Arial Narrow" w:hAnsi="Arial Narrow"/>
                <w:noProof w:val="0"/>
                <w:sz w:val="21"/>
                <w:szCs w:val="21"/>
                <w:highlight w:val="yellow"/>
                <w:lang w:val="sk-SK"/>
                <w:rPrChange w:id="133" w:author="Markovič Michal, Ing." w:date="2025-08-13T13:55:00Z" w16du:dateUtc="2025-08-13T11:55:00Z">
                  <w:rPr>
                    <w:rFonts w:ascii="Arial Narrow" w:hAnsi="Arial Narrow"/>
                    <w:noProof w:val="0"/>
                    <w:sz w:val="21"/>
                    <w:szCs w:val="21"/>
                    <w:lang w:val="sk-SK"/>
                  </w:rPr>
                </w:rPrChange>
              </w:rPr>
              <w:t>Zhotoviteľ poskytne na Technologické zariadenia a Materiály, ktoré sú určené, aby sa užívali po kratšiu dobu rovnakú záruku ako na celé Dielo.</w:t>
            </w:r>
            <w:r w:rsidRPr="00BA355D">
              <w:rPr>
                <w:rFonts w:ascii="Arial Narrow" w:hAnsi="Arial Narrow"/>
                <w:noProof w:val="0"/>
                <w:sz w:val="21"/>
                <w:szCs w:val="21"/>
                <w:lang w:val="sk-SK"/>
              </w:rPr>
              <w:t xml:space="preserve"> Zhotoviteľ je povinný počas plynutia Záručnej doby dodať, vymeniť, resp. </w:t>
            </w:r>
            <w:r w:rsidRPr="00BA355D">
              <w:rPr>
                <w:rFonts w:ascii="Arial Narrow" w:hAnsi="Arial Narrow"/>
                <w:noProof w:val="0"/>
                <w:sz w:val="21"/>
                <w:szCs w:val="21"/>
                <w:lang w:val="sk-SK"/>
              </w:rPr>
              <w:lastRenderedPageBreak/>
              <w:t>nahradiť akékoľvek Technologické zariadenia a Materiály dodané Zhotoviteľom, ktoré sú určené, aby sa užívali po kratšiu dobu ako je dĺžka Záručnej doby.</w:t>
            </w:r>
          </w:p>
          <w:p w14:paraId="1D4D51FA"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podľa vlastnej voľby na</w:t>
            </w:r>
          </w:p>
          <w:p w14:paraId="3A4EB0D9" w14:textId="77777777" w:rsidR="00A50A8B" w:rsidRPr="00BA355D" w:rsidRDefault="00A50A8B">
            <w:pPr>
              <w:pStyle w:val="text0"/>
              <w:numPr>
                <w:ilvl w:val="0"/>
                <w:numId w:val="2"/>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odstránenie Vady (ak sú Vady opraviteľné);</w:t>
            </w:r>
          </w:p>
          <w:p w14:paraId="77E3442E" w14:textId="77777777" w:rsidR="00A50A8B" w:rsidRPr="00BA355D" w:rsidRDefault="00A50A8B">
            <w:pPr>
              <w:pStyle w:val="text0"/>
              <w:numPr>
                <w:ilvl w:val="0"/>
                <w:numId w:val="1"/>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požadovať primeranú zľavu zo Zmluvnej ceny Diela.</w:t>
            </w:r>
          </w:p>
          <w:p w14:paraId="64BB804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je oprávnený uplatniť nárok na odstránenie vady Diela alebo jeho časti kedykoľvek počas Záručnej doby, a to bez ohľadu na skutočnosť, či ide o faktickú vady alebo skrytú vadu, alebo či ju oznámil bezodkladne ako ju zistil.</w:t>
            </w:r>
          </w:p>
          <w:p w14:paraId="08346562"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Na právo Objednávateľa z vady Diela nemá vplyv skutočnosť, či Objednávateľ mohol alebo nemohol vadu Diela zistiť počas Lehoty na oznámenie vád. </w:t>
            </w:r>
          </w:p>
          <w:p w14:paraId="5D22085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primeranej lehote, je Objednávateľ oprávnený zabezpečiť nápravu sám alebo prostredníctvom tretej osoby na náklady Zhotoviteľa, a to aj bez dodatočnej výzvy. Objednávateľ je oprávnený postupovať podľa predchádzajúcej vety aj v prípade ak je zjavné, že Zhotoviteľ neodstraňuje Vadu tempom a nasadením tak, aby bola Vada odstránená v primeranej lehote ak Zhotoviteľ po dodatočnej výzve preukázateľne nezačal s nápravou.</w:t>
            </w:r>
          </w:p>
          <w:p w14:paraId="7DA5C93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že je vada Diela spôsobená projektantom Zhotoviteľa, a je dôsledkom skutočností, o ktorých Zhotoviteľ vedel alebo musel vedieť v čase podpisu Preberacieho protokolu, Objednávateľ je oprávnený takúto vadu Diela uplatniť aj po uplynutí Záručnej doby. Za akúkoľvek vadu Diela (či už projekčnú, alebo nie) zodpovedá Objednávateľovi výlučne Zhotoviteľ, a to aj vtedy ak ju zapríčinil projektant Zhotoviteľa. Ak Zhotoviteľ neakceptuje Objednávateľom požadovanú výšku primeranej zľavy zo Zmluvnej ceny v dôsledku existencie vady Diela, rozhodne o jej výške súd.</w:t>
            </w:r>
          </w:p>
          <w:p w14:paraId="5C2623B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Zistená Vada alebo jeho časti bude Zhotoviteľovi písomne oznámená.</w:t>
            </w:r>
          </w:p>
          <w:p w14:paraId="3E36102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Objednávateľ v oznámení neurčí lehotu primeranú rozsahu a charakteru Vady, lehota na odstránenie vady je 7 dní, od doručenia oznámenia Zhotoviteľovi, okrem havarijných stavov, kedy je Zhotoviteľ povinný Vadu začať odstraňovať do 24 hodín od oznámenia Vady.</w:t>
            </w:r>
          </w:p>
          <w:p w14:paraId="3B16AA1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 odstránení Vady bude spísaný protokol, podpísaním ktorého potvrdia obe Strany odstránenie reklamovanej Vady. V tomto protokole, ktorý vystaví Zhotoviteľ musí byť okrem iného uvedené:</w:t>
            </w:r>
          </w:p>
          <w:p w14:paraId="6F88333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zmluvných Strán,</w:t>
            </w:r>
          </w:p>
          <w:p w14:paraId="572165F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 o Dielo,</w:t>
            </w:r>
          </w:p>
          <w:p w14:paraId="3750F21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376556B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45BD9BC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60EED14"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55A9D76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spôsob odstránenia Vady vopred odsúhlasiť s Objednávateľom. Za týmto účelom je Zhotoviteľ povinný predložiť Objednávateľovi všetku podpornú dokumentáciu k navrhovanému spôsobu odstránenia Vady.</w:t>
            </w:r>
          </w:p>
          <w:p w14:paraId="6FBA758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podľa tohto podčlánku vzniká Objednávateľovi nárok na zaplatenie zmluvnej pokuty vo výške 500,- EUR (slovom: päťsto EUR) za každý deň omeškania s odstránením Vady až do splnenia tejto povinnosti.</w:t>
            </w:r>
          </w:p>
          <w:p w14:paraId="5F3B51F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lastRenderedPageBreak/>
              <w:t>podčlánkom</w:t>
            </w:r>
            <w:proofErr w:type="spellEnd"/>
            <w:r w:rsidRPr="00BA355D">
              <w:rPr>
                <w:rFonts w:ascii="Arial Narrow" w:hAnsi="Arial Narrow"/>
                <w:noProof w:val="0"/>
                <w:sz w:val="21"/>
                <w:szCs w:val="21"/>
                <w:lang w:val="sk-SK"/>
              </w:rPr>
              <w:t xml:space="preserve">. Objednávateľ je povinný uplatniť zmluvnú pokutu prostredníctvom podčlánku 2.5 Zmluvy a o zmluvnej pokute rozhodne v súlade s postupom podľa podčlánku 3.5 Zmluvy Stavebný dozor. Splatnosť zmluvnej pokuty rozhodnutej Stavebným dozorom je uvedená v podčlánku 4.2 (b) Zmluvy. </w:t>
            </w:r>
            <w:r w:rsidRPr="00BA355D" w:rsidDel="00113C83">
              <w:rPr>
                <w:rFonts w:ascii="Arial Narrow" w:hAnsi="Arial Narrow"/>
                <w:noProof w:val="0"/>
                <w:sz w:val="21"/>
                <w:szCs w:val="21"/>
                <w:lang w:val="sk-SK"/>
              </w:rPr>
              <w:t>Na právo Objednávateľa z vady Diela (jeho časti) nemá vplyv skutočnosť, či Objednávateľ mohol alebo nemohol vadu Diela zistiť počas Lehoty na odstránenie vád. V prípade, že je vada Diela spôsobená projektantom Zhotoviteľa, a je dôsledkom skutočností, o ktorých Zhotoviteľ vedel alebo musel vedieť v čase podpisu Protokolu o vyhotovení Diela, Objednávateľ je oprávnený takúto vadu Diela (alebo jeho časti) uplatniť aj po uplynutí Záručnej doby. Za akúkoľvek vadu Diela (či už projekčnú, alebo nie) zodpovedá Objednávateľovi výlučne Zhotoviteľ, a to aj vtedy ak ju zapríčinil projektant Zhotoviteľa.</w:t>
            </w:r>
          </w:p>
        </w:tc>
      </w:tr>
      <w:tr w:rsidR="00BA355D" w:rsidRPr="00BA355D" w14:paraId="2AC2E625" w14:textId="77777777">
        <w:tc>
          <w:tcPr>
            <w:tcW w:w="1870" w:type="dxa"/>
          </w:tcPr>
          <w:p w14:paraId="11B334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11.13 </w:t>
            </w:r>
          </w:p>
          <w:p w14:paraId="22E84B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4499CD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 názvom Zábezpeka na záručné opravy, ktorý znie nasledovne:</w:t>
            </w:r>
          </w:p>
          <w:p w14:paraId="5B5E35A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zabezpečiť (na svoje náklady) Zábezpeku na záručné opravy v čiastke a v menách uvedených v Prílohe k ponuke. </w:t>
            </w:r>
          </w:p>
          <w:p w14:paraId="483D7EB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doručí originál Zábezpeky na záručné opravy Stavebnému dozoru najneskôr do 30 dní odo dňa kedy Zhotoviteľ obdrží Protokol o vyhotovení Diela podľa podčlánku 11.9 VZP.</w:t>
            </w:r>
          </w:p>
          <w:p w14:paraId="7A3329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záručné opravy musí byť vo forme bankovej záruky vystavenej buď (a) bankou so sídlom v krajine Objednávateľa, alebo (b) priamo právnickou osobou z členského štátu Európskej únie a v súlade so znením, ako je stanovené vo Formulári zábezpeky na záručné opravy. Poskytnutie Zábezpeky na záručné opravy sa musí riadiť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17B965E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záručné opravy bude platná a vymáhateľná najmenej do 30 dní po skončení Záručnej doby Diela uvedenej v prílohe k ponuke.</w:t>
            </w:r>
          </w:p>
          <w:p w14:paraId="3E882F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Banku, ktorá poskytne bankovú záruku a obsah záručnej listiny musí vopred schváliť Objednávateľ.</w:t>
            </w:r>
          </w:p>
          <w:p w14:paraId="099166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záručné opravy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2A1EFB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záručnú opravu uplatniť iba na sumy, na ktoré je oprávnený podľa Zmluvy v prípade, že:</w:t>
            </w:r>
          </w:p>
          <w:p w14:paraId="01B0FE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platnosť Zábezpeky na záručné opravy najneskôr 30 dní pred skončením jej platnosti, kedy môže nárokovať plnú čiastku Zábezpeky na záručné opravy,</w:t>
            </w:r>
          </w:p>
          <w:p w14:paraId="7E182EC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Zhotoviteľ nenapraví porušenie zmluvnej povinnosti do 42 dní po tom, čo mu bolo doručené oznámenie Objednávateľa na odstránenie Vady v Záručnej dobe, kedy plnenie zo Zábezpeky na záručné opravy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 alebo </w:t>
            </w:r>
          </w:p>
          <w:p w14:paraId="00C7769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riadne neplní povinnosti spojené s vykonávaním Záručného servisu podľa podčlánku 11.14.</w:t>
            </w:r>
          </w:p>
          <w:p w14:paraId="7F1D57C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nie je povinný uplatniť práva na čerpanie z bankovej záruky.</w:t>
            </w:r>
          </w:p>
          <w:p w14:paraId="23BDF7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Objednávateľ je povinný vrátiť Zábezpeku na záručné opravy Zhotoviteľovi do 30 dní potom, ako sú odstránené všetky Vady oznámené Zhotoviteľovi a zároveň skončí Záručná doba (čo nastane neskôr).</w:t>
            </w:r>
          </w:p>
          <w:p w14:paraId="49DBAF7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Záručnej doby je Zhotoviteľ povinný zabezpečiť predĺženie platnosti príslušnej Zábezpeky na záručné opravy.</w:t>
            </w:r>
          </w:p>
          <w:p w14:paraId="0BE7F0B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Má sa za to, že platnosť Zábezpeky na záručné opravy je stanovená na Záručnú dobu a odstránenie všetkých Vád. V prípade, že sú pred uplynutím Záručnej doby oznámené Vady, ktorých náprava/odstránenie presahujú 30 dní, je Zhotoviteľ povinný predĺžiť platnosť Zábezpeky na záručné opravy, a to minimálne o primeranú dobu na odstránenie Vád zvýšenú o 30 dní (ak sa Zmluvné strany nedohodnú na inej zábezpeke).</w:t>
            </w:r>
          </w:p>
          <w:p w14:paraId="5C0AF0C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aj bude Objednávateľ čerpať príslušnú Zábezpeku na záručné opravy z dôvodu, že Zhotoviteľ v termíne určenom Objednávateľom neodstráni Vadu je Zhotoviteľ povinný zvýšiť sumu príslušnej Zábezpeky na záručné opravy o takto čerpanú čiastku, a to do 30 dní od doručenia výzvy Objednávateľa.</w:t>
            </w:r>
          </w:p>
        </w:tc>
      </w:tr>
      <w:tr w:rsidR="00BA355D" w:rsidRPr="00BA355D" w14:paraId="1FABC482" w14:textId="77777777">
        <w:tc>
          <w:tcPr>
            <w:tcW w:w="1870" w:type="dxa"/>
          </w:tcPr>
          <w:p w14:paraId="1203DE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11.14</w:t>
            </w:r>
          </w:p>
          <w:p w14:paraId="397F86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Záručný servis</w:t>
            </w:r>
          </w:p>
        </w:tc>
        <w:tc>
          <w:tcPr>
            <w:tcW w:w="7670" w:type="dxa"/>
          </w:tcPr>
          <w:p w14:paraId="6C588E9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s názvom Záručný servis, ktorý znie nasledovne:</w:t>
            </w:r>
          </w:p>
          <w:p w14:paraId="1C62C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w:t>
            </w:r>
          </w:p>
          <w:p w14:paraId="1407B2A4" w14:textId="042D81C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si Zhotoviteľ nesplní povinnosť vykonávať Záručný servis podľa Prevádzkových poriadkov, príručiek a manuálov pre prevádzku a údržbu, vzniká Objednávateľovi nárok na zaplatenie zmluvnej pokuty, a to vo výške 500,- EUR (slovom: päťsto eur) za každý aj začatý deň</w:t>
            </w:r>
            <w:r w:rsidR="001160E3" w:rsidRPr="00BA355D">
              <w:rPr>
                <w:rFonts w:ascii="Arial Narrow" w:hAnsi="Arial Narrow"/>
                <w:sz w:val="21"/>
                <w:szCs w:val="21"/>
              </w:rPr>
              <w:t xml:space="preserve"> omeškania</w:t>
            </w:r>
            <w:r w:rsidRPr="00BA355D">
              <w:rPr>
                <w:rFonts w:ascii="Arial Narrow" w:hAnsi="Arial Narrow"/>
                <w:sz w:val="21"/>
                <w:szCs w:val="21"/>
              </w:rPr>
              <w:t xml:space="preserve"> a za každé nesplnenie povinnosti osobitne. Zmluvná pokuta sa bude uhrádzať na základe penalizačnej faktúry vyhotovenej Objednávateľom a doporučene doručenej do sídla Zhotoviteľa. Lehota splatnosti je 30 dní odo dňa jej doporučeného doručenia do sídla Zhotoviteľa.</w:t>
            </w:r>
          </w:p>
          <w:p w14:paraId="065CEC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oprávnený fakturovať výkon Záručného servisu 1 (jeden) krát ročne. Prvý krát je Zhotoviteľ oprávnený fakturovať výkon Záručného servisu až 12 mesiacov po podpísaní posledného Preberacieho protokolu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xml:space="preserve">. 10.1 (Preberanie diela a Sekcií) v správe a majetku Objednávateľa.“ </w:t>
            </w:r>
          </w:p>
          <w:p w14:paraId="35E91F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účely fakturácie sa za deň dodania považuje posledný deň obdobia, na ktoré sa platba podľa tohto podčlánku vzťahuje. </w:t>
            </w:r>
          </w:p>
          <w:p w14:paraId="4B6FEB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7037113E" w14:textId="77777777">
        <w:tc>
          <w:tcPr>
            <w:tcW w:w="1870" w:type="dxa"/>
          </w:tcPr>
          <w:p w14:paraId="1B9E6B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11.15</w:t>
            </w:r>
          </w:p>
          <w:p w14:paraId="279375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Ošetrenie vegetácie</w:t>
            </w:r>
          </w:p>
        </w:tc>
        <w:tc>
          <w:tcPr>
            <w:tcW w:w="7670" w:type="dxa"/>
          </w:tcPr>
          <w:p w14:paraId="5F1629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5 rokov od dátumu vydania Preberacieho protokolu pre Dielo podľa podčlánku 10.1 ošetrovanie vegetácie podľa schváleného harmonogramu a spôsobom odsúhlaseným Objednávateľom. Po každom vykonaní ošetrovania vegetácie na Diele Zhotoviteľ vyhotoví písomný protokol a predloží ho Objednávateľovi. V prípade, ak si Zhotoviteľ nesplní povinnosť vykonávať ošetrovanie vegetácie podľa predchádzajúceho odseku, vzniká Objednávateľovi nárok na zaplatenie zmluvnej pokuty vo výške 500,- EUR za každé nesplnenie povinnosti.</w:t>
            </w:r>
          </w:p>
        </w:tc>
      </w:tr>
      <w:tr w:rsidR="00BA355D" w:rsidRPr="00BA355D" w14:paraId="7CABFDF1" w14:textId="77777777">
        <w:tc>
          <w:tcPr>
            <w:tcW w:w="1870" w:type="dxa"/>
          </w:tcPr>
          <w:p w14:paraId="0B9D6C91"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12. Skúšky po prebratí</w:t>
            </w:r>
          </w:p>
        </w:tc>
        <w:tc>
          <w:tcPr>
            <w:tcW w:w="7670" w:type="dxa"/>
          </w:tcPr>
          <w:p w14:paraId="315A9F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Článok 12 Skúšky po prebratí sa neaplikuje. </w:t>
            </w:r>
          </w:p>
        </w:tc>
      </w:tr>
      <w:tr w:rsidR="00BA355D" w:rsidRPr="00BA355D" w14:paraId="463C01D3" w14:textId="77777777">
        <w:tc>
          <w:tcPr>
            <w:tcW w:w="1870" w:type="dxa"/>
          </w:tcPr>
          <w:p w14:paraId="6D3A07C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13. Zmeny a úpravy</w:t>
            </w:r>
          </w:p>
        </w:tc>
        <w:tc>
          <w:tcPr>
            <w:tcW w:w="7670" w:type="dxa"/>
          </w:tcPr>
          <w:p w14:paraId="664A2A0C"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24F2FA4B" w14:textId="77777777">
        <w:tc>
          <w:tcPr>
            <w:tcW w:w="1870" w:type="dxa"/>
          </w:tcPr>
          <w:p w14:paraId="071ED1F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13.1.</w:t>
            </w:r>
          </w:p>
          <w:p w14:paraId="4469FA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na zmenu</w:t>
            </w:r>
          </w:p>
        </w:tc>
        <w:tc>
          <w:tcPr>
            <w:tcW w:w="7670" w:type="dxa"/>
          </w:tcPr>
          <w:p w14:paraId="30BCC1F2"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prvý odsek podčlánku 13.1 sa vkladá nasledujúci text:</w:t>
            </w:r>
          </w:p>
          <w:p w14:paraId="54691D8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je povinný obdržať k vydaniu pokynu ku Zmene písomný súhlas Objednávateľa. Pokiaľ pokyn ku Zmene nebol písomne odsúhlasený Objednávateľom, Zhotoviteľ Zmenu nemôže vykonať.</w:t>
            </w:r>
          </w:p>
          <w:p w14:paraId="5F9EC23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posledný odsek podčlánku 13.1 sa vkladá nasledujúci text:</w:t>
            </w:r>
          </w:p>
          <w:p w14:paraId="688DDA0C"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Zmena je na podnet Zhotoviteľa, ten je povinný preukázať Objednávateľovi splnenie podmienok pre Zmenu zmluvy v zmysle § 18 ods. 1 v spojitosti s ods. 5 Zákona o verejnom obstarávaní ako aj poskytnúť Objednávateľovi všetku nevyhnutnú súčinnosť.</w:t>
            </w:r>
          </w:p>
        </w:tc>
      </w:tr>
      <w:tr w:rsidR="00BA355D" w:rsidRPr="00BA355D" w14:paraId="35314CA9" w14:textId="77777777">
        <w:tc>
          <w:tcPr>
            <w:tcW w:w="1870" w:type="dxa"/>
          </w:tcPr>
          <w:p w14:paraId="1878D35C" w14:textId="77777777" w:rsidR="00A50A8B" w:rsidRPr="00067D9D" w:rsidRDefault="00A50A8B">
            <w:pPr>
              <w:spacing w:before="120" w:after="120" w:line="276" w:lineRule="auto"/>
              <w:ind w:right="141"/>
              <w:rPr>
                <w:rFonts w:ascii="Arial Narrow" w:hAnsi="Arial Narrow"/>
                <w:sz w:val="21"/>
                <w:szCs w:val="21"/>
              </w:rPr>
            </w:pPr>
            <w:r w:rsidRPr="00067D9D">
              <w:rPr>
                <w:rFonts w:ascii="Arial Narrow" w:hAnsi="Arial Narrow"/>
                <w:sz w:val="21"/>
                <w:szCs w:val="21"/>
              </w:rPr>
              <w:t>13.2</w:t>
            </w:r>
          </w:p>
          <w:p w14:paraId="6E51282B" w14:textId="211607A6" w:rsidR="00A50A8B" w:rsidRPr="00BA355D" w:rsidRDefault="00A50A8B">
            <w:pPr>
              <w:spacing w:before="120" w:after="120" w:line="276" w:lineRule="auto"/>
              <w:ind w:right="141"/>
              <w:rPr>
                <w:rFonts w:ascii="Arial Narrow" w:hAnsi="Arial Narrow"/>
                <w:sz w:val="21"/>
                <w:szCs w:val="21"/>
                <w:highlight w:val="yellow"/>
              </w:rPr>
            </w:pPr>
            <w:r w:rsidRPr="00067D9D">
              <w:rPr>
                <w:rFonts w:ascii="Arial Narrow" w:hAnsi="Arial Narrow"/>
                <w:sz w:val="21"/>
                <w:szCs w:val="21"/>
              </w:rPr>
              <w:t>Akceleračný bonus</w:t>
            </w:r>
            <w:r w:rsidR="00B265B9" w:rsidRPr="00067D9D">
              <w:rPr>
                <w:rFonts w:ascii="Arial Narrow" w:hAnsi="Arial Narrow"/>
                <w:sz w:val="21"/>
                <w:szCs w:val="21"/>
              </w:rPr>
              <w:t xml:space="preserve"> a Bonus za skoršie splnenie Míľnik</w:t>
            </w:r>
            <w:r w:rsidR="00355BF5" w:rsidRPr="00067D9D">
              <w:rPr>
                <w:rFonts w:ascii="Arial Narrow" w:hAnsi="Arial Narrow"/>
                <w:sz w:val="21"/>
                <w:szCs w:val="21"/>
              </w:rPr>
              <w:t>ov</w:t>
            </w:r>
            <w:r w:rsidR="00D737A4" w:rsidRPr="00067D9D">
              <w:rPr>
                <w:rFonts w:ascii="Arial Narrow" w:hAnsi="Arial Narrow"/>
                <w:sz w:val="21"/>
                <w:szCs w:val="21"/>
              </w:rPr>
              <w:t xml:space="preserve"> </w:t>
            </w:r>
          </w:p>
        </w:tc>
        <w:tc>
          <w:tcPr>
            <w:tcW w:w="7670" w:type="dxa"/>
          </w:tcPr>
          <w:p w14:paraId="3A7ED8DB" w14:textId="77392696"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Názov podčlánku 13.2 Zlepšovací návrh sa zrušuje a nahrádza sa názvom Akceleračný bonus</w:t>
            </w:r>
            <w:r w:rsidR="00ED4145" w:rsidRPr="00E229BD">
              <w:rPr>
                <w:rFonts w:ascii="Arial Narrow" w:hAnsi="Arial Narrow"/>
                <w:sz w:val="21"/>
                <w:szCs w:val="21"/>
              </w:rPr>
              <w:t xml:space="preserve"> a Bonus za skoršie splnenie Míľnikov</w:t>
            </w:r>
            <w:r w:rsidRPr="00E229BD">
              <w:rPr>
                <w:rFonts w:ascii="Arial Narrow" w:hAnsi="Arial Narrow"/>
                <w:sz w:val="21"/>
                <w:szCs w:val="21"/>
              </w:rPr>
              <w:t>. Tento zmenený názov sa používa v celom texte Zmluvy.</w:t>
            </w:r>
          </w:p>
          <w:p w14:paraId="2F521E4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13.2 sa v celom rozsahu zrušuje a nahrádza sa nasledovným textom, ktorý znie:</w:t>
            </w:r>
          </w:p>
          <w:p w14:paraId="5DF66208" w14:textId="653026A5" w:rsidR="00271836"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Zhotoviteľ </w:t>
            </w:r>
            <w:r w:rsidR="003E15B8" w:rsidRPr="00E229BD">
              <w:rPr>
                <w:rFonts w:ascii="Arial Narrow" w:hAnsi="Arial Narrow"/>
                <w:sz w:val="21"/>
                <w:szCs w:val="21"/>
              </w:rPr>
              <w:t>je oprávnený</w:t>
            </w:r>
            <w:r w:rsidRPr="00E229BD">
              <w:rPr>
                <w:rFonts w:ascii="Arial Narrow" w:hAnsi="Arial Narrow"/>
                <w:sz w:val="21"/>
                <w:szCs w:val="21"/>
              </w:rPr>
              <w:t xml:space="preserve"> na </w:t>
            </w:r>
          </w:p>
          <w:p w14:paraId="610D537A" w14:textId="2C0C5334" w:rsidR="00FF39DE" w:rsidRPr="00E229BD" w:rsidRDefault="00A50A8B" w:rsidP="004D1295">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akceleračný bonus vo výške </w:t>
            </w:r>
            <w:r w:rsidR="00A25A6A" w:rsidRPr="00E229BD">
              <w:rPr>
                <w:rFonts w:ascii="Arial Narrow" w:hAnsi="Arial Narrow"/>
                <w:sz w:val="21"/>
                <w:szCs w:val="21"/>
              </w:rPr>
              <w:t>1</w:t>
            </w:r>
            <w:r w:rsidRPr="00E229BD">
              <w:rPr>
                <w:rFonts w:ascii="Arial Narrow" w:hAnsi="Arial Narrow"/>
                <w:sz w:val="21"/>
                <w:szCs w:val="21"/>
              </w:rPr>
              <w:t>.000,- EUR bez DPH (slovom: tisíc eur bez dane z pri</w:t>
            </w:r>
            <w:r w:rsidR="00466F86" w:rsidRPr="00E229BD">
              <w:rPr>
                <w:rFonts w:ascii="Arial Narrow" w:hAnsi="Arial Narrow"/>
                <w:sz w:val="21"/>
                <w:szCs w:val="21"/>
              </w:rPr>
              <w:t>da</w:t>
            </w:r>
            <w:r w:rsidRPr="00E229BD">
              <w:rPr>
                <w:rFonts w:ascii="Arial Narrow" w:hAnsi="Arial Narrow"/>
                <w:sz w:val="21"/>
                <w:szCs w:val="21"/>
              </w:rPr>
              <w:t>nej hodnoty) za každý deň, o ktorý skráti Lehotu výstavby oproti zmluvne dohodnutej Lehote výstavby, za predpokladu, že dokončí Dielo riadne v súlade so Zmluvou</w:t>
            </w:r>
            <w:r w:rsidR="004F4822" w:rsidRPr="00E229BD">
              <w:rPr>
                <w:rFonts w:ascii="Arial Narrow" w:hAnsi="Arial Narrow"/>
                <w:sz w:val="21"/>
                <w:szCs w:val="21"/>
              </w:rPr>
              <w:t>.</w:t>
            </w:r>
            <w:r w:rsidR="00AE0E33" w:rsidRPr="00E229BD">
              <w:rPr>
                <w:rFonts w:ascii="Arial Narrow" w:hAnsi="Arial Narrow"/>
                <w:sz w:val="21"/>
                <w:szCs w:val="21"/>
              </w:rPr>
              <w:t xml:space="preserve"> Nárok na tento bonus Zhotoviteľovi vznikne aj v prípade, ak bude Dielo pri jeho prevzatí vykazovať vady alebo nedorobky, ktoré nebránia bezpečnému a riadnemu užívaniu a prevádzke Diela a ktoré budú odstránené v lehote dohodnutej v Preberacom protokole.</w:t>
            </w:r>
          </w:p>
          <w:p w14:paraId="02C4F9AC" w14:textId="6FE0B087" w:rsidR="00271836" w:rsidRPr="00E229BD" w:rsidRDefault="00AE0E33">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Nárok na</w:t>
            </w:r>
            <w:r w:rsidR="00EB1C6C" w:rsidRPr="00E229BD">
              <w:rPr>
                <w:rFonts w:ascii="Arial Narrow" w:hAnsi="Arial Narrow"/>
                <w:sz w:val="21"/>
                <w:szCs w:val="21"/>
              </w:rPr>
              <w:t xml:space="preserve"> akceleračný</w:t>
            </w:r>
            <w:r w:rsidRPr="00E229BD">
              <w:rPr>
                <w:rFonts w:ascii="Arial Narrow" w:hAnsi="Arial Narrow"/>
                <w:sz w:val="21"/>
                <w:szCs w:val="21"/>
              </w:rPr>
              <w:t xml:space="preserve"> bonus nevzniká, ak Dielo nebude možné uviesť do prevádzky v súlade so Zmluvou z dôvodu vád alebo nedokončenia Diela.</w:t>
            </w:r>
          </w:p>
          <w:p w14:paraId="779A74E7" w14:textId="4D76102D" w:rsidR="00270789" w:rsidRPr="00E229BD" w:rsidRDefault="00DD2330" w:rsidP="00270789">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bonus za skoršie splnenie </w:t>
            </w:r>
            <w:r w:rsidR="0034064C" w:rsidRPr="00E229BD">
              <w:rPr>
                <w:rFonts w:ascii="Arial Narrow" w:hAnsi="Arial Narrow"/>
                <w:sz w:val="21"/>
                <w:szCs w:val="21"/>
              </w:rPr>
              <w:t xml:space="preserve">nižšie uvedených </w:t>
            </w:r>
            <w:r w:rsidR="00270789" w:rsidRPr="00E229BD">
              <w:rPr>
                <w:rFonts w:ascii="Arial Narrow" w:hAnsi="Arial Narrow"/>
                <w:sz w:val="21"/>
                <w:szCs w:val="21"/>
              </w:rPr>
              <w:t>míľnikov</w:t>
            </w:r>
            <w:r w:rsidR="00BB06BF" w:rsidRPr="00E229BD">
              <w:rPr>
                <w:rFonts w:ascii="Arial Narrow" w:hAnsi="Arial Narrow"/>
                <w:sz w:val="21"/>
                <w:szCs w:val="21"/>
              </w:rPr>
              <w:t xml:space="preserve"> </w:t>
            </w:r>
            <w:r w:rsidRPr="00E229BD">
              <w:rPr>
                <w:rFonts w:ascii="Arial Narrow" w:hAnsi="Arial Narrow"/>
                <w:sz w:val="21"/>
                <w:szCs w:val="21"/>
              </w:rPr>
              <w:t xml:space="preserve">vo výške </w:t>
            </w:r>
            <w:r w:rsidR="008F2801" w:rsidRPr="00E229BD">
              <w:rPr>
                <w:rFonts w:ascii="Arial Narrow" w:hAnsi="Arial Narrow"/>
                <w:sz w:val="21"/>
                <w:szCs w:val="21"/>
              </w:rPr>
              <w:t>stanovenej nasledovne</w:t>
            </w:r>
            <w:r w:rsidR="00270789" w:rsidRPr="00E229BD">
              <w:rPr>
                <w:rFonts w:ascii="Arial Narrow" w:hAnsi="Arial Narrow"/>
                <w:sz w:val="21"/>
                <w:szCs w:val="21"/>
              </w:rPr>
              <w:t>:</w:t>
            </w:r>
          </w:p>
          <w:p w14:paraId="3BE9BFA5" w14:textId="381F753D"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1 – 1.000,- EUR</w:t>
            </w:r>
            <w:r w:rsidR="00205F0D" w:rsidRPr="00E229BD">
              <w:rPr>
                <w:rFonts w:ascii="Arial Narrow" w:hAnsi="Arial Narrow"/>
                <w:sz w:val="21"/>
                <w:szCs w:val="21"/>
              </w:rPr>
              <w:t>,</w:t>
            </w:r>
            <w:r w:rsidRPr="00E229BD">
              <w:rPr>
                <w:rFonts w:ascii="Arial Narrow" w:hAnsi="Arial Narrow"/>
                <w:sz w:val="21"/>
                <w:szCs w:val="21"/>
              </w:rPr>
              <w:t xml:space="preserve"> </w:t>
            </w:r>
          </w:p>
          <w:p w14:paraId="1169FAAE" w14:textId="2515DB0A"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2 - 1.000,- EUR</w:t>
            </w:r>
            <w:r w:rsidR="00205F0D" w:rsidRPr="00E229BD">
              <w:rPr>
                <w:rFonts w:ascii="Arial Narrow" w:hAnsi="Arial Narrow"/>
                <w:sz w:val="21"/>
                <w:szCs w:val="21"/>
              </w:rPr>
              <w:t>,</w:t>
            </w:r>
          </w:p>
          <w:p w14:paraId="29C2A19B" w14:textId="7E413789"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3 – 5.000,- EUR</w:t>
            </w:r>
            <w:r w:rsidR="00205F0D" w:rsidRPr="00E229BD">
              <w:rPr>
                <w:rFonts w:ascii="Arial Narrow" w:hAnsi="Arial Narrow"/>
                <w:sz w:val="21"/>
                <w:szCs w:val="21"/>
              </w:rPr>
              <w:t>,</w:t>
            </w:r>
          </w:p>
          <w:p w14:paraId="2ABE7A39" w14:textId="51291DDF"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4</w:t>
            </w:r>
            <w:r w:rsidR="00C952A4" w:rsidRPr="00E229BD">
              <w:rPr>
                <w:rFonts w:ascii="Arial Narrow" w:hAnsi="Arial Narrow"/>
                <w:sz w:val="21"/>
                <w:szCs w:val="21"/>
              </w:rPr>
              <w:t xml:space="preserve"> v rozsahu písm. </w:t>
            </w:r>
            <w:r w:rsidRPr="00E229BD">
              <w:rPr>
                <w:rFonts w:ascii="Arial Narrow" w:hAnsi="Arial Narrow"/>
                <w:sz w:val="21"/>
                <w:szCs w:val="21"/>
              </w:rPr>
              <w:t>b</w:t>
            </w:r>
            <w:r w:rsidR="00C952A4" w:rsidRPr="00E229BD">
              <w:rPr>
                <w:rFonts w:ascii="Arial Narrow" w:hAnsi="Arial Narrow"/>
                <w:sz w:val="21"/>
                <w:szCs w:val="21"/>
              </w:rPr>
              <w:t>)</w:t>
            </w:r>
            <w:r w:rsidRPr="00E229BD">
              <w:rPr>
                <w:rFonts w:ascii="Arial Narrow" w:hAnsi="Arial Narrow"/>
                <w:sz w:val="21"/>
                <w:szCs w:val="21"/>
              </w:rPr>
              <w:t xml:space="preserve"> - </w:t>
            </w:r>
            <w:r w:rsidR="000C257B" w:rsidRPr="00E229BD">
              <w:rPr>
                <w:rFonts w:ascii="Arial Narrow" w:hAnsi="Arial Narrow"/>
                <w:sz w:val="21"/>
                <w:szCs w:val="21"/>
              </w:rPr>
              <w:t>5.000,- EUR</w:t>
            </w:r>
            <w:r w:rsidR="00205F0D" w:rsidRPr="00E229BD">
              <w:rPr>
                <w:rFonts w:ascii="Arial Narrow" w:hAnsi="Arial Narrow"/>
                <w:sz w:val="21"/>
                <w:szCs w:val="21"/>
              </w:rPr>
              <w:t>,</w:t>
            </w:r>
          </w:p>
          <w:p w14:paraId="6863980C" w14:textId="081F7751"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5</w:t>
            </w:r>
            <w:r w:rsidR="00C952A4" w:rsidRPr="00E229BD">
              <w:rPr>
                <w:rFonts w:ascii="Arial Narrow" w:hAnsi="Arial Narrow"/>
                <w:sz w:val="21"/>
                <w:szCs w:val="21"/>
              </w:rPr>
              <w:t xml:space="preserve"> v rozsahu písm. </w:t>
            </w:r>
            <w:r w:rsidRPr="00E229BD">
              <w:rPr>
                <w:rFonts w:ascii="Arial Narrow" w:hAnsi="Arial Narrow"/>
                <w:sz w:val="21"/>
                <w:szCs w:val="21"/>
              </w:rPr>
              <w:t>c</w:t>
            </w:r>
            <w:r w:rsidR="00C952A4"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w:t>
            </w:r>
            <w:r w:rsidRPr="00E229BD">
              <w:rPr>
                <w:rFonts w:ascii="Arial Narrow" w:hAnsi="Arial Narrow"/>
                <w:sz w:val="21"/>
                <w:szCs w:val="21"/>
              </w:rPr>
              <w:t xml:space="preserve"> 10</w:t>
            </w:r>
            <w:r w:rsidR="000C257B" w:rsidRPr="00E229BD">
              <w:rPr>
                <w:rFonts w:ascii="Arial Narrow" w:hAnsi="Arial Narrow"/>
                <w:sz w:val="21"/>
                <w:szCs w:val="21"/>
              </w:rPr>
              <w:t>.000,-</w:t>
            </w:r>
            <w:r w:rsidRPr="00E229BD">
              <w:rPr>
                <w:rFonts w:ascii="Arial Narrow" w:hAnsi="Arial Narrow"/>
                <w:sz w:val="21"/>
                <w:szCs w:val="21"/>
              </w:rPr>
              <w:t xml:space="preserve"> </w:t>
            </w:r>
            <w:r w:rsidR="000C257B" w:rsidRPr="00E229BD">
              <w:rPr>
                <w:rFonts w:ascii="Arial Narrow" w:hAnsi="Arial Narrow"/>
                <w:sz w:val="21"/>
                <w:szCs w:val="21"/>
              </w:rPr>
              <w:t>EUR</w:t>
            </w:r>
            <w:r w:rsidR="00973331" w:rsidRPr="00E229BD">
              <w:rPr>
                <w:rFonts w:ascii="Arial Narrow" w:hAnsi="Arial Narrow"/>
                <w:sz w:val="21"/>
                <w:szCs w:val="21"/>
              </w:rPr>
              <w:t>,</w:t>
            </w:r>
            <w:r w:rsidRPr="00E229BD">
              <w:rPr>
                <w:rFonts w:ascii="Arial Narrow" w:hAnsi="Arial Narrow"/>
                <w:sz w:val="21"/>
                <w:szCs w:val="21"/>
              </w:rPr>
              <w:t xml:space="preserve"> </w:t>
            </w:r>
          </w:p>
          <w:p w14:paraId="4FCCFF2B" w14:textId="6787FE57"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6</w:t>
            </w:r>
            <w:r w:rsidR="00C952A4" w:rsidRPr="00E229BD">
              <w:rPr>
                <w:rFonts w:ascii="Arial Narrow" w:hAnsi="Arial Narrow"/>
                <w:sz w:val="21"/>
                <w:szCs w:val="21"/>
              </w:rPr>
              <w:t xml:space="preserve"> v rozsahu písm. c)</w:t>
            </w:r>
            <w:r w:rsidRPr="00E229BD">
              <w:rPr>
                <w:rFonts w:ascii="Arial Narrow" w:hAnsi="Arial Narrow"/>
                <w:sz w:val="21"/>
                <w:szCs w:val="21"/>
              </w:rPr>
              <w:t xml:space="preserve"> </w:t>
            </w:r>
            <w:r w:rsidR="00037C6C" w:rsidRPr="00E229BD">
              <w:rPr>
                <w:rFonts w:ascii="Arial Narrow" w:hAnsi="Arial Narrow"/>
                <w:sz w:val="21"/>
                <w:szCs w:val="21"/>
              </w:rPr>
              <w:t>–</w:t>
            </w:r>
            <w:r w:rsidRPr="00E229BD">
              <w:rPr>
                <w:rFonts w:ascii="Arial Narrow" w:hAnsi="Arial Narrow"/>
                <w:sz w:val="21"/>
                <w:szCs w:val="21"/>
              </w:rPr>
              <w:t xml:space="preserve"> 10</w:t>
            </w:r>
            <w:r w:rsidR="00037C6C" w:rsidRPr="00E229BD">
              <w:rPr>
                <w:rFonts w:ascii="Arial Narrow" w:hAnsi="Arial Narrow"/>
                <w:sz w:val="21"/>
                <w:szCs w:val="21"/>
              </w:rPr>
              <w:t>.000,-</w:t>
            </w:r>
            <w:r w:rsidRPr="00E229BD">
              <w:rPr>
                <w:rFonts w:ascii="Arial Narrow" w:hAnsi="Arial Narrow"/>
                <w:sz w:val="21"/>
                <w:szCs w:val="21"/>
              </w:rPr>
              <w:t xml:space="preserve"> E</w:t>
            </w:r>
            <w:r w:rsidR="000C257B" w:rsidRPr="00E229BD">
              <w:rPr>
                <w:rFonts w:ascii="Arial Narrow" w:hAnsi="Arial Narrow"/>
                <w:sz w:val="21"/>
                <w:szCs w:val="21"/>
              </w:rPr>
              <w:t>UR</w:t>
            </w:r>
            <w:r w:rsidR="002E29A4" w:rsidRPr="00E229BD">
              <w:rPr>
                <w:rFonts w:ascii="Arial Narrow" w:hAnsi="Arial Narrow"/>
                <w:sz w:val="21"/>
                <w:szCs w:val="21"/>
              </w:rPr>
              <w:t>,</w:t>
            </w:r>
            <w:r w:rsidRPr="00E229BD">
              <w:rPr>
                <w:rFonts w:ascii="Arial Narrow" w:hAnsi="Arial Narrow"/>
                <w:sz w:val="21"/>
                <w:szCs w:val="21"/>
              </w:rPr>
              <w:t xml:space="preserve"> </w:t>
            </w:r>
          </w:p>
          <w:p w14:paraId="2FC4F1E1" w14:textId="711D9FBE" w:rsidR="004667A2" w:rsidRPr="00E229BD" w:rsidRDefault="004667A2"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Míľnik č. 7 </w:t>
            </w:r>
            <w:r w:rsidR="000C257B"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5.000,-</w:t>
            </w:r>
            <w:r w:rsidR="00037C6C" w:rsidRPr="00E229BD">
              <w:rPr>
                <w:rFonts w:ascii="Arial Narrow" w:hAnsi="Arial Narrow"/>
                <w:sz w:val="21"/>
                <w:szCs w:val="21"/>
              </w:rPr>
              <w:t xml:space="preserve"> EUR</w:t>
            </w:r>
            <w:r w:rsidR="000F1E7B" w:rsidRPr="00E229BD">
              <w:rPr>
                <w:rFonts w:ascii="Arial Narrow" w:hAnsi="Arial Narrow"/>
                <w:sz w:val="21"/>
                <w:szCs w:val="21"/>
              </w:rPr>
              <w:t>,</w:t>
            </w:r>
            <w:r w:rsidRPr="00E229BD">
              <w:rPr>
                <w:rFonts w:ascii="Arial Narrow" w:hAnsi="Arial Narrow"/>
                <w:sz w:val="21"/>
                <w:szCs w:val="21"/>
              </w:rPr>
              <w:t xml:space="preserve"> </w:t>
            </w:r>
          </w:p>
          <w:p w14:paraId="3DDA8565" w14:textId="77371096" w:rsidR="00A50A8B" w:rsidRPr="00E229BD" w:rsidRDefault="00761FCC"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a to </w:t>
            </w:r>
            <w:r w:rsidR="00DD2330" w:rsidRPr="00E229BD">
              <w:rPr>
                <w:rFonts w:ascii="Arial Narrow" w:hAnsi="Arial Narrow"/>
                <w:sz w:val="21"/>
                <w:szCs w:val="21"/>
              </w:rPr>
              <w:t xml:space="preserve">za každý deň, o ktorý skôr splní </w:t>
            </w:r>
            <w:r w:rsidR="00B74503" w:rsidRPr="00E229BD">
              <w:rPr>
                <w:rFonts w:ascii="Arial Narrow" w:hAnsi="Arial Narrow"/>
                <w:sz w:val="21"/>
                <w:szCs w:val="21"/>
              </w:rPr>
              <w:t>príslušný Míľnik</w:t>
            </w:r>
            <w:r w:rsidR="00DD2330" w:rsidRPr="00E229BD">
              <w:rPr>
                <w:rFonts w:ascii="Arial Narrow" w:hAnsi="Arial Narrow"/>
                <w:sz w:val="21"/>
                <w:szCs w:val="21"/>
              </w:rPr>
              <w:t xml:space="preserve"> oproti termínu</w:t>
            </w:r>
            <w:r w:rsidR="00A60C51" w:rsidRPr="00E229BD">
              <w:rPr>
                <w:rFonts w:ascii="Arial Narrow" w:hAnsi="Arial Narrow"/>
                <w:sz w:val="21"/>
                <w:szCs w:val="21"/>
              </w:rPr>
              <w:t xml:space="preserve"> uvedenému v Prílohe k</w:t>
            </w:r>
            <w:r w:rsidR="002E6A7E" w:rsidRPr="00E229BD">
              <w:rPr>
                <w:rFonts w:ascii="Arial Narrow" w:hAnsi="Arial Narrow"/>
                <w:sz w:val="21"/>
                <w:szCs w:val="21"/>
              </w:rPr>
              <w:t> </w:t>
            </w:r>
            <w:r w:rsidR="00A60C51" w:rsidRPr="00E229BD">
              <w:rPr>
                <w:rFonts w:ascii="Arial Narrow" w:hAnsi="Arial Narrow"/>
                <w:sz w:val="21"/>
                <w:szCs w:val="21"/>
              </w:rPr>
              <w:t>ponuke</w:t>
            </w:r>
            <w:r w:rsidR="007958E4" w:rsidRPr="00E229BD">
              <w:rPr>
                <w:rFonts w:ascii="Arial Narrow" w:hAnsi="Arial Narrow"/>
                <w:sz w:val="21"/>
                <w:szCs w:val="21"/>
              </w:rPr>
              <w:t xml:space="preserve">. </w:t>
            </w:r>
            <w:r w:rsidR="00254007" w:rsidRPr="00E229BD">
              <w:rPr>
                <w:rFonts w:ascii="Arial Narrow" w:hAnsi="Arial Narrow"/>
                <w:sz w:val="21"/>
                <w:szCs w:val="21"/>
              </w:rPr>
              <w:t xml:space="preserve">Nárok na uvedený bonus vzniká Zhotoviteľovi samostatne za každý </w:t>
            </w:r>
            <w:r w:rsidRPr="00E229BD">
              <w:rPr>
                <w:rFonts w:ascii="Arial Narrow" w:hAnsi="Arial Narrow"/>
                <w:sz w:val="21"/>
                <w:szCs w:val="21"/>
              </w:rPr>
              <w:t>z uvedených Míľnikov</w:t>
            </w:r>
            <w:r w:rsidR="00254007" w:rsidRPr="00E229BD">
              <w:rPr>
                <w:rFonts w:ascii="Arial Narrow" w:hAnsi="Arial Narrow"/>
                <w:sz w:val="21"/>
                <w:szCs w:val="21"/>
              </w:rPr>
              <w:t>, a to za predpokladu splnenia všetkých podmienok pre jeho výplatu.</w:t>
            </w:r>
            <w:r w:rsidR="004722E6" w:rsidRPr="00E229BD">
              <w:rPr>
                <w:rFonts w:ascii="Arial Narrow" w:hAnsi="Arial Narrow"/>
                <w:sz w:val="21"/>
                <w:szCs w:val="21"/>
              </w:rPr>
              <w:t xml:space="preserve"> Vecný rozsah Míľnikov je bližšie špecifikovaný v čl. 2.3.2.2 Zväzku 3 Časť 1 Súťažných podkladov.</w:t>
            </w:r>
          </w:p>
          <w:p w14:paraId="5C1AB70D" w14:textId="6E2E7C6D" w:rsidR="00EF73A8" w:rsidRPr="00E229BD" w:rsidRDefault="00EF73A8" w:rsidP="00EF73A8">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povinný písomne informovať Stavebný dozor o plánovanom skrátení Lehoty výstavby aspoň 14 dní pred zamýšľaným skorším ukončením Diela. Zhotoviteľ je povinný písomne informovať Stavebný dozor o plánovanom skoršom splnení Míľnika aspoň 14 dní pred zamýšľaným skorším splnením príslušného Míľnika.</w:t>
            </w:r>
          </w:p>
          <w:p w14:paraId="5701DE70" w14:textId="168448F9" w:rsidR="0054483A"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Celkový akceleračný bonus bude uhradený v jednej platbe a bude zahrnutý do Vyúčtovania a žiadosti o</w:t>
            </w:r>
            <w:r w:rsidR="00870161" w:rsidRPr="00E229BD">
              <w:rPr>
                <w:rFonts w:ascii="Arial Narrow" w:hAnsi="Arial Narrow"/>
                <w:sz w:val="21"/>
                <w:szCs w:val="21"/>
              </w:rPr>
              <w:t xml:space="preserve"> vydanie </w:t>
            </w:r>
            <w:r w:rsidRPr="00E229BD">
              <w:rPr>
                <w:rFonts w:ascii="Arial Narrow" w:hAnsi="Arial Narrow"/>
                <w:sz w:val="21"/>
                <w:szCs w:val="21"/>
              </w:rPr>
              <w:t>Priebežného platobného potvrdenia podľa podčlánku 14.3 (f) Zmluvy v mesiaci nasledujúcom po podpise Preberacieho protokolu podľa podčlánku 10.1 Zmluvy, z ktorého bude zrejmé, o koľko dní bola Lehota výstavby skrátená, a zároveň, že Dielo bolo riadne dokončené v súlade so Zmluvou.</w:t>
            </w:r>
            <w:r w:rsidR="00931BBE" w:rsidRPr="00E229BD">
              <w:rPr>
                <w:rFonts w:ascii="Arial Narrow" w:hAnsi="Arial Narrow"/>
                <w:sz w:val="21"/>
                <w:szCs w:val="21"/>
              </w:rPr>
              <w:t xml:space="preserve"> </w:t>
            </w:r>
          </w:p>
          <w:p w14:paraId="3BAAE9C0" w14:textId="67EABA5F" w:rsidR="00A50A8B" w:rsidRPr="00E229BD" w:rsidRDefault="00104DF1">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00931BBE" w:rsidRPr="00E229BD">
              <w:rPr>
                <w:rFonts w:ascii="Arial Narrow" w:hAnsi="Arial Narrow"/>
                <w:sz w:val="21"/>
                <w:szCs w:val="21"/>
              </w:rPr>
              <w:t xml:space="preserve">onus za skoršie splnenie </w:t>
            </w:r>
            <w:r w:rsidR="00B74503" w:rsidRPr="00E229BD">
              <w:rPr>
                <w:rFonts w:ascii="Arial Narrow" w:hAnsi="Arial Narrow"/>
                <w:sz w:val="21"/>
                <w:szCs w:val="21"/>
              </w:rPr>
              <w:t xml:space="preserve">príslušného </w:t>
            </w:r>
            <w:r w:rsidR="00931BBE" w:rsidRPr="00E229BD">
              <w:rPr>
                <w:rFonts w:ascii="Arial Narrow" w:hAnsi="Arial Narrow"/>
                <w:sz w:val="21"/>
                <w:szCs w:val="21"/>
              </w:rPr>
              <w:t>Míľnika</w:t>
            </w:r>
            <w:r w:rsidR="00F66099" w:rsidRPr="00E229BD">
              <w:rPr>
                <w:rFonts w:ascii="Arial Narrow" w:hAnsi="Arial Narrow"/>
                <w:sz w:val="21"/>
                <w:szCs w:val="21"/>
              </w:rPr>
              <w:t xml:space="preserve"> </w:t>
            </w:r>
            <w:r w:rsidR="00931BBE" w:rsidRPr="00E229BD">
              <w:rPr>
                <w:rFonts w:ascii="Arial Narrow" w:hAnsi="Arial Narrow"/>
                <w:sz w:val="21"/>
                <w:szCs w:val="21"/>
              </w:rPr>
              <w:t>bude uhradený v</w:t>
            </w:r>
            <w:r w:rsidRPr="00E229BD">
              <w:rPr>
                <w:rFonts w:ascii="Arial Narrow" w:hAnsi="Arial Narrow"/>
                <w:sz w:val="21"/>
                <w:szCs w:val="21"/>
              </w:rPr>
              <w:t> </w:t>
            </w:r>
            <w:r w:rsidR="00931BBE" w:rsidRPr="00E229BD">
              <w:rPr>
                <w:rFonts w:ascii="Arial Narrow" w:hAnsi="Arial Narrow"/>
                <w:sz w:val="21"/>
                <w:szCs w:val="21"/>
              </w:rPr>
              <w:t>jednej platbe a</w:t>
            </w:r>
            <w:r w:rsidRPr="00E229BD">
              <w:rPr>
                <w:rFonts w:ascii="Arial Narrow" w:hAnsi="Arial Narrow"/>
                <w:sz w:val="21"/>
                <w:szCs w:val="21"/>
              </w:rPr>
              <w:t> </w:t>
            </w:r>
            <w:r w:rsidR="00931BBE" w:rsidRPr="00E229BD">
              <w:rPr>
                <w:rFonts w:ascii="Arial Narrow" w:hAnsi="Arial Narrow"/>
                <w:sz w:val="21"/>
                <w:szCs w:val="21"/>
              </w:rPr>
              <w:t>bude zahrnutý do Vyúčtovania a</w:t>
            </w:r>
            <w:r w:rsidR="00870161" w:rsidRPr="00E229BD">
              <w:rPr>
                <w:rFonts w:ascii="Arial Narrow" w:hAnsi="Arial Narrow"/>
                <w:sz w:val="21"/>
                <w:szCs w:val="21"/>
              </w:rPr>
              <w:t> </w:t>
            </w:r>
            <w:r w:rsidR="00931BBE" w:rsidRPr="00E229BD">
              <w:rPr>
                <w:rFonts w:ascii="Arial Narrow" w:hAnsi="Arial Narrow"/>
                <w:sz w:val="21"/>
                <w:szCs w:val="21"/>
              </w:rPr>
              <w:t>žiadosti o </w:t>
            </w:r>
            <w:r w:rsidR="00870161" w:rsidRPr="00E229BD">
              <w:rPr>
                <w:rFonts w:ascii="Arial Narrow" w:hAnsi="Arial Narrow"/>
                <w:sz w:val="21"/>
                <w:szCs w:val="21"/>
              </w:rPr>
              <w:t xml:space="preserve">vydanie </w:t>
            </w:r>
            <w:r w:rsidR="00931BBE" w:rsidRPr="00E229BD">
              <w:rPr>
                <w:rFonts w:ascii="Arial Narrow" w:hAnsi="Arial Narrow"/>
                <w:sz w:val="21"/>
                <w:szCs w:val="21"/>
              </w:rPr>
              <w:t>Priebežného platobného potvrdenia podľa podčlánku 14.3 (f) Zmluvy v</w:t>
            </w:r>
            <w:r w:rsidR="00870161" w:rsidRPr="00E229BD">
              <w:rPr>
                <w:rFonts w:ascii="Arial Narrow" w:hAnsi="Arial Narrow"/>
                <w:sz w:val="21"/>
                <w:szCs w:val="21"/>
              </w:rPr>
              <w:t> </w:t>
            </w:r>
            <w:r w:rsidR="00931BBE" w:rsidRPr="00E229BD">
              <w:rPr>
                <w:rFonts w:ascii="Arial Narrow" w:hAnsi="Arial Narrow"/>
                <w:sz w:val="21"/>
                <w:szCs w:val="21"/>
              </w:rPr>
              <w:t xml:space="preserve">mesiaci nasledujúcom po podpise </w:t>
            </w:r>
            <w:r w:rsidR="00B86236" w:rsidRPr="00E229BD">
              <w:rPr>
                <w:rFonts w:ascii="Arial Narrow" w:hAnsi="Arial Narrow"/>
                <w:sz w:val="21"/>
                <w:szCs w:val="21"/>
              </w:rPr>
              <w:tab/>
              <w:t xml:space="preserve">Stavebným dozorom potvrdeného protokolu z vizuálnej kontroly ukončenia </w:t>
            </w:r>
            <w:r w:rsidR="00587760" w:rsidRPr="00E229BD">
              <w:rPr>
                <w:rFonts w:ascii="Arial Narrow" w:hAnsi="Arial Narrow"/>
                <w:sz w:val="21"/>
                <w:szCs w:val="21"/>
              </w:rPr>
              <w:t xml:space="preserve">príslušných </w:t>
            </w:r>
            <w:r w:rsidR="00B86236" w:rsidRPr="00E229BD">
              <w:rPr>
                <w:rFonts w:ascii="Arial Narrow" w:hAnsi="Arial Narrow"/>
                <w:sz w:val="21"/>
                <w:szCs w:val="21"/>
              </w:rPr>
              <w:t>prác.</w:t>
            </w:r>
            <w:r w:rsidR="00B86236" w:rsidRPr="00E229BD" w:rsidDel="00B86236">
              <w:rPr>
                <w:rFonts w:ascii="Arial Narrow" w:hAnsi="Arial Narrow"/>
                <w:sz w:val="21"/>
                <w:szCs w:val="21"/>
              </w:rPr>
              <w:t xml:space="preserve"> </w:t>
            </w:r>
            <w:r w:rsidR="00A50A8B" w:rsidRPr="00E229BD">
              <w:rPr>
                <w:rFonts w:ascii="Arial Narrow" w:hAnsi="Arial Narrow"/>
                <w:sz w:val="21"/>
                <w:szCs w:val="21"/>
              </w:rPr>
              <w:t xml:space="preserve">Pre zamedzenie pochybností, na uplatnenie </w:t>
            </w:r>
            <w:r w:rsidR="00107717" w:rsidRPr="00E229BD">
              <w:rPr>
                <w:rFonts w:ascii="Arial Narrow" w:hAnsi="Arial Narrow"/>
                <w:sz w:val="21"/>
                <w:szCs w:val="21"/>
              </w:rPr>
              <w:t>a</w:t>
            </w:r>
            <w:r w:rsidR="00A50A8B" w:rsidRPr="00E229BD">
              <w:rPr>
                <w:rFonts w:ascii="Arial Narrow" w:hAnsi="Arial Narrow"/>
                <w:sz w:val="21"/>
                <w:szCs w:val="21"/>
              </w:rPr>
              <w:t>kceleračného bonusu</w:t>
            </w:r>
            <w:r w:rsidR="00107717" w:rsidRPr="00E229BD">
              <w:rPr>
                <w:rFonts w:ascii="Arial Narrow" w:hAnsi="Arial Narrow"/>
                <w:sz w:val="21"/>
                <w:szCs w:val="21"/>
              </w:rPr>
              <w:t xml:space="preserve"> a bonusov za skoršie splnenie Míľnikov </w:t>
            </w:r>
            <w:r w:rsidR="00A50A8B" w:rsidRPr="00E229BD">
              <w:rPr>
                <w:rFonts w:ascii="Arial Narrow" w:hAnsi="Arial Narrow"/>
                <w:sz w:val="21"/>
                <w:szCs w:val="21"/>
              </w:rPr>
              <w:t xml:space="preserve">sa neaplikuje </w:t>
            </w:r>
            <w:proofErr w:type="spellStart"/>
            <w:r w:rsidR="00A50A8B" w:rsidRPr="00E229BD">
              <w:rPr>
                <w:rFonts w:ascii="Arial Narrow" w:hAnsi="Arial Narrow"/>
                <w:sz w:val="21"/>
                <w:szCs w:val="21"/>
              </w:rPr>
              <w:t>podčlánok</w:t>
            </w:r>
            <w:proofErr w:type="spellEnd"/>
            <w:r w:rsidR="00A50A8B" w:rsidRPr="00E229BD">
              <w:rPr>
                <w:rFonts w:ascii="Arial Narrow" w:hAnsi="Arial Narrow"/>
                <w:sz w:val="21"/>
                <w:szCs w:val="21"/>
              </w:rPr>
              <w:t xml:space="preserve"> 20.1 Zmluvy</w:t>
            </w:r>
            <w:r w:rsidR="00E45CD5" w:rsidRPr="00E229BD">
              <w:rPr>
                <w:rFonts w:ascii="Arial Narrow" w:hAnsi="Arial Narrow"/>
                <w:sz w:val="21"/>
                <w:szCs w:val="21"/>
              </w:rPr>
              <w:t xml:space="preserve">, </w:t>
            </w:r>
            <w:r w:rsidR="00A50A8B" w:rsidRPr="00E229BD">
              <w:rPr>
                <w:rFonts w:ascii="Arial Narrow" w:hAnsi="Arial Narrow"/>
                <w:sz w:val="21"/>
                <w:szCs w:val="21"/>
              </w:rPr>
              <w:t>nejde o aplikáciu Zmeny, ide o podmienený zmluvný nárok.</w:t>
            </w:r>
          </w:p>
          <w:p w14:paraId="7A0DF79D" w14:textId="43982CF4" w:rsidR="00B265B9"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dôjde k predĺženiu Lehoty výstavby</w:t>
            </w:r>
            <w:r w:rsidR="00107717" w:rsidRPr="00E229BD">
              <w:rPr>
                <w:rFonts w:ascii="Arial Narrow" w:hAnsi="Arial Narrow"/>
                <w:sz w:val="21"/>
                <w:szCs w:val="21"/>
              </w:rPr>
              <w:t xml:space="preserve"> alebo termínu Míľnika </w:t>
            </w:r>
            <w:r w:rsidRPr="00E229BD">
              <w:rPr>
                <w:rFonts w:ascii="Arial Narrow" w:hAnsi="Arial Narrow"/>
                <w:sz w:val="21"/>
                <w:szCs w:val="21"/>
              </w:rPr>
              <w:t>v dôsledku akéhokoľvek omeškania spôsobeného Zhotoviteľom, výška celkového akceleračného bonusu</w:t>
            </w:r>
            <w:r w:rsidR="00107717" w:rsidRPr="00E229BD">
              <w:rPr>
                <w:rFonts w:ascii="Arial Narrow" w:hAnsi="Arial Narrow"/>
                <w:sz w:val="21"/>
                <w:szCs w:val="21"/>
              </w:rPr>
              <w:t xml:space="preserve"> alebo bonusov za Míľnik</w:t>
            </w:r>
            <w:r w:rsidR="00894769" w:rsidRPr="00E229BD">
              <w:rPr>
                <w:rFonts w:ascii="Arial Narrow" w:hAnsi="Arial Narrow"/>
                <w:sz w:val="21"/>
                <w:szCs w:val="21"/>
              </w:rPr>
              <w:t xml:space="preserve"> s</w:t>
            </w:r>
            <w:r w:rsidRPr="00E229BD">
              <w:rPr>
                <w:rFonts w:ascii="Arial Narrow" w:hAnsi="Arial Narrow"/>
                <w:sz w:val="21"/>
                <w:szCs w:val="21"/>
              </w:rPr>
              <w:t xml:space="preserve">a zníži o počet dní omeškania spôsobeného Zhotoviteľom. Nárok na akceleračný bonus </w:t>
            </w:r>
            <w:r w:rsidR="000B77A8" w:rsidRPr="00E229BD">
              <w:rPr>
                <w:rFonts w:ascii="Arial Narrow" w:hAnsi="Arial Narrow"/>
                <w:sz w:val="21"/>
                <w:szCs w:val="21"/>
              </w:rPr>
              <w:t xml:space="preserve">alebo bonus za skoršie splnenie Míľnikov </w:t>
            </w:r>
            <w:r w:rsidRPr="00E229BD">
              <w:rPr>
                <w:rFonts w:ascii="Arial Narrow" w:hAnsi="Arial Narrow"/>
                <w:sz w:val="21"/>
                <w:szCs w:val="21"/>
              </w:rPr>
              <w:t>zanikne iba v prípade, že počet dní omeškania spôsobeného Zhotoviteľom presiahne celkový počet dní, o ktorý bola Lehota výstavby</w:t>
            </w:r>
            <w:r w:rsidR="00097E50" w:rsidRPr="00E229BD">
              <w:rPr>
                <w:rFonts w:ascii="Arial Narrow" w:hAnsi="Arial Narrow"/>
                <w:sz w:val="21"/>
                <w:szCs w:val="21"/>
              </w:rPr>
              <w:t xml:space="preserve"> alebo </w:t>
            </w:r>
            <w:r w:rsidR="00742DD1" w:rsidRPr="00E229BD">
              <w:rPr>
                <w:rFonts w:ascii="Arial Narrow" w:hAnsi="Arial Narrow"/>
                <w:sz w:val="21"/>
                <w:szCs w:val="21"/>
              </w:rPr>
              <w:t>príslušný</w:t>
            </w:r>
            <w:r w:rsidR="00097E50" w:rsidRPr="00E229BD">
              <w:rPr>
                <w:rFonts w:ascii="Arial Narrow" w:hAnsi="Arial Narrow"/>
                <w:sz w:val="21"/>
                <w:szCs w:val="21"/>
              </w:rPr>
              <w:t xml:space="preserve"> Míľnik</w:t>
            </w:r>
            <w:r w:rsidR="00E15C63" w:rsidRPr="00E229BD">
              <w:rPr>
                <w:rFonts w:ascii="Arial Narrow" w:hAnsi="Arial Narrow"/>
                <w:sz w:val="21"/>
                <w:szCs w:val="21"/>
              </w:rPr>
              <w:t xml:space="preserve"> </w:t>
            </w:r>
            <w:r w:rsidRPr="00E229BD">
              <w:rPr>
                <w:rFonts w:ascii="Arial Narrow" w:hAnsi="Arial Narrow"/>
                <w:sz w:val="21"/>
                <w:szCs w:val="21"/>
              </w:rPr>
              <w:t>skráten</w:t>
            </w:r>
            <w:r w:rsidR="00097E50" w:rsidRPr="00E229BD">
              <w:rPr>
                <w:rFonts w:ascii="Arial Narrow" w:hAnsi="Arial Narrow"/>
                <w:sz w:val="21"/>
                <w:szCs w:val="21"/>
              </w:rPr>
              <w:t>ý</w:t>
            </w:r>
            <w:r w:rsidRPr="00E229BD">
              <w:rPr>
                <w:rFonts w:ascii="Arial Narrow" w:hAnsi="Arial Narrow"/>
                <w:sz w:val="21"/>
                <w:szCs w:val="21"/>
              </w:rPr>
              <w:t>. Pre výpočet konečnej výšky akceleračného bonusu je rozhodujúci dátum dokončenia Diela uvedený v Preberacom protokole vydaným Stavebným dozorom podľa podčlánku 10.1 Zmluvy.</w:t>
            </w:r>
            <w:r w:rsidR="00800B14" w:rsidRPr="00E229BD">
              <w:rPr>
                <w:rFonts w:ascii="Arial Narrow" w:hAnsi="Arial Narrow"/>
                <w:sz w:val="21"/>
                <w:szCs w:val="21"/>
              </w:rPr>
              <w:t xml:space="preserve"> Pre výpočet konečnej výšky bonusu za Míľnik je rozhodujúci dátum dokončenia Diela</w:t>
            </w:r>
            <w:r w:rsidR="00292CED" w:rsidRPr="00E229BD">
              <w:rPr>
                <w:rFonts w:ascii="Arial Narrow" w:hAnsi="Arial Narrow"/>
                <w:sz w:val="21"/>
                <w:szCs w:val="21"/>
              </w:rPr>
              <w:t xml:space="preserve"> alebo </w:t>
            </w:r>
            <w:r w:rsidR="00EC2029" w:rsidRPr="00E229BD">
              <w:rPr>
                <w:rFonts w:ascii="Arial Narrow" w:hAnsi="Arial Narrow"/>
                <w:sz w:val="21"/>
                <w:szCs w:val="21"/>
              </w:rPr>
              <w:t>časti Diela</w:t>
            </w:r>
            <w:r w:rsidR="00800B14" w:rsidRPr="00E229BD">
              <w:rPr>
                <w:rFonts w:ascii="Arial Narrow" w:hAnsi="Arial Narrow"/>
                <w:sz w:val="21"/>
                <w:szCs w:val="21"/>
              </w:rPr>
              <w:t xml:space="preserve"> uvedený v </w:t>
            </w:r>
            <w:r w:rsidR="00BD205A" w:rsidRPr="00E229BD">
              <w:rPr>
                <w:rFonts w:ascii="Arial Narrow" w:hAnsi="Arial Narrow"/>
                <w:sz w:val="21"/>
                <w:szCs w:val="21"/>
              </w:rPr>
              <w:t>príslušnom</w:t>
            </w:r>
            <w:r w:rsidR="00800B14" w:rsidRPr="00E229BD">
              <w:rPr>
                <w:rFonts w:ascii="Arial Narrow" w:hAnsi="Arial Narrow"/>
                <w:sz w:val="21"/>
                <w:szCs w:val="21"/>
              </w:rPr>
              <w:t xml:space="preserve"> protokole vydaným Stavebným dozorom </w:t>
            </w:r>
            <w:r w:rsidR="00BD205A" w:rsidRPr="00E229BD">
              <w:rPr>
                <w:rFonts w:ascii="Arial Narrow" w:hAnsi="Arial Narrow"/>
                <w:sz w:val="21"/>
                <w:szCs w:val="21"/>
              </w:rPr>
              <w:t>v súlade s</w:t>
            </w:r>
            <w:r w:rsidR="0059218F" w:rsidRPr="00E229BD">
              <w:rPr>
                <w:rFonts w:ascii="Arial Narrow" w:hAnsi="Arial Narrow"/>
                <w:sz w:val="21"/>
                <w:szCs w:val="21"/>
              </w:rPr>
              <w:t>o Zväzkom 3 Časť 1 Súťažných podkladov</w:t>
            </w:r>
            <w:r w:rsidR="00800B14" w:rsidRPr="00E229BD">
              <w:rPr>
                <w:rFonts w:ascii="Arial Narrow" w:hAnsi="Arial Narrow"/>
                <w:sz w:val="21"/>
                <w:szCs w:val="21"/>
              </w:rPr>
              <w:t>.</w:t>
            </w:r>
          </w:p>
          <w:p w14:paraId="798E9474" w14:textId="1217129B" w:rsidR="00A21D4A" w:rsidRPr="00E229BD" w:rsidRDefault="00A21D4A">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Oznámenie Zhotoviteľa o plánovanom </w:t>
            </w:r>
            <w:r w:rsidR="00124E21" w:rsidRPr="00E229BD">
              <w:rPr>
                <w:rFonts w:ascii="Arial Narrow" w:hAnsi="Arial Narrow"/>
                <w:sz w:val="21"/>
                <w:szCs w:val="21"/>
              </w:rPr>
              <w:t>skrátení Lehoty výstavby alebo o plánovanom skoršom splnení Míľnika</w:t>
            </w:r>
            <w:r w:rsidR="00292CED" w:rsidRPr="00E229BD">
              <w:rPr>
                <w:rFonts w:ascii="Arial Narrow" w:hAnsi="Arial Narrow"/>
                <w:sz w:val="21"/>
                <w:szCs w:val="21"/>
              </w:rPr>
              <w:t xml:space="preserve"> </w:t>
            </w:r>
            <w:r w:rsidRPr="00E229BD">
              <w:rPr>
                <w:rFonts w:ascii="Arial Narrow" w:hAnsi="Arial Narrow"/>
                <w:sz w:val="21"/>
                <w:szCs w:val="21"/>
              </w:rPr>
              <w:t xml:space="preserve">nemá za následok automatický vznik nároku na bonus. Ten vzniká až po riadnom splnení podmienok uvedených v tomto </w:t>
            </w:r>
            <w:r w:rsidR="006C2BEF" w:rsidRPr="00E229BD">
              <w:rPr>
                <w:rFonts w:ascii="Arial Narrow" w:hAnsi="Arial Narrow"/>
                <w:sz w:val="21"/>
                <w:szCs w:val="21"/>
              </w:rPr>
              <w:t>pod</w:t>
            </w:r>
            <w:r w:rsidRPr="00E229BD">
              <w:rPr>
                <w:rFonts w:ascii="Arial Narrow" w:hAnsi="Arial Narrow"/>
                <w:sz w:val="21"/>
                <w:szCs w:val="21"/>
              </w:rPr>
              <w:t>článku.</w:t>
            </w:r>
          </w:p>
          <w:p w14:paraId="0562B9E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Tento </w:t>
            </w:r>
            <w:proofErr w:type="spellStart"/>
            <w:r w:rsidRPr="00E229BD">
              <w:rPr>
                <w:rFonts w:ascii="Arial Narrow" w:hAnsi="Arial Narrow"/>
                <w:sz w:val="21"/>
                <w:szCs w:val="21"/>
              </w:rPr>
              <w:t>podčlánok</w:t>
            </w:r>
            <w:proofErr w:type="spellEnd"/>
            <w:r w:rsidRPr="00E229BD">
              <w:rPr>
                <w:rFonts w:ascii="Arial Narrow" w:hAnsi="Arial Narrow"/>
                <w:sz w:val="21"/>
                <w:szCs w:val="21"/>
              </w:rPr>
              <w:t xml:space="preserve"> sa nedotýka ustanovení poslednej vety podčlánku 8.4 Zmluvy, nakoľko v danom prípade sa použije postup Zmeny podľa podčlánku 13.3 Zmluvy.</w:t>
            </w:r>
          </w:p>
          <w:p w14:paraId="3782EFAB"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2EBD60F9" w14:textId="77777777">
        <w:tc>
          <w:tcPr>
            <w:tcW w:w="1870" w:type="dxa"/>
          </w:tcPr>
          <w:p w14:paraId="0A086E5E" w14:textId="77777777" w:rsidR="00256380" w:rsidRPr="00E229BD" w:rsidRDefault="00256380">
            <w:pPr>
              <w:spacing w:before="120" w:after="120" w:line="276" w:lineRule="auto"/>
              <w:ind w:right="141"/>
              <w:rPr>
                <w:rFonts w:ascii="Arial Narrow" w:hAnsi="Arial Narrow"/>
                <w:sz w:val="21"/>
                <w:szCs w:val="21"/>
              </w:rPr>
            </w:pPr>
            <w:r w:rsidRPr="00E229BD">
              <w:rPr>
                <w:rFonts w:ascii="Arial Narrow" w:hAnsi="Arial Narrow"/>
                <w:sz w:val="21"/>
                <w:szCs w:val="21"/>
              </w:rPr>
              <w:lastRenderedPageBreak/>
              <w:t>13.2.1</w:t>
            </w:r>
          </w:p>
          <w:p w14:paraId="30E3ECA3" w14:textId="388FA91F" w:rsidR="00256380" w:rsidRPr="00BA355D" w:rsidRDefault="00AA1544">
            <w:pPr>
              <w:spacing w:before="120" w:after="120" w:line="276" w:lineRule="auto"/>
              <w:ind w:right="141"/>
              <w:rPr>
                <w:rFonts w:ascii="Arial Narrow" w:hAnsi="Arial Narrow"/>
                <w:sz w:val="21"/>
                <w:szCs w:val="21"/>
                <w:highlight w:val="yellow"/>
              </w:rPr>
            </w:pPr>
            <w:r w:rsidRPr="00E229BD">
              <w:rPr>
                <w:rFonts w:ascii="Arial Narrow" w:hAnsi="Arial Narrow"/>
                <w:sz w:val="21"/>
                <w:szCs w:val="21"/>
              </w:rPr>
              <w:t xml:space="preserve">Bonus za zníženie </w:t>
            </w:r>
            <w:r w:rsidR="001B419D" w:rsidRPr="00E229BD">
              <w:rPr>
                <w:rFonts w:ascii="Arial Narrow" w:hAnsi="Arial Narrow"/>
                <w:sz w:val="21"/>
                <w:szCs w:val="21"/>
              </w:rPr>
              <w:t xml:space="preserve">environmentálnej záťaže - </w:t>
            </w:r>
            <w:r w:rsidRPr="00E229BD">
              <w:rPr>
                <w:rFonts w:ascii="Arial Narrow" w:hAnsi="Arial Narrow"/>
                <w:sz w:val="21"/>
                <w:szCs w:val="21"/>
              </w:rPr>
              <w:t xml:space="preserve">hluku </w:t>
            </w:r>
            <w:r w:rsidR="00D47873" w:rsidRPr="00E229BD">
              <w:rPr>
                <w:rFonts w:ascii="Arial Narrow" w:hAnsi="Arial Narrow"/>
                <w:sz w:val="21"/>
                <w:szCs w:val="21"/>
              </w:rPr>
              <w:t>pri prevádzke elekt</w:t>
            </w:r>
            <w:r w:rsidR="00325D4A" w:rsidRPr="00E229BD">
              <w:rPr>
                <w:rFonts w:ascii="Arial Narrow" w:hAnsi="Arial Narrow"/>
                <w:sz w:val="21"/>
                <w:szCs w:val="21"/>
              </w:rPr>
              <w:t>ričky</w:t>
            </w:r>
          </w:p>
        </w:tc>
        <w:tc>
          <w:tcPr>
            <w:tcW w:w="7670" w:type="dxa"/>
          </w:tcPr>
          <w:p w14:paraId="452A158E" w14:textId="0FD82C47" w:rsidR="001B4081" w:rsidRPr="00E229BD" w:rsidRDefault="007266DA" w:rsidP="004D1295">
            <w:pP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w:t>
            </w:r>
            <w:r w:rsidR="007228F6" w:rsidRPr="00E229BD">
              <w:rPr>
                <w:rFonts w:ascii="Arial Narrow" w:hAnsi="Arial Narrow"/>
                <w:sz w:val="21"/>
                <w:szCs w:val="21"/>
              </w:rPr>
              <w:t xml:space="preserve"> je oprávnený</w:t>
            </w:r>
            <w:r w:rsidR="007E4C9F" w:rsidRPr="00E229BD">
              <w:rPr>
                <w:rFonts w:ascii="Arial Narrow" w:hAnsi="Arial Narrow"/>
                <w:sz w:val="21"/>
                <w:szCs w:val="21"/>
              </w:rPr>
              <w:t xml:space="preserve"> žiadať od Objednávateľa</w:t>
            </w:r>
            <w:r w:rsidR="007228F6" w:rsidRPr="00E229BD">
              <w:rPr>
                <w:rFonts w:ascii="Arial Narrow" w:hAnsi="Arial Narrow"/>
                <w:sz w:val="21"/>
                <w:szCs w:val="21"/>
              </w:rPr>
              <w:t xml:space="preserve"> zaplatenie</w:t>
            </w:r>
            <w:r w:rsidR="00F23C19" w:rsidRPr="00E229BD">
              <w:rPr>
                <w:rFonts w:ascii="Arial Narrow" w:hAnsi="Arial Narrow"/>
                <w:sz w:val="21"/>
                <w:szCs w:val="21"/>
              </w:rPr>
              <w:t xml:space="preserve"> </w:t>
            </w:r>
            <w:r w:rsidR="007228F6" w:rsidRPr="00E229BD">
              <w:rPr>
                <w:rFonts w:ascii="Arial Narrow" w:hAnsi="Arial Narrow"/>
                <w:sz w:val="21"/>
                <w:szCs w:val="21"/>
              </w:rPr>
              <w:t xml:space="preserve">bonusu za zníženie </w:t>
            </w:r>
            <w:r w:rsidR="001B419D" w:rsidRPr="00E229BD">
              <w:rPr>
                <w:rFonts w:ascii="Arial Narrow" w:hAnsi="Arial Narrow"/>
                <w:sz w:val="21"/>
                <w:szCs w:val="21"/>
              </w:rPr>
              <w:t>environmentálnej záťaže - hluku</w:t>
            </w:r>
            <w:r w:rsidR="00267D45" w:rsidRPr="00E229BD">
              <w:rPr>
                <w:rFonts w:ascii="Arial Narrow" w:hAnsi="Arial Narrow"/>
                <w:sz w:val="21"/>
                <w:szCs w:val="21"/>
              </w:rPr>
              <w:t xml:space="preserve">, t.j. </w:t>
            </w:r>
            <w:r w:rsidR="006409BD" w:rsidRPr="00E229BD">
              <w:rPr>
                <w:rFonts w:ascii="Arial Narrow" w:hAnsi="Arial Narrow"/>
                <w:sz w:val="21"/>
                <w:szCs w:val="21"/>
              </w:rPr>
              <w:t xml:space="preserve">za </w:t>
            </w:r>
            <w:r w:rsidR="00267D45" w:rsidRPr="00E229BD">
              <w:rPr>
                <w:rFonts w:ascii="Arial Narrow" w:hAnsi="Arial Narrow"/>
                <w:sz w:val="21"/>
                <w:szCs w:val="21"/>
              </w:rPr>
              <w:t>dosiahnutie nižšej úrovne hluku</w:t>
            </w:r>
            <w:r w:rsidR="00534C67" w:rsidRPr="00E229BD">
              <w:rPr>
                <w:rFonts w:ascii="Arial Narrow" w:hAnsi="Arial Narrow"/>
                <w:sz w:val="21"/>
                <w:szCs w:val="21"/>
              </w:rPr>
              <w:t xml:space="preserve"> </w:t>
            </w:r>
            <w:r w:rsidR="00603D97" w:rsidRPr="00E229BD">
              <w:rPr>
                <w:rFonts w:ascii="Arial Narrow" w:hAnsi="Arial Narrow"/>
                <w:sz w:val="21"/>
                <w:szCs w:val="21"/>
              </w:rPr>
              <w:t>počas prevádzky električky</w:t>
            </w:r>
            <w:r w:rsidR="0021004B" w:rsidRPr="00E229BD">
              <w:rPr>
                <w:rFonts w:ascii="Arial Narrow" w:hAnsi="Arial Narrow"/>
                <w:sz w:val="21"/>
                <w:szCs w:val="21"/>
              </w:rPr>
              <w:t xml:space="preserve"> (ďalej len „bonus za zníženie hluku“)</w:t>
            </w:r>
            <w:r w:rsidR="00B13A1C" w:rsidRPr="00E229BD">
              <w:rPr>
                <w:rFonts w:ascii="Arial Narrow" w:hAnsi="Arial Narrow"/>
                <w:sz w:val="21"/>
                <w:szCs w:val="21"/>
              </w:rPr>
              <w:t xml:space="preserve">, ako je maximálna prípustná hodnota stanovená </w:t>
            </w:r>
            <w:r w:rsidR="00510303" w:rsidRPr="00E229BD">
              <w:rPr>
                <w:rFonts w:ascii="Arial Narrow" w:hAnsi="Arial Narrow"/>
                <w:sz w:val="21"/>
                <w:szCs w:val="21"/>
              </w:rPr>
              <w:t>vo Vyhláške č. 549/2007 Z. z.</w:t>
            </w:r>
            <w:r w:rsidR="009E215D" w:rsidRPr="00E229BD">
              <w:rPr>
                <w:rFonts w:ascii="Arial Narrow" w:hAnsi="Arial Narrow"/>
                <w:sz w:val="21"/>
                <w:szCs w:val="21"/>
              </w:rPr>
              <w:t xml:space="preserve"> Vyhláška Ministerstva zdravotníctva Slovenskej republiky, ktorou sa ustanovujú podrobnosti o prípustných hodnotách hluku, infrazvuku a vibrácií a o požiadavkách na objektivizáciu hluku, infrazvuku a vibrácií v životnom prostredí</w:t>
            </w:r>
            <w:r w:rsidR="002A659D" w:rsidRPr="00E229BD">
              <w:rPr>
                <w:rFonts w:ascii="Arial Narrow" w:hAnsi="Arial Narrow"/>
                <w:sz w:val="21"/>
                <w:szCs w:val="21"/>
              </w:rPr>
              <w:t>, tabuľka č. 1. kategória územia III (noc 50dB)</w:t>
            </w:r>
            <w:r w:rsidR="007E4C9F" w:rsidRPr="00E229BD">
              <w:rPr>
                <w:rFonts w:ascii="Arial Narrow" w:hAnsi="Arial Narrow"/>
                <w:sz w:val="21"/>
                <w:szCs w:val="21"/>
              </w:rPr>
              <w:t xml:space="preserve"> (ďalej len „maximálne prípustn</w:t>
            </w:r>
            <w:r w:rsidR="00AD7581" w:rsidRPr="00E229BD">
              <w:rPr>
                <w:rFonts w:ascii="Arial Narrow" w:hAnsi="Arial Narrow"/>
                <w:sz w:val="21"/>
                <w:szCs w:val="21"/>
              </w:rPr>
              <w:t>á hodnota</w:t>
            </w:r>
            <w:r w:rsidR="007E4C9F" w:rsidRPr="00E229BD">
              <w:rPr>
                <w:rFonts w:ascii="Arial Narrow" w:hAnsi="Arial Narrow"/>
                <w:sz w:val="21"/>
                <w:szCs w:val="21"/>
              </w:rPr>
              <w:t xml:space="preserve"> stanoven</w:t>
            </w:r>
            <w:r w:rsidR="00AD7581" w:rsidRPr="00E229BD">
              <w:rPr>
                <w:rFonts w:ascii="Arial Narrow" w:hAnsi="Arial Narrow"/>
                <w:sz w:val="21"/>
                <w:szCs w:val="21"/>
              </w:rPr>
              <w:t>ého</w:t>
            </w:r>
            <w:r w:rsidR="007E4C9F" w:rsidRPr="00E229BD">
              <w:rPr>
                <w:rFonts w:ascii="Arial Narrow" w:hAnsi="Arial Narrow"/>
                <w:sz w:val="21"/>
                <w:szCs w:val="21"/>
              </w:rPr>
              <w:t xml:space="preserve"> limit</w:t>
            </w:r>
            <w:r w:rsidR="00D84AF3" w:rsidRPr="00E229BD">
              <w:rPr>
                <w:rFonts w:ascii="Arial Narrow" w:hAnsi="Arial Narrow"/>
                <w:sz w:val="21"/>
                <w:szCs w:val="21"/>
              </w:rPr>
              <w:t>u</w:t>
            </w:r>
            <w:r w:rsidR="007E4C9F" w:rsidRPr="00E229BD">
              <w:rPr>
                <w:rFonts w:ascii="Arial Narrow" w:hAnsi="Arial Narrow"/>
                <w:sz w:val="21"/>
                <w:szCs w:val="21"/>
              </w:rPr>
              <w:t>“)</w:t>
            </w:r>
            <w:r w:rsidR="008B123D" w:rsidRPr="00E229BD">
              <w:rPr>
                <w:rFonts w:ascii="Arial Narrow" w:hAnsi="Arial Narrow"/>
                <w:sz w:val="21"/>
                <w:szCs w:val="21"/>
              </w:rPr>
              <w:t>, a to za n</w:t>
            </w:r>
            <w:r w:rsidR="006E4A03" w:rsidRPr="00E229BD">
              <w:rPr>
                <w:rFonts w:ascii="Arial Narrow" w:hAnsi="Arial Narrow"/>
                <w:sz w:val="21"/>
                <w:szCs w:val="21"/>
              </w:rPr>
              <w:t xml:space="preserve">asledovných podmienok: </w:t>
            </w:r>
          </w:p>
          <w:p w14:paraId="703C2F67" w14:textId="43F5E0E5" w:rsidR="00C75C7F" w:rsidRPr="00E229BD" w:rsidRDefault="007E4C9F"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Za každý jeden znížený decibel</w:t>
            </w:r>
            <w:r w:rsidR="002A4F03" w:rsidRPr="00E229BD">
              <w:rPr>
                <w:rFonts w:ascii="Arial Narrow" w:hAnsi="Arial Narrow"/>
                <w:sz w:val="21"/>
                <w:szCs w:val="21"/>
              </w:rPr>
              <w:t xml:space="preserve"> hluku počas nočnej prevádzky električky</w:t>
            </w:r>
            <w:r w:rsidR="00C75C7F" w:rsidRPr="00E229BD">
              <w:rPr>
                <w:rFonts w:ascii="Arial Narrow" w:hAnsi="Arial Narrow"/>
                <w:sz w:val="21"/>
                <w:szCs w:val="21"/>
              </w:rPr>
              <w:t xml:space="preserve"> </w:t>
            </w:r>
            <w:r w:rsidRPr="00E229BD">
              <w:rPr>
                <w:rFonts w:ascii="Arial Narrow" w:hAnsi="Arial Narrow"/>
                <w:sz w:val="21"/>
                <w:szCs w:val="21"/>
              </w:rPr>
              <w:t xml:space="preserve">oproti maximálne </w:t>
            </w:r>
            <w:r w:rsidR="00C75C7F" w:rsidRPr="00E229BD">
              <w:rPr>
                <w:rFonts w:ascii="Arial Narrow" w:hAnsi="Arial Narrow"/>
                <w:sz w:val="21"/>
                <w:szCs w:val="21"/>
              </w:rPr>
              <w:t>prípustnej hodnot</w:t>
            </w:r>
            <w:r w:rsidRPr="00E229BD">
              <w:rPr>
                <w:rFonts w:ascii="Arial Narrow" w:hAnsi="Arial Narrow"/>
                <w:sz w:val="21"/>
                <w:szCs w:val="21"/>
              </w:rPr>
              <w:t>e</w:t>
            </w:r>
            <w:r w:rsidR="00C75C7F" w:rsidRPr="00E229BD">
              <w:rPr>
                <w:rFonts w:ascii="Arial Narrow" w:hAnsi="Arial Narrow"/>
                <w:sz w:val="21"/>
                <w:szCs w:val="21"/>
              </w:rPr>
              <w:t xml:space="preserve"> stanoveného limitu, má Zhotoviteľ</w:t>
            </w:r>
            <w:r w:rsidR="001B4081" w:rsidRPr="00E229BD">
              <w:rPr>
                <w:rFonts w:ascii="Arial Narrow" w:hAnsi="Arial Narrow"/>
                <w:sz w:val="21"/>
                <w:szCs w:val="21"/>
              </w:rPr>
              <w:t xml:space="preserve"> </w:t>
            </w:r>
            <w:r w:rsidR="00C75C7F" w:rsidRPr="00E229BD">
              <w:rPr>
                <w:rFonts w:ascii="Arial Narrow" w:hAnsi="Arial Narrow"/>
                <w:sz w:val="21"/>
                <w:szCs w:val="21"/>
              </w:rPr>
              <w:t>nárok na bonus vo výške</w:t>
            </w:r>
            <w:r w:rsidR="008A1371" w:rsidRPr="00E229BD">
              <w:rPr>
                <w:rFonts w:ascii="Arial Narrow" w:hAnsi="Arial Narrow"/>
                <w:sz w:val="21"/>
                <w:szCs w:val="21"/>
              </w:rPr>
              <w:t xml:space="preserve"> </w:t>
            </w:r>
            <w:r w:rsidR="00E26598" w:rsidRPr="00E229BD">
              <w:rPr>
                <w:rFonts w:ascii="Arial Narrow" w:hAnsi="Arial Narrow"/>
                <w:sz w:val="21"/>
                <w:szCs w:val="21"/>
              </w:rPr>
              <w:t>250.000</w:t>
            </w:r>
            <w:r w:rsidR="009C2623" w:rsidRPr="00E229BD">
              <w:rPr>
                <w:rFonts w:ascii="Arial Narrow" w:hAnsi="Arial Narrow"/>
                <w:sz w:val="21"/>
                <w:szCs w:val="21"/>
              </w:rPr>
              <w:t>,-</w:t>
            </w:r>
            <w:r w:rsidR="006409BD" w:rsidRPr="00E229BD">
              <w:rPr>
                <w:rFonts w:ascii="Arial Narrow" w:hAnsi="Arial Narrow"/>
                <w:sz w:val="21"/>
                <w:szCs w:val="21"/>
              </w:rPr>
              <w:t xml:space="preserve"> </w:t>
            </w:r>
            <w:r w:rsidR="009C2623" w:rsidRPr="00E229BD">
              <w:rPr>
                <w:rFonts w:ascii="Arial Narrow" w:hAnsi="Arial Narrow"/>
                <w:sz w:val="21"/>
                <w:szCs w:val="21"/>
              </w:rPr>
              <w:t>EUR</w:t>
            </w:r>
            <w:r w:rsidR="00DC48B3" w:rsidRPr="00E229BD">
              <w:rPr>
                <w:rFonts w:ascii="Arial Narrow" w:hAnsi="Arial Narrow"/>
                <w:sz w:val="21"/>
                <w:szCs w:val="21"/>
              </w:rPr>
              <w:t xml:space="preserve"> s tým, že Zhotoviteľovi vznikne právo na výplatu bonusu podľa tohto podčlánku osobitne pre Etapu 1 a osobitne pre Etapu </w:t>
            </w:r>
            <w:r w:rsidR="00A5729C" w:rsidRPr="00E229BD">
              <w:rPr>
                <w:rFonts w:ascii="Arial Narrow" w:hAnsi="Arial Narrow"/>
                <w:sz w:val="21"/>
                <w:szCs w:val="21"/>
              </w:rPr>
              <w:t>3</w:t>
            </w:r>
            <w:r w:rsidR="00DC48B3" w:rsidRPr="00E229BD">
              <w:rPr>
                <w:rFonts w:ascii="Arial Narrow" w:hAnsi="Arial Narrow"/>
                <w:sz w:val="21"/>
                <w:szCs w:val="21"/>
              </w:rPr>
              <w:t>.</w:t>
            </w:r>
          </w:p>
          <w:p w14:paraId="0E2D8538" w14:textId="25BCE266" w:rsidR="007E4C9F" w:rsidRPr="00E229BD" w:rsidRDefault="007E4C9F"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Maximálna výška bonusu za zníženie hluku, ktorá môže byť Zhotoviteľovi vyplatená, bez ohľadu na prípadné splnenie podmienok, je </w:t>
            </w:r>
            <w:r w:rsidR="00E26598" w:rsidRPr="00E229BD">
              <w:rPr>
                <w:rFonts w:ascii="Arial Narrow" w:hAnsi="Arial Narrow"/>
                <w:sz w:val="21"/>
                <w:szCs w:val="21"/>
              </w:rPr>
              <w:t>750</w:t>
            </w:r>
            <w:r w:rsidRPr="00E229BD">
              <w:rPr>
                <w:rFonts w:ascii="Arial Narrow" w:hAnsi="Arial Narrow"/>
                <w:sz w:val="21"/>
                <w:szCs w:val="21"/>
              </w:rPr>
              <w:t>.000,- EUR, pričom maximálny limit vyplateného bonusu sa uplatní vo vzťahu ku každej Etape samostatne.</w:t>
            </w:r>
          </w:p>
          <w:p w14:paraId="146FA089" w14:textId="1018F646" w:rsidR="009C2623" w:rsidRPr="00E229BD" w:rsidRDefault="00AB2010"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Skutočné hodnoty</w:t>
            </w:r>
            <w:r w:rsidR="00282CC6" w:rsidRPr="00E229BD">
              <w:rPr>
                <w:rFonts w:ascii="Arial Narrow" w:hAnsi="Arial Narrow"/>
                <w:sz w:val="21"/>
                <w:szCs w:val="21"/>
              </w:rPr>
              <w:t xml:space="preserve"> </w:t>
            </w:r>
            <w:r w:rsidRPr="00E229BD">
              <w:rPr>
                <w:rFonts w:ascii="Arial Narrow" w:hAnsi="Arial Narrow"/>
                <w:sz w:val="21"/>
                <w:szCs w:val="21"/>
              </w:rPr>
              <w:t xml:space="preserve">sa </w:t>
            </w:r>
            <w:r w:rsidR="00201814" w:rsidRPr="00E229BD">
              <w:rPr>
                <w:rFonts w:ascii="Arial Narrow" w:hAnsi="Arial Narrow"/>
                <w:sz w:val="21"/>
                <w:szCs w:val="21"/>
              </w:rPr>
              <w:t>vyhodnocujú v rámci prevzatia časti Diela do Odbornej obsluhy</w:t>
            </w:r>
            <w:r w:rsidR="006C1417" w:rsidRPr="00E229BD">
              <w:rPr>
                <w:rFonts w:ascii="Arial Narrow" w:hAnsi="Arial Narrow"/>
                <w:sz w:val="21"/>
                <w:szCs w:val="21"/>
              </w:rPr>
              <w:t xml:space="preserve">, a to za podmienok uvedených v čl. </w:t>
            </w:r>
            <w:del w:id="134" w:author="Markovič Michal, Ing." w:date="2025-08-14T09:54:00Z" w16du:dateUtc="2025-08-14T07:54:00Z">
              <w:r w:rsidR="006C1417" w:rsidRPr="00706831" w:rsidDel="00706831">
                <w:rPr>
                  <w:rFonts w:ascii="Arial Narrow" w:hAnsi="Arial Narrow"/>
                  <w:color w:val="EE0000"/>
                  <w:sz w:val="21"/>
                  <w:szCs w:val="21"/>
                  <w:rPrChange w:id="135" w:author="Markovič Michal, Ing." w:date="2025-08-14T09:55:00Z" w16du:dateUtc="2025-08-14T07:55:00Z">
                    <w:rPr>
                      <w:rFonts w:ascii="Arial Narrow" w:hAnsi="Arial Narrow"/>
                      <w:sz w:val="21"/>
                      <w:szCs w:val="21"/>
                    </w:rPr>
                  </w:rPrChange>
                </w:rPr>
                <w:delText>3.2.5.2</w:delText>
              </w:r>
            </w:del>
            <w:ins w:id="136" w:author="Markovič Michal, Ing." w:date="2025-08-14T09:55:00Z" w16du:dateUtc="2025-08-14T07:55:00Z">
              <w:r w:rsidR="00706831" w:rsidRPr="00706831">
                <w:rPr>
                  <w:rFonts w:ascii="Arial Narrow" w:hAnsi="Arial Narrow"/>
                  <w:color w:val="EE0000"/>
                  <w:sz w:val="21"/>
                  <w:szCs w:val="21"/>
                  <w:rPrChange w:id="137" w:author="Markovič Michal, Ing." w:date="2025-08-14T09:55:00Z" w16du:dateUtc="2025-08-14T07:55:00Z">
                    <w:rPr>
                      <w:rFonts w:ascii="Arial Narrow" w:hAnsi="Arial Narrow"/>
                      <w:sz w:val="21"/>
                      <w:szCs w:val="21"/>
                    </w:rPr>
                  </w:rPrChange>
                </w:rPr>
                <w:t>3.8</w:t>
              </w:r>
            </w:ins>
            <w:r w:rsidR="006C1417" w:rsidRPr="00706831">
              <w:rPr>
                <w:rFonts w:ascii="Arial Narrow" w:hAnsi="Arial Narrow"/>
                <w:color w:val="EE0000"/>
                <w:sz w:val="21"/>
                <w:szCs w:val="21"/>
                <w:rPrChange w:id="138" w:author="Markovič Michal, Ing." w:date="2025-08-14T09:55:00Z" w16du:dateUtc="2025-08-14T07:55:00Z">
                  <w:rPr>
                    <w:rFonts w:ascii="Arial Narrow" w:hAnsi="Arial Narrow"/>
                    <w:sz w:val="21"/>
                    <w:szCs w:val="21"/>
                  </w:rPr>
                </w:rPrChange>
              </w:rPr>
              <w:t xml:space="preserve"> </w:t>
            </w:r>
            <w:r w:rsidR="006C1417" w:rsidRPr="00E229BD">
              <w:rPr>
                <w:rFonts w:ascii="Arial Narrow" w:hAnsi="Arial Narrow"/>
                <w:sz w:val="21"/>
                <w:szCs w:val="21"/>
              </w:rPr>
              <w:t>Zväzok 3 Časť 1 Súťažných podkladov</w:t>
            </w:r>
            <w:r w:rsidR="00CC5BEB" w:rsidRPr="00E229BD">
              <w:rPr>
                <w:rFonts w:ascii="Arial Narrow" w:hAnsi="Arial Narrow"/>
                <w:sz w:val="21"/>
                <w:szCs w:val="21"/>
              </w:rPr>
              <w:t xml:space="preserve"> a</w:t>
            </w:r>
            <w:r w:rsidR="00D17F3C" w:rsidRPr="00E229BD">
              <w:rPr>
                <w:rFonts w:ascii="Arial Narrow" w:hAnsi="Arial Narrow"/>
                <w:sz w:val="21"/>
                <w:szCs w:val="21"/>
              </w:rPr>
              <w:t> v súlade s</w:t>
            </w:r>
            <w:r w:rsidR="00690FD1" w:rsidRPr="00E229BD">
              <w:rPr>
                <w:rFonts w:ascii="Arial Narrow" w:hAnsi="Arial Narrow"/>
                <w:sz w:val="21"/>
                <w:szCs w:val="21"/>
              </w:rPr>
              <w:t xml:space="preserve"> tam uvedenou </w:t>
            </w:r>
            <w:r w:rsidR="00CD35BB" w:rsidRPr="00E229BD">
              <w:rPr>
                <w:rFonts w:ascii="Arial Narrow" w:hAnsi="Arial Narrow"/>
                <w:sz w:val="21"/>
                <w:szCs w:val="21"/>
              </w:rPr>
              <w:t>tabuľkou č. 1:</w:t>
            </w:r>
            <w:r w:rsidR="00F7622E" w:rsidRPr="00E229BD">
              <w:rPr>
                <w:rFonts w:ascii="Arial Narrow" w:hAnsi="Arial Narrow"/>
                <w:sz w:val="21"/>
                <w:szCs w:val="21"/>
              </w:rPr>
              <w:t xml:space="preserve"> </w:t>
            </w:r>
            <w:r w:rsidR="00F7622E" w:rsidRPr="00E229BD">
              <w:rPr>
                <w:rFonts w:ascii="Arial Narrow" w:hAnsi="Arial Narrow"/>
                <w:i/>
                <w:iCs/>
                <w:sz w:val="21"/>
                <w:szCs w:val="21"/>
              </w:rPr>
              <w:t xml:space="preserve">Prípustné hodnoty </w:t>
            </w:r>
            <w:r w:rsidR="005D6952" w:rsidRPr="00E229BD">
              <w:rPr>
                <w:rFonts w:ascii="Arial Narrow" w:hAnsi="Arial Narrow"/>
                <w:i/>
                <w:iCs/>
                <w:sz w:val="21"/>
                <w:szCs w:val="21"/>
              </w:rPr>
              <w:t>určujúcich veličín hluku vo vonkajšom prostredí</w:t>
            </w:r>
            <w:r w:rsidR="004E48D9" w:rsidRPr="00E229BD">
              <w:rPr>
                <w:rFonts w:ascii="Arial Narrow" w:hAnsi="Arial Narrow"/>
                <w:sz w:val="21"/>
                <w:szCs w:val="21"/>
              </w:rPr>
              <w:t>.</w:t>
            </w:r>
            <w:r w:rsidR="00282CC6" w:rsidRPr="00E229BD">
              <w:rPr>
                <w:rFonts w:ascii="Arial Narrow" w:hAnsi="Arial Narrow"/>
                <w:sz w:val="21"/>
                <w:szCs w:val="21"/>
              </w:rPr>
              <w:t xml:space="preserve"> </w:t>
            </w:r>
          </w:p>
          <w:p w14:paraId="48ED21DB" w14:textId="6B8E2418" w:rsidR="00C75C7F" w:rsidRPr="00E229BD" w:rsidRDefault="00755269" w:rsidP="00755269">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Nárok na bonus</w:t>
            </w:r>
            <w:r w:rsidR="00C75C7F" w:rsidRPr="00E229BD">
              <w:rPr>
                <w:rFonts w:ascii="Arial Narrow" w:hAnsi="Arial Narrow"/>
                <w:sz w:val="21"/>
                <w:szCs w:val="21"/>
              </w:rPr>
              <w:t xml:space="preserve"> m</w:t>
            </w:r>
            <w:r w:rsidRPr="00E229BD">
              <w:rPr>
                <w:rFonts w:ascii="Arial Narrow" w:hAnsi="Arial Narrow"/>
                <w:sz w:val="21"/>
                <w:szCs w:val="21"/>
              </w:rPr>
              <w:t>ô</w:t>
            </w:r>
            <w:r w:rsidR="00C75C7F" w:rsidRPr="00E229BD">
              <w:rPr>
                <w:rFonts w:ascii="Arial Narrow" w:hAnsi="Arial Narrow"/>
                <w:sz w:val="21"/>
                <w:szCs w:val="21"/>
              </w:rPr>
              <w:t>ž</w:t>
            </w:r>
            <w:r w:rsidRPr="00E229BD">
              <w:rPr>
                <w:rFonts w:ascii="Arial Narrow" w:hAnsi="Arial Narrow"/>
                <w:sz w:val="21"/>
                <w:szCs w:val="21"/>
              </w:rPr>
              <w:t>e Zhotoviteľ voči Objednávateľovi</w:t>
            </w:r>
            <w:r w:rsidR="00C75C7F" w:rsidRPr="00E229BD">
              <w:rPr>
                <w:rFonts w:ascii="Arial Narrow" w:hAnsi="Arial Narrow"/>
                <w:sz w:val="21"/>
                <w:szCs w:val="21"/>
              </w:rPr>
              <w:t xml:space="preserve"> uplatniť iba v prípade, ak </w:t>
            </w:r>
            <w:r w:rsidR="00ED6853" w:rsidRPr="00E229BD">
              <w:rPr>
                <w:rFonts w:ascii="Arial Narrow" w:hAnsi="Arial Narrow"/>
                <w:sz w:val="21"/>
                <w:szCs w:val="21"/>
              </w:rPr>
              <w:t>príslušná Etapa</w:t>
            </w:r>
            <w:r w:rsidR="00C75C7F" w:rsidRPr="00E229BD">
              <w:rPr>
                <w:rFonts w:ascii="Arial Narrow" w:hAnsi="Arial Narrow"/>
                <w:sz w:val="21"/>
                <w:szCs w:val="21"/>
              </w:rPr>
              <w:t xml:space="preserve"> bude dokončen</w:t>
            </w:r>
            <w:r w:rsidR="00ED6853" w:rsidRPr="00E229BD">
              <w:rPr>
                <w:rFonts w:ascii="Arial Narrow" w:hAnsi="Arial Narrow"/>
                <w:sz w:val="21"/>
                <w:szCs w:val="21"/>
              </w:rPr>
              <w:t>á</w:t>
            </w:r>
            <w:r w:rsidR="00C75C7F" w:rsidRPr="00E229BD">
              <w:rPr>
                <w:rFonts w:ascii="Arial Narrow" w:hAnsi="Arial Narrow"/>
                <w:sz w:val="21"/>
                <w:szCs w:val="21"/>
              </w:rPr>
              <w:t xml:space="preserve"> v súlade so Zmluvou.</w:t>
            </w:r>
            <w:r w:rsidR="00B825CF" w:rsidRPr="00E229BD">
              <w:rPr>
                <w:rFonts w:ascii="Arial Narrow" w:hAnsi="Arial Narrow"/>
                <w:sz w:val="21"/>
                <w:szCs w:val="21"/>
              </w:rPr>
              <w:t xml:space="preserve"> </w:t>
            </w:r>
          </w:p>
          <w:p w14:paraId="0CE514C9" w14:textId="1BF6372A" w:rsidR="0021004B" w:rsidRPr="00E229BD" w:rsidRDefault="0021004B"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Celkový bonus</w:t>
            </w:r>
            <w:r w:rsidR="00EC35AB" w:rsidRPr="00E229BD">
              <w:rPr>
                <w:rFonts w:ascii="Arial Narrow" w:hAnsi="Arial Narrow"/>
                <w:sz w:val="21"/>
                <w:szCs w:val="21"/>
              </w:rPr>
              <w:t xml:space="preserve"> </w:t>
            </w:r>
            <w:r w:rsidR="00515229" w:rsidRPr="00E229BD">
              <w:rPr>
                <w:rFonts w:ascii="Arial Narrow" w:hAnsi="Arial Narrow"/>
                <w:sz w:val="21"/>
                <w:szCs w:val="21"/>
              </w:rPr>
              <w:t>za</w:t>
            </w:r>
            <w:r w:rsidR="007E4C9F" w:rsidRPr="00E229BD">
              <w:rPr>
                <w:rFonts w:ascii="Arial Narrow" w:hAnsi="Arial Narrow"/>
                <w:sz w:val="21"/>
                <w:szCs w:val="21"/>
              </w:rPr>
              <w:t xml:space="preserve"> </w:t>
            </w:r>
            <w:r w:rsidR="00515229" w:rsidRPr="00E229BD">
              <w:rPr>
                <w:rFonts w:ascii="Arial Narrow" w:hAnsi="Arial Narrow"/>
                <w:sz w:val="21"/>
                <w:szCs w:val="21"/>
              </w:rPr>
              <w:t xml:space="preserve">každú Etapu </w:t>
            </w:r>
            <w:r w:rsidRPr="00E229BD">
              <w:rPr>
                <w:rFonts w:ascii="Arial Narrow" w:hAnsi="Arial Narrow"/>
                <w:sz w:val="21"/>
                <w:szCs w:val="21"/>
              </w:rPr>
              <w:t>bude uhradený v jednej platbe</w:t>
            </w:r>
            <w:r w:rsidR="00627CE1" w:rsidRPr="00E229BD">
              <w:rPr>
                <w:rFonts w:ascii="Arial Narrow" w:hAnsi="Arial Narrow"/>
                <w:sz w:val="21"/>
                <w:szCs w:val="21"/>
              </w:rPr>
              <w:t>, za každú Etapu osobitne,</w:t>
            </w:r>
            <w:r w:rsidRPr="00E229BD">
              <w:rPr>
                <w:rFonts w:ascii="Arial Narrow" w:hAnsi="Arial Narrow"/>
                <w:sz w:val="21"/>
                <w:szCs w:val="21"/>
              </w:rPr>
              <w:t xml:space="preserve"> a bude zahrnutý do Vyúčtovania a žiadosti o Priebežného platobného potvrdenia podľa podčlánku 14.3 (f) Zmluvy v mesiaci nasledujúcom</w:t>
            </w:r>
            <w:r w:rsidR="00A12AF0" w:rsidRPr="00E229BD">
              <w:rPr>
                <w:rFonts w:ascii="Arial Narrow" w:hAnsi="Arial Narrow"/>
                <w:sz w:val="21"/>
                <w:szCs w:val="21"/>
              </w:rPr>
              <w:t xml:space="preserve"> po</w:t>
            </w:r>
            <w:r w:rsidR="006C0DAB" w:rsidRPr="00E229BD">
              <w:rPr>
                <w:rFonts w:ascii="Arial Narrow" w:hAnsi="Arial Narrow"/>
                <w:sz w:val="21"/>
                <w:szCs w:val="21"/>
              </w:rPr>
              <w:t xml:space="preserve"> splnení</w:t>
            </w:r>
            <w:r w:rsidR="00F315A5" w:rsidRPr="00E229BD">
              <w:rPr>
                <w:rFonts w:ascii="Arial Narrow" w:hAnsi="Arial Narrow"/>
                <w:sz w:val="21"/>
                <w:szCs w:val="21"/>
              </w:rPr>
              <w:t xml:space="preserve"> všetkých uvedených podmienok</w:t>
            </w:r>
            <w:r w:rsidR="00515229" w:rsidRPr="00E229BD">
              <w:rPr>
                <w:rFonts w:ascii="Arial Narrow" w:hAnsi="Arial Narrow"/>
                <w:sz w:val="21"/>
                <w:szCs w:val="21"/>
              </w:rPr>
              <w:t xml:space="preserve"> pre príslušnú Etapu</w:t>
            </w:r>
            <w:r w:rsidR="00F315A5" w:rsidRPr="00E229BD">
              <w:rPr>
                <w:rFonts w:ascii="Arial Narrow" w:hAnsi="Arial Narrow"/>
                <w:sz w:val="21"/>
                <w:szCs w:val="21"/>
              </w:rPr>
              <w:t>, nie skôr</w:t>
            </w:r>
            <w:r w:rsidR="009659AE" w:rsidRPr="00E229BD">
              <w:rPr>
                <w:rFonts w:ascii="Arial Narrow" w:hAnsi="Arial Narrow"/>
                <w:sz w:val="21"/>
                <w:szCs w:val="21"/>
              </w:rPr>
              <w:t xml:space="preserve"> ako po </w:t>
            </w:r>
            <w:r w:rsidR="00A12AF0" w:rsidRPr="00E229BD">
              <w:rPr>
                <w:rFonts w:ascii="Arial Narrow" w:hAnsi="Arial Narrow"/>
                <w:sz w:val="21"/>
                <w:szCs w:val="21"/>
              </w:rPr>
              <w:t>podpise Preberacieho protokolu podľa podčlánku 10.</w:t>
            </w:r>
            <w:r w:rsidR="00515229" w:rsidRPr="00E229BD">
              <w:rPr>
                <w:rFonts w:ascii="Arial Narrow" w:hAnsi="Arial Narrow"/>
                <w:sz w:val="21"/>
                <w:szCs w:val="21"/>
              </w:rPr>
              <w:t>2</w:t>
            </w:r>
            <w:r w:rsidR="00A12AF0" w:rsidRPr="00E229BD">
              <w:rPr>
                <w:rFonts w:ascii="Arial Narrow" w:hAnsi="Arial Narrow"/>
                <w:sz w:val="21"/>
                <w:szCs w:val="21"/>
              </w:rPr>
              <w:t xml:space="preserve"> Zmluvy</w:t>
            </w:r>
            <w:r w:rsidR="00AA1ACA" w:rsidRPr="00E229BD">
              <w:rPr>
                <w:rFonts w:ascii="Arial Narrow" w:hAnsi="Arial Narrow"/>
                <w:sz w:val="21"/>
                <w:szCs w:val="21"/>
              </w:rPr>
              <w:t xml:space="preserve"> pre Etapu 1 a nie skôr ako po podpise Preberacieho protokolu podľa podčlánku 10.2 Zmluvy pre Etapu 2</w:t>
            </w:r>
            <w:r w:rsidR="00A12AF0" w:rsidRPr="00E229BD">
              <w:rPr>
                <w:rFonts w:ascii="Arial Narrow" w:hAnsi="Arial Narrow"/>
                <w:sz w:val="21"/>
                <w:szCs w:val="21"/>
              </w:rPr>
              <w:t>.</w:t>
            </w:r>
          </w:p>
          <w:p w14:paraId="130E74E1" w14:textId="0521E3E4" w:rsidR="006E4A03" w:rsidRPr="00E229BD" w:rsidRDefault="00B077D3" w:rsidP="007266DA">
            <w:pPr>
              <w:spacing w:before="120" w:after="120" w:line="276" w:lineRule="auto"/>
              <w:ind w:right="141"/>
              <w:jc w:val="both"/>
              <w:rPr>
                <w:rFonts w:ascii="Arial Narrow" w:hAnsi="Arial Narrow"/>
                <w:sz w:val="21"/>
                <w:szCs w:val="21"/>
              </w:rPr>
            </w:pPr>
            <w:r w:rsidRPr="00E229BD">
              <w:rPr>
                <w:rFonts w:ascii="Arial Narrow" w:hAnsi="Arial Narrow"/>
                <w:sz w:val="21"/>
                <w:szCs w:val="21"/>
              </w:rPr>
              <w:t>Tento bonus predstavuje podmienený zmluvný nárok a jeho priznanie nepredstavuje Zmenu podľa podčlánku 13 Zmluvy ani nárok podľa podčlánku 20.1 Zmluvy.</w:t>
            </w:r>
          </w:p>
          <w:p w14:paraId="32F9EDB3" w14:textId="77777777" w:rsidR="00256380" w:rsidRPr="00E229BD" w:rsidRDefault="00256380" w:rsidP="004D1295">
            <w:pPr>
              <w:spacing w:before="120" w:after="120" w:line="276" w:lineRule="auto"/>
              <w:ind w:right="141"/>
              <w:jc w:val="both"/>
              <w:rPr>
                <w:rFonts w:ascii="Arial Narrow" w:hAnsi="Arial Narrow"/>
                <w:sz w:val="21"/>
                <w:szCs w:val="21"/>
              </w:rPr>
            </w:pPr>
          </w:p>
        </w:tc>
      </w:tr>
      <w:tr w:rsidR="00BA355D" w:rsidRPr="00BA355D" w14:paraId="4AC22620" w14:textId="77777777">
        <w:tc>
          <w:tcPr>
            <w:tcW w:w="1870" w:type="dxa"/>
          </w:tcPr>
          <w:p w14:paraId="3F56CB8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13.3</w:t>
            </w:r>
          </w:p>
          <w:p w14:paraId="7FCBF0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Postup pri Zmenách</w:t>
            </w:r>
          </w:p>
        </w:tc>
        <w:tc>
          <w:tcPr>
            <w:tcW w:w="7670" w:type="dxa"/>
          </w:tcPr>
          <w:p w14:paraId="4DD4AB9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13.3 Postup pri Zmenách sa zrušuje a v celom rozsahu nahrádza nasledovným textom:</w:t>
            </w:r>
          </w:p>
          <w:p w14:paraId="72C7C00E" w14:textId="4001659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Keď Stavebný dozor, pred vydaním pokynu ku Zmene, požiada o ponuku bude na to Zhotoviteľ reagovať v písomnej forme a v elektronickej forme podľa </w:t>
            </w:r>
            <w:r w:rsidR="005422FF" w:rsidRPr="00E229BD">
              <w:rPr>
                <w:rFonts w:ascii="Arial Narrow" w:hAnsi="Arial Narrow"/>
                <w:sz w:val="21"/>
                <w:szCs w:val="21"/>
              </w:rPr>
              <w:t>P</w:t>
            </w:r>
            <w:r w:rsidRPr="00E229BD">
              <w:rPr>
                <w:rFonts w:ascii="Arial Narrow" w:hAnsi="Arial Narrow"/>
                <w:sz w:val="21"/>
                <w:szCs w:val="21"/>
              </w:rPr>
              <w:t>ožiadaviek Objednávateľa a Stavebného dozoru čo najskôr ako je to možné buď udaním dôvodu prečo nemôže vyhovieť (ak ide o tento prípad) alebo predložením:</w:t>
            </w:r>
          </w:p>
          <w:p w14:paraId="741FD11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w:t>
            </w:r>
            <w:r w:rsidRPr="00E229BD">
              <w:rPr>
                <w:rFonts w:ascii="Arial Narrow" w:hAnsi="Arial Narrow"/>
                <w:sz w:val="21"/>
                <w:szCs w:val="21"/>
              </w:rPr>
              <w:tab/>
              <w:t>popisu navrhovaných prác, ktoré sú predmetom Zmeny, ktoré je treba vykonať a Harmonogram ich uskutočnenia,</w:t>
            </w:r>
          </w:p>
          <w:p w14:paraId="03A66BC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Pr="00E229BD">
              <w:rPr>
                <w:rFonts w:ascii="Arial Narrow" w:hAnsi="Arial Narrow"/>
                <w:sz w:val="21"/>
                <w:szCs w:val="21"/>
              </w:rPr>
              <w:tab/>
              <w:t>návrh Zhotoviteľa pre všetky potrebné úpravy Harmonogramu prác podľa podčlánku 8.3 (Harmonogram prác), Lehoty výstavby a Míľnikov (ak sú dotknuté) v dôsledku realizácie navrhovaných prác, ktoré sú predmetom Zmeny a</w:t>
            </w:r>
          </w:p>
          <w:p w14:paraId="228273B6" w14:textId="578CA00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c)</w:t>
            </w:r>
            <w:r w:rsidRPr="00E229BD">
              <w:tab/>
            </w:r>
            <w:r w:rsidRPr="00E229BD">
              <w:rPr>
                <w:rFonts w:ascii="Arial Narrow" w:hAnsi="Arial Narrow"/>
                <w:sz w:val="21"/>
                <w:szCs w:val="21"/>
              </w:rPr>
              <w:t xml:space="preserve">návrh Zhotoviteľa na úpravu Zmluvnej ceny v súlade so </w:t>
            </w:r>
            <w:r w:rsidR="00A7129B" w:rsidRPr="00E229BD">
              <w:rPr>
                <w:rFonts w:ascii="Arial Narrow" w:hAnsi="Arial Narrow"/>
                <w:sz w:val="21"/>
                <w:szCs w:val="21"/>
              </w:rPr>
              <w:t>Z</w:t>
            </w:r>
            <w:r w:rsidRPr="00E229BD">
              <w:rPr>
                <w:rFonts w:ascii="Arial Narrow" w:hAnsi="Arial Narrow"/>
                <w:sz w:val="21"/>
                <w:szCs w:val="21"/>
              </w:rPr>
              <w:t>väzkom 4, Preambula, bod 4 “Postup pri naviac, nových a menej prácach”</w:t>
            </w:r>
            <w:r w:rsidR="00A7129B" w:rsidRPr="00E229BD">
              <w:rPr>
                <w:rFonts w:ascii="Arial Narrow" w:hAnsi="Arial Narrow"/>
                <w:sz w:val="21"/>
                <w:szCs w:val="21"/>
              </w:rPr>
              <w:t xml:space="preserve"> Súťažných podkladov</w:t>
            </w:r>
            <w:r w:rsidRPr="00E229BD">
              <w:rPr>
                <w:rFonts w:ascii="Arial Narrow" w:hAnsi="Arial Narrow"/>
                <w:sz w:val="21"/>
                <w:szCs w:val="21"/>
              </w:rPr>
              <w:t>.</w:t>
            </w:r>
          </w:p>
          <w:p w14:paraId="019DD79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oprávnený použiť pri ocenení ceny Zmeny aj Formulár hodinových zúčtovacích sadzieb podľa podčlánku 13.6 Zmluvy, alebo postup podľa podčlánku 13.5 Zmluvy (Predbežné sumy).</w:t>
            </w:r>
          </w:p>
          <w:p w14:paraId="1F64D13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Zmluvné strany sa dohodli, že Stavebný dozor rozhodne o cene Zmeny podľa podčlánku 3.5 Zmluvy s tým, že bude aplikovať pravidlo, ktoré existuje v červenej knihe FIDIC, vydanie 1999, v podčlánku 12.3, na základe ktorého sa pri ocenení ceny Zmeny bude vychádzať z oceneného celkového výkazu výmer, </w:t>
            </w:r>
          </w:p>
          <w:p w14:paraId="79B9F8A6"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 najprv z identických položiek oceneného celkového výkazu výmer, </w:t>
            </w:r>
          </w:p>
          <w:p w14:paraId="6E84F85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následne z položiek obdobných uvedených v ocenenom celkovom výkaze výmer, pričom je možné použiť iba časť položky z rozboru cien a nakoniec</w:t>
            </w:r>
          </w:p>
          <w:p w14:paraId="7E37355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ak nie sú identické položky, alebo obdobné položky v ocenenom celkovom výkaze výmer, ktoré možno s úpravou alebo vybratím časti použiť, použijú sa nové položky, ktoré navrhne Zhotoviteľ a zdôvodní.                                                        </w:t>
            </w:r>
          </w:p>
          <w:p w14:paraId="2705EC1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293F5C6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Ako podklad pre tvorbu nových cien Zhotoviteľ predloží databázu oceňovacích podkladov spracovanú k Základnému dátumu stavby.</w:t>
            </w:r>
          </w:p>
          <w:p w14:paraId="7EC9267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lastRenderedPageBreak/>
              <w:t>Stavebné práce, ktoré sa nebudú realizovať na objekte budú kalkulované v zmysle tohto podčlánku. Tieto náklady odsúhlasené Stavebným dozorom budú odrátané z Formuláru platieb.</w:t>
            </w:r>
          </w:p>
          <w:p w14:paraId="05D5D33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predĺženia Lehoty výstavby budú Zhotoviteľovi na prevádzku zariadenia staveniska priznané iba priame náklady súvisiace s touto položkou (nájomné priestorov, elektrina, voda, plyn, komunálny odpad, atď.) bez réžie a zisku.</w:t>
            </w:r>
          </w:p>
          <w:p w14:paraId="7715988F"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V prípade predĺženia Lehoty výstavby budú Zhotoviteľovi priznané náklady spojené s vedením a riadením stavebných prác, ktoré musí mať Zhotoviteľ zahrnuté v nepriamych nákladoch vo svojej ponuke (správna, výrobná réžia) a zisk. Tento bod sa neuplatní v prípade kalkulovania stavebných prác podľa vyššie uvedených bodov tohto článku. Zhotoviteľ je povinný spracovať a predložiť na požiadanie Objednávateľa aj kalkulácie jednotkových cien vybraných prác z Ponuky. </w:t>
            </w:r>
          </w:p>
          <w:p w14:paraId="128A982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pokyn na Zmenu bez úpravy Zmluvnej ceny a Formuláru platieb</w:t>
            </w:r>
          </w:p>
          <w:p w14:paraId="69FB7006" w14:textId="10A2CFE9"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čo najskôr ako je to možné, po obdržaní takéhoto návrhu odpovie schválením, neschválením alebo pripomienkami. Stavebný dozor pred schválením ponuky Zhotoviteľa alebo vydaním pokynu ku Zmene je povinný obdržať písomný súhlas Objednávateľa. Pokiaľ schválenie ponuky alebo pokynu ku Zmene nebolo písomne odsúhlasené Objednávateľom, Zhotoviteľ Zmenu nemôže vykonať. Počas, čakania na odpoveď nebude Zhotoviteľ zdržiavať žiadne práce.</w:t>
            </w:r>
          </w:p>
          <w:p w14:paraId="6E0572F0"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Každý pokyn k vykonaniu Zmeny, s akýmikoľvek požiadavkami na zaznamenávanie Nákladov, bude vydaný Stavebným dozorom Zhotoviteľovi, ktorý potvrdí príjem.</w:t>
            </w:r>
          </w:p>
          <w:p w14:paraId="62175C7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Po vydaní pokynu na Zmenu alebo schválením Zmeny, Stavebný dozor bude postupovať podľa podčlánku 3.5 (Rozhodnutia) aby odsúhlasil alebo rozhodol o úpravách Zmluvnej ceny a Formuláru platieb. </w:t>
            </w:r>
          </w:p>
          <w:p w14:paraId="3542539D"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v dôsledku odlišného projektového riešenia Zhotoviteľa od projektového riešenia Objednávateľa podľa podčlánku 5.2 (Dokumentácia Zhotoviteľa), nevzniká Zhotoviteľovi nárok na Platby v súlade s ostatnými ustanoveniami Zmluvy a Stavebný dozor vydá pokyn na Zmenu bez úpravy Zmluvnej ceny a Formuláru platieb.</w:t>
            </w:r>
          </w:p>
          <w:p w14:paraId="4C8E6B7A" w14:textId="77777777"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Pokiaľ nebude príslušná jednotková cena, alebo sadzba odsúhlasená, alebo rozhodnutá, Zástupca stavby je povinný určiť dočasnú jednotkovú cenu, alebo sadzbu pre účely Priebežných platieb tak, aby nebola ohrozená plynulosť prác do doby odsúhlasenia novej ceny</w:t>
            </w:r>
          </w:p>
          <w:p w14:paraId="0EBDFF11" w14:textId="7D34912C"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Podrobnosti o výkaze výmer sú uvedené v časti Celkový výkaz výmer vo Zväzku 3 Časť 1 Súťažných podkladov a v Preambule vo Zväzku 4.</w:t>
            </w:r>
          </w:p>
          <w:p w14:paraId="29EED730"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711C2662" w14:textId="77777777">
        <w:tc>
          <w:tcPr>
            <w:tcW w:w="1870" w:type="dxa"/>
          </w:tcPr>
          <w:p w14:paraId="153D83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13.8</w:t>
            </w:r>
          </w:p>
          <w:p w14:paraId="73F331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Úpravy v dôsledku zmien Nákladov</w:t>
            </w:r>
          </w:p>
          <w:p w14:paraId="53CBD295"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4D5A7113"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Celý text podčlánku 13.8 sa zrušuje a nahrádza sa znením, ktoré znie:</w:t>
            </w:r>
          </w:p>
          <w:p w14:paraId="21B0C2A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"Tabuľka údajov o úpravách" znamená doplnenú tabuľku údajov o úpravách obsiahnutú v Prílohe k ponuke. </w:t>
            </w:r>
          </w:p>
          <w:p w14:paraId="1528C8A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(1) Čiastky splatné Zhotoviteľovi budú upravené kvôli zvýšeným alebo zníženým nákladom na pracovnú silu, Vybavenie a na iné vstupy do Diela tak, že sa pripočítajú alebo odpočítajú čiastky stanovené podľa vzorca stanoveného v tomto podčlánku. </w:t>
            </w:r>
          </w:p>
          <w:p w14:paraId="58A680C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(2) Úprava, ktorá sa použije na čiastku inak splatnú Zhotoviteľovi, tak ako bola ocenená v súlade s príslušným Formulárom v cenovej úrovni dátumu predloženia ponuky a potvrdená v Platobných potvrdeniach, bude určená podľa nižšie uvedeného vzorca. Vzorec bude mať nasledujúcu podobu:</w:t>
            </w:r>
          </w:p>
          <w:p w14:paraId="06A7A239" w14:textId="77777777" w:rsidR="00A50A8B" w:rsidRPr="00BA355D" w:rsidRDefault="00A50A8B">
            <w:pPr>
              <w:pStyle w:val="Pta"/>
              <w:spacing w:before="120" w:after="120" w:line="276" w:lineRule="auto"/>
              <w:ind w:right="141"/>
              <w:jc w:val="both"/>
              <w:rPr>
                <w:rFonts w:ascii="Arial Narrow" w:hAnsi="Arial Narrow"/>
                <w:sz w:val="21"/>
                <w:szCs w:val="21"/>
              </w:rPr>
            </w:pPr>
          </w:p>
          <w:p w14:paraId="68071A34"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 0,1 + 0,2 (</w:t>
            </w:r>
            <w:proofErr w:type="spellStart"/>
            <w:r w:rsidRPr="00BA355D">
              <w:rPr>
                <w:rFonts w:ascii="Arial Narrow" w:hAnsi="Arial Narrow"/>
                <w:sz w:val="21"/>
                <w:szCs w:val="21"/>
              </w:rPr>
              <w:t>HICPt</w:t>
            </w:r>
            <w:proofErr w:type="spellEnd"/>
            <w:r w:rsidRPr="00BA355D">
              <w:rPr>
                <w:rFonts w:ascii="Arial Narrow" w:hAnsi="Arial Narrow"/>
                <w:sz w:val="21"/>
                <w:szCs w:val="21"/>
              </w:rPr>
              <w:t>/</w:t>
            </w:r>
            <w:proofErr w:type="spellStart"/>
            <w:r w:rsidRPr="00BA355D">
              <w:rPr>
                <w:rFonts w:ascii="Arial Narrow" w:hAnsi="Arial Narrow"/>
                <w:sz w:val="21"/>
                <w:szCs w:val="21"/>
              </w:rPr>
              <w:t>HICPto</w:t>
            </w:r>
            <w:proofErr w:type="spellEnd"/>
            <w:r w:rsidRPr="00BA355D">
              <w:rPr>
                <w:rFonts w:ascii="Arial Narrow" w:hAnsi="Arial Narrow"/>
                <w:sz w:val="21"/>
                <w:szCs w:val="21"/>
              </w:rPr>
              <w:t>) + 0,08 (</w:t>
            </w:r>
            <w:proofErr w:type="spellStart"/>
            <w:r w:rsidRPr="00BA355D">
              <w:rPr>
                <w:rFonts w:ascii="Arial Narrow" w:hAnsi="Arial Narrow"/>
                <w:sz w:val="21"/>
                <w:szCs w:val="21"/>
              </w:rPr>
              <w:t>Dt</w:t>
            </w:r>
            <w:proofErr w:type="spellEnd"/>
            <w:r w:rsidRPr="00BA355D">
              <w:rPr>
                <w:rFonts w:ascii="Arial Narrow" w:hAnsi="Arial Narrow"/>
                <w:sz w:val="21"/>
                <w:szCs w:val="21"/>
              </w:rPr>
              <w:t>/</w:t>
            </w:r>
            <w:proofErr w:type="spellStart"/>
            <w:r w:rsidRPr="00BA355D">
              <w:rPr>
                <w:rFonts w:ascii="Arial Narrow" w:hAnsi="Arial Narrow"/>
                <w:sz w:val="21"/>
                <w:szCs w:val="21"/>
              </w:rPr>
              <w:t>Dto</w:t>
            </w:r>
            <w:proofErr w:type="spellEnd"/>
            <w:r w:rsidRPr="00BA355D">
              <w:rPr>
                <w:rFonts w:ascii="Arial Narrow" w:hAnsi="Arial Narrow"/>
                <w:sz w:val="21"/>
                <w:szCs w:val="21"/>
              </w:rPr>
              <w:t>) + 0,62 (</w:t>
            </w:r>
            <w:proofErr w:type="spellStart"/>
            <w:r w:rsidRPr="00BA355D">
              <w:rPr>
                <w:rFonts w:ascii="Arial Narrow" w:hAnsi="Arial Narrow"/>
                <w:sz w:val="21"/>
                <w:szCs w:val="21"/>
              </w:rPr>
              <w:t>CMIt</w:t>
            </w:r>
            <w:proofErr w:type="spellEnd"/>
            <w:r w:rsidRPr="00BA355D">
              <w:rPr>
                <w:rFonts w:ascii="Arial Narrow" w:hAnsi="Arial Narrow"/>
                <w:sz w:val="21"/>
                <w:szCs w:val="21"/>
              </w:rPr>
              <w:t>/</w:t>
            </w:r>
            <w:proofErr w:type="spellStart"/>
            <w:r w:rsidRPr="00BA355D">
              <w:rPr>
                <w:rFonts w:ascii="Arial Narrow" w:hAnsi="Arial Narrow"/>
                <w:sz w:val="21"/>
                <w:szCs w:val="21"/>
              </w:rPr>
              <w:t>CMIto</w:t>
            </w:r>
            <w:proofErr w:type="spellEnd"/>
            <w:r w:rsidRPr="00BA355D">
              <w:rPr>
                <w:rFonts w:ascii="Arial Narrow" w:hAnsi="Arial Narrow"/>
                <w:sz w:val="21"/>
                <w:szCs w:val="21"/>
              </w:rPr>
              <w:t>)</w:t>
            </w:r>
          </w:p>
          <w:p w14:paraId="73853140" w14:textId="77777777" w:rsidR="00A50A8B" w:rsidRPr="00BA355D" w:rsidRDefault="00A50A8B">
            <w:pPr>
              <w:pStyle w:val="Pta"/>
              <w:spacing w:before="120" w:after="120" w:line="276" w:lineRule="auto"/>
              <w:ind w:right="141"/>
              <w:jc w:val="both"/>
              <w:rPr>
                <w:rFonts w:ascii="Arial Narrow" w:hAnsi="Arial Narrow"/>
                <w:sz w:val="21"/>
                <w:szCs w:val="21"/>
              </w:rPr>
            </w:pPr>
          </w:p>
          <w:p w14:paraId="57BF67D3"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w:t>
            </w:r>
            <w:r w:rsidRPr="00BA355D">
              <w:rPr>
                <w:rFonts w:ascii="Arial Narrow" w:hAnsi="Arial Narrow"/>
                <w:sz w:val="21"/>
                <w:szCs w:val="21"/>
              </w:rPr>
              <w:tab/>
              <w:t>násobiteľ úpravy (koeficient zmeny), ktorý bude použitý pre odhadnutú zmluvnú hodnotu vykonanú za obdobie „t“, pričom týmto obdobím je kvartál. Hodnota násobiteľa úpravy sa zaokrúhľuje matematicky na 3 desatinné miesta</w:t>
            </w:r>
          </w:p>
          <w:p w14:paraId="64FEE1F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 –</w:t>
            </w:r>
            <w:r w:rsidRPr="00BA355D">
              <w:rPr>
                <w:rFonts w:ascii="Arial Narrow" w:hAnsi="Arial Narrow"/>
                <w:sz w:val="21"/>
                <w:szCs w:val="21"/>
              </w:rPr>
              <w:tab/>
              <w:t>ukončený kvartál (koncový) je rozhodujúce obdobie, za ktoré uchádzač uplatňuje indexáciu</w:t>
            </w:r>
          </w:p>
          <w:p w14:paraId="2130AD0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to –</w:t>
            </w:r>
            <w:r w:rsidRPr="00BA355D">
              <w:rPr>
                <w:rFonts w:ascii="Arial Narrow" w:hAnsi="Arial Narrow"/>
                <w:sz w:val="21"/>
                <w:szCs w:val="21"/>
              </w:rPr>
              <w:tab/>
              <w:t>referenčné obdobie, kvartál do ktorého spadá kalendárny deň, v ktorý uplynula lehota na predkladanie ponúk do súťaže na zhotovenie stavby</w:t>
            </w:r>
          </w:p>
          <w:p w14:paraId="636AEAFD"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0,1 –</w:t>
            </w:r>
            <w:r w:rsidRPr="00BA355D">
              <w:rPr>
                <w:rFonts w:ascii="Arial Narrow" w:hAnsi="Arial Narrow"/>
                <w:sz w:val="21"/>
                <w:szCs w:val="21"/>
              </w:rPr>
              <w:tab/>
              <w:t>pevný koeficient 10%, ktorý reprezentuje časť nákladov na stavebné činnosti a stavby, ktoré nepodliehajú indexácií</w:t>
            </w:r>
          </w:p>
          <w:p w14:paraId="17C5D902"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0,2 –</w:t>
            </w:r>
            <w:r w:rsidRPr="00BA355D">
              <w:rPr>
                <w:rFonts w:ascii="Arial Narrow" w:hAnsi="Arial Narrow"/>
                <w:sz w:val="21"/>
                <w:szCs w:val="21"/>
              </w:rPr>
              <w:tab/>
              <w:t xml:space="preserve">koeficient 20%, ktorý predstavuje časť nákladov za realizované stavebné činnosti a stavby, ktoré podliehajú indexácii a reprezentuje zmenu osobných nákladov, resp. nákladov na pracovnú silu </w:t>
            </w:r>
          </w:p>
          <w:p w14:paraId="1C22E730"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HICP – </w:t>
            </w:r>
            <w:r w:rsidRPr="00BA355D">
              <w:rPr>
                <w:rFonts w:ascii="Arial Narrow" w:hAnsi="Arial Narrow"/>
                <w:sz w:val="21"/>
                <w:szCs w:val="21"/>
              </w:rPr>
              <w:tab/>
              <w:t>ukazovateľ Harmonizované indexy spotrebiteľských cien (priemer roka 2015=100) – mesačne – Spotrebiteľské ceny úhrnom – (</w:t>
            </w:r>
            <w:proofErr w:type="spellStart"/>
            <w:r w:rsidRPr="00BA355D">
              <w:rPr>
                <w:rFonts w:ascii="Arial Narrow" w:hAnsi="Arial Narrow"/>
                <w:sz w:val="21"/>
                <w:szCs w:val="21"/>
              </w:rPr>
              <w:t>Harmonized</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consumer</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prices</w:t>
            </w:r>
            <w:proofErr w:type="spellEnd"/>
            <w:r w:rsidRPr="00BA355D">
              <w:rPr>
                <w:rFonts w:ascii="Arial Narrow" w:hAnsi="Arial Narrow"/>
                <w:sz w:val="21"/>
                <w:szCs w:val="21"/>
              </w:rPr>
              <w:t>) na Slovensku publikovaný Štatistickým úradom Slovenskej republiky na jeho internetovej stránke www.statistics.sk</w:t>
            </w:r>
          </w:p>
          <w:p w14:paraId="020BDE8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 prepočítaná za kvartál, v období „</w:t>
            </w:r>
            <w:r w:rsidRPr="00BA355D">
              <w:rPr>
                <w:rFonts w:ascii="Cambria Math" w:hAnsi="Cambria Math" w:cs="Cambria Math"/>
                <w:sz w:val="21"/>
                <w:szCs w:val="21"/>
              </w:rPr>
              <w:t>𝒕</w:t>
            </w:r>
            <w:r w:rsidRPr="00BA355D">
              <w:rPr>
                <w:rFonts w:ascii="Arial Narrow" w:hAnsi="Arial Narrow"/>
                <w:sz w:val="21"/>
                <w:szCs w:val="21"/>
              </w:rPr>
              <w:t>“</w:t>
            </w:r>
          </w:p>
          <w:p w14:paraId="1C649C7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za referenčné obdobie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5AD3364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0,08 –</w:t>
            </w:r>
            <w:r w:rsidRPr="00BA355D">
              <w:rPr>
                <w:rFonts w:ascii="Arial Narrow" w:hAnsi="Arial Narrow"/>
                <w:sz w:val="21"/>
                <w:szCs w:val="21"/>
              </w:rPr>
              <w:tab/>
              <w:t xml:space="preserve"> koeficient 8%, ktorý predstavuje časť nákladov za realizované stavebné činnosti a stavby, ktoré podliehajú cenovej úprave a reprezentuje zmenu cien pohonných hmôt (motorovej nafty)</w:t>
            </w:r>
          </w:p>
          <w:p w14:paraId="73D649B6"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 – ukazovateľ Priemerné ceny pohonných látok v SR (Motorová nafta) – mesačne [sp0202ms] prepočítaný za kvartál, publikovaný Štatistickým úradom SR na jeho internetovej stránke www.statistics.sk. </w:t>
            </w:r>
          </w:p>
          <w:p w14:paraId="7ED6B7FC"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 xml:space="preserve">“ </w:t>
            </w:r>
          </w:p>
          <w:p w14:paraId="0E5D3BE8"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29CFE26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0,62 –</w:t>
            </w:r>
            <w:r w:rsidRPr="00BA355D">
              <w:rPr>
                <w:rFonts w:ascii="Arial Narrow" w:hAnsi="Arial Narrow"/>
                <w:sz w:val="21"/>
                <w:szCs w:val="21"/>
              </w:rPr>
              <w:tab/>
              <w:t>koeficient 62%, ktorý predstavuje časť nákladov za realizované stavebné činnosti a stavby, ktoré podliehajú cenovej úprave a reprezentuje zmenu nákladov cien materiálov a výrobkov spotrebovávaných v stavebníctve SR.</w:t>
            </w:r>
          </w:p>
          <w:p w14:paraId="272DB9A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CMI –</w:t>
            </w:r>
            <w:r w:rsidRPr="00BA355D">
              <w:rPr>
                <w:rFonts w:ascii="Arial Narrow" w:hAnsi="Arial Narrow"/>
                <w:sz w:val="21"/>
                <w:szCs w:val="21"/>
              </w:rPr>
              <w:tab/>
              <w:t>ukazovateľ Indexy cien stavebných prác a materiálov (2015=100) – štvrťročne [sp2063qs] – Indexy stavebných materiálov (výrobné ceny) (</w:t>
            </w:r>
            <w:proofErr w:type="spellStart"/>
            <w:r w:rsidRPr="00BA355D">
              <w:rPr>
                <w:rFonts w:ascii="Arial Narrow" w:hAnsi="Arial Narrow"/>
                <w:sz w:val="21"/>
                <w:szCs w:val="21"/>
              </w:rPr>
              <w:t>Price</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constructions</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works</w:t>
            </w:r>
            <w:proofErr w:type="spellEnd"/>
            <w:r w:rsidRPr="00BA355D">
              <w:rPr>
                <w:rFonts w:ascii="Arial Narrow" w:hAnsi="Arial Narrow"/>
                <w:sz w:val="21"/>
                <w:szCs w:val="21"/>
              </w:rPr>
              <w:t xml:space="preserve"> and </w:t>
            </w:r>
            <w:proofErr w:type="spellStart"/>
            <w:r w:rsidRPr="00BA355D">
              <w:rPr>
                <w:rFonts w:ascii="Arial Narrow" w:hAnsi="Arial Narrow"/>
                <w:sz w:val="21"/>
                <w:szCs w:val="21"/>
              </w:rPr>
              <w:t>materials</w:t>
            </w:r>
            <w:proofErr w:type="spellEnd"/>
            <w:r w:rsidRPr="00BA355D">
              <w:rPr>
                <w:rFonts w:ascii="Arial Narrow" w:hAnsi="Arial Narrow"/>
                <w:sz w:val="21"/>
                <w:szCs w:val="21"/>
              </w:rPr>
              <w:t>) za štvrťrok, ktorý je publikovaný Štatistickým úradom Slovenskej republiky na jeho internetovej stránke www.statistics.sk</w:t>
            </w:r>
          </w:p>
          <w:p w14:paraId="2037F78A"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lastRenderedPageBreak/>
              <w:t>CMIt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w:t>
            </w:r>
          </w:p>
          <w:p w14:paraId="1E2021A2"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o“.</w:t>
            </w:r>
          </w:p>
          <w:p w14:paraId="51B6F5A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(3) Použité budú nákladové indexy uvedené v Tabuľke údajov o úpravách. </w:t>
            </w:r>
          </w:p>
          <w:p w14:paraId="72FBE60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(4) K prvému uplatneniu mechanizmu indexácie môže dôjsť najskôr v 3 (treťom) kvartáli nasledujúcom po kvartáli, v ktorom došlo k Dátumu začatia prác.</w:t>
            </w:r>
          </w:p>
          <w:p w14:paraId="44B4A83B"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(5) Základným predpokladom pre uplatnenie mechanizmu indexácie je pre zhotoviteľa stavby dodržiavanie zmluvne stanoveného a odsúhlaseného Harmonogramu prác vrátane Lehôt výstavby a Míľnikov. Pre aplikáciu mechanizmu indexácie je rozhodujúcim obdobím kvartál, pričom:</w:t>
            </w:r>
          </w:p>
          <w:p w14:paraId="61A6CBD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a) referenčným obdobím (označené ako obdobie „to“) je kvartál, do ktorého spadá kalendárny deň, v ktorý uplynula lehota na predkladanie ponúk do súťaže na zhotovenie stavby;</w:t>
            </w:r>
          </w:p>
          <w:p w14:paraId="56E7640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b) rozhodujúcim obdobím (označené ako obdobie „t“), je obdobie (kvartál), za ktoré si zhotoviteľ stavby uplatňuje indexáciu.</w:t>
            </w:r>
          </w:p>
          <w:p w14:paraId="05F547B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(6) V prípade, ak pri realizácii stavby nedôjde k predĺženiu Lehoty výstavby, pre mechanizmus indexácie sa použije referenčné obdobie a rozhodujúce obdobie podľa bodu (5) toho článku.</w:t>
            </w:r>
          </w:p>
          <w:p w14:paraId="2DCD3C41"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(7) V prípade, ak pri realizácii stavby dôjde k predĺženiu Lehoty výstavby alebo zmene Harmonogramu prác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58D5E5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(8) V prípade, ak pri realizácii stavby dôjde k predĺženiu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B69B39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xml:space="preserve"> tak, že sa </w:t>
            </w:r>
            <w:proofErr w:type="spellStart"/>
            <w:r w:rsidRPr="00BA355D">
              <w:rPr>
                <w:rFonts w:ascii="Arial Narrow" w:hAnsi="Arial Narrow"/>
                <w:sz w:val="21"/>
                <w:szCs w:val="21"/>
              </w:rPr>
              <w:t>vypočítaaritmetický</w:t>
            </w:r>
            <w:proofErr w:type="spellEnd"/>
            <w:r w:rsidRPr="00BA355D">
              <w:rPr>
                <w:rFonts w:ascii="Arial Narrow" w:hAnsi="Arial Narrow"/>
                <w:sz w:val="21"/>
                <w:szCs w:val="21"/>
              </w:rPr>
              <w:t xml:space="preserve"> priemer vykazovaných hodnôt za 3 relevantné mesiace prislúchajúce k obdobiu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BA355D" w:rsidRPr="00BA355D" w14:paraId="17F871C3" w14:textId="77777777">
        <w:tc>
          <w:tcPr>
            <w:tcW w:w="1870" w:type="dxa"/>
          </w:tcPr>
          <w:p w14:paraId="5FF97F13"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14. Zmluvná cena a platby</w:t>
            </w:r>
          </w:p>
        </w:tc>
        <w:tc>
          <w:tcPr>
            <w:tcW w:w="7670" w:type="dxa"/>
          </w:tcPr>
          <w:p w14:paraId="018CF75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0E6F6A12" w14:textId="77777777">
        <w:tc>
          <w:tcPr>
            <w:tcW w:w="1870" w:type="dxa"/>
          </w:tcPr>
          <w:p w14:paraId="3130F41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w:t>
            </w:r>
          </w:p>
          <w:p w14:paraId="3E103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cena</w:t>
            </w:r>
          </w:p>
        </w:tc>
        <w:tc>
          <w:tcPr>
            <w:tcW w:w="7670" w:type="dxa"/>
          </w:tcPr>
          <w:p w14:paraId="104062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Znenie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v prvom odseku podčlánku 14.1 sa zrušuje a nahrádza nasledovne:</w:t>
            </w:r>
          </w:p>
          <w:p w14:paraId="1106F23F"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sz w:val="21"/>
                <w:szCs w:val="21"/>
              </w:rPr>
              <w:lastRenderedPageBreak/>
              <w:t>Zmluvná cena je Akceptovaná zmluvná hodnota, a je to paušálna suma vrátane všetkých nákladov na návrh, výrobu, dodanie, montáž, testovanie, výdavky na služby, personál, nákladov na Subdodávateľov, tlač, komunikáciu, cestovanie, ubytovanie a všetkých iných nákladov, ktoré vznikli Zhotoviteľovi pri vykonávaní prác popísaných v Požiadavkách Objednávateľa a v súlade so zmluvnými požiadavkami. Akceptovaná zmluvná hodnota bude podliehať úpravám v súlade so Zmluvou. Zmluvná cena musí byť bez akýchkoľvek daní a cla vyberaných na území Slovenskej republiky.</w:t>
            </w:r>
          </w:p>
          <w:p w14:paraId="5288140E"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iCs/>
                <w:sz w:val="21"/>
                <w:szCs w:val="21"/>
              </w:rPr>
              <w:t>Zmluvná cena pokrýva všetky záväzky Zhotoviteľa podľa Zmluvy a všetky veci potrebné pre správne vyhotovenie a dokončenie Diela. Pre vylúčenie pochybností sa Zmluvné strany dohodli, že ak sa počas procesu zhotovovania Diela vyskytnú chyby alebo nedostatky v projektovej dokumentácii a / alebo vo Výkaze výmer a pre zhotovenie Diela bude nevyhnutné vykonať aj práce, ktoré boli uvedené iba v jednom z uvedených dokumentov, t. j. iba v projektovej dokumentácii, alebo iba vo Výkaze výmer, alebo by vznikol rozdiel v množstve požadovaných jednotiek uvádzaných v týchto dokumentoch, má sa za to, že tieto práce, a to v rozsahu podľa dokumentu, ktorý ho predpokladá väčší, sú zahrnuté v Zmluvnej cene a Zhotoviteľ je povinný ich vykonať bez nároku na akúkoľvek dodatočnú platbu.</w:t>
            </w:r>
          </w:p>
          <w:p w14:paraId="49764DA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b) prvého odseku podčlánku 14.1 sa po texte „</w:t>
            </w:r>
            <w:r w:rsidRPr="00BA355D">
              <w:rPr>
                <w:rFonts w:ascii="Arial Narrow" w:hAnsi="Arial Narrow"/>
                <w:i/>
                <w:iCs/>
                <w:sz w:val="21"/>
                <w:szCs w:val="21"/>
              </w:rPr>
              <w:t>zaplatí požadované clá a dane podľa zmluvy”</w:t>
            </w:r>
            <w:r w:rsidRPr="00BA355D">
              <w:rPr>
                <w:rFonts w:ascii="Arial Narrow" w:hAnsi="Arial Narrow"/>
                <w:sz w:val="21"/>
                <w:szCs w:val="21"/>
              </w:rPr>
              <w:t>, vkladá nasledujúci text “v krajine, kde vykonáva svoju činnosť”.</w:t>
            </w:r>
          </w:p>
          <w:p w14:paraId="5A8CEC95"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prvý odsek, 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c) podčlánku 14.1 sa vkladá nasledovný text:</w:t>
            </w:r>
          </w:p>
          <w:p w14:paraId="6B5CFAD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 jeho Ponukou predloží rozbor Akceptovanej zmluvnej hodnoty na priame náklady dodávok a prác ako aj kalkulačný vzorec pre dodávky a práce určujúci priame náklady, správnu réžiu, výrobnú réžiu a zisk, s ktorými Zhotoviteľ uvažoval pri príprave jeho Ponuky. Zhotoviteľ identifikuje režijné náklady, ktoré môžu byť už zahrnuté vo Všeobecných položkách. Správna réžia bude doložená auditovanou výročnou správou spoločnosti (členov združenia). Výrobná réžia musí byť preukázaná vyčíslením všetkých nákladov na výrobnú réžiu. Má sa za to, že režijné náklady (mimo tých uvedených vo všeobecných položkách) a zisk sú rovnomerne rozložené v položkách výkazu výmeru stavebných objektov a prevádzkových súborov.</w:t>
            </w:r>
          </w:p>
          <w:p w14:paraId="690F63A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Stavebný dozor a Objednávateľ majú právo vyžiadať si rozbor ceny akejkoľvek položky. V prípade, že sa rozborom preukáže, že pri zohľadnení réžií a zisku uvedenom Zhotoviteľom, vychádzajú priame náklady ako nereálne alebo neprimerané, Stavebný dozor nebude kalkulačným vzorcom viazaný.</w:t>
            </w:r>
          </w:p>
        </w:tc>
      </w:tr>
      <w:tr w:rsidR="00BA355D" w:rsidRPr="00BA355D" w14:paraId="07B51B97" w14:textId="77777777">
        <w:tc>
          <w:tcPr>
            <w:tcW w:w="1870" w:type="dxa"/>
          </w:tcPr>
          <w:p w14:paraId="6344EAE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14.2</w:t>
            </w:r>
          </w:p>
          <w:p w14:paraId="65F5CE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Zálohová platba</w:t>
            </w:r>
          </w:p>
        </w:tc>
        <w:tc>
          <w:tcPr>
            <w:tcW w:w="7670" w:type="dxa"/>
          </w:tcPr>
          <w:p w14:paraId="21EFCDC1"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14.2 Zálohová platba sa neaplikuje.</w:t>
            </w:r>
          </w:p>
        </w:tc>
      </w:tr>
      <w:tr w:rsidR="00BA355D" w:rsidRPr="00BA355D" w14:paraId="11C8B1CA" w14:textId="77777777">
        <w:tc>
          <w:tcPr>
            <w:tcW w:w="1870" w:type="dxa"/>
          </w:tcPr>
          <w:p w14:paraId="49F0255B" w14:textId="77777777" w:rsidR="00A50A8B" w:rsidRPr="00010F9B" w:rsidRDefault="00A50A8B">
            <w:pPr>
              <w:spacing w:before="120" w:after="120" w:line="276" w:lineRule="auto"/>
              <w:ind w:right="141"/>
              <w:rPr>
                <w:rFonts w:ascii="Arial Narrow" w:hAnsi="Arial Narrow"/>
                <w:color w:val="EE0000"/>
                <w:sz w:val="21"/>
                <w:szCs w:val="21"/>
                <w:rPrChange w:id="139" w:author="Gereková Michaela, JUDr." w:date="2025-08-13T08:42:00Z" w16du:dateUtc="2025-08-13T06:42:00Z">
                  <w:rPr>
                    <w:rFonts w:ascii="Arial Narrow" w:hAnsi="Arial Narrow"/>
                    <w:sz w:val="21"/>
                    <w:szCs w:val="21"/>
                  </w:rPr>
                </w:rPrChange>
              </w:rPr>
            </w:pPr>
            <w:r w:rsidRPr="00010F9B">
              <w:rPr>
                <w:rFonts w:ascii="Arial Narrow" w:hAnsi="Arial Narrow"/>
                <w:color w:val="EE0000"/>
                <w:sz w:val="21"/>
                <w:szCs w:val="21"/>
                <w:rPrChange w:id="140" w:author="Gereková Michaela, JUDr." w:date="2025-08-13T08:42:00Z" w16du:dateUtc="2025-08-13T06:42:00Z">
                  <w:rPr>
                    <w:rFonts w:ascii="Arial Narrow" w:hAnsi="Arial Narrow"/>
                    <w:sz w:val="21"/>
                    <w:szCs w:val="21"/>
                  </w:rPr>
                </w:rPrChange>
              </w:rPr>
              <w:t>14.3</w:t>
            </w:r>
          </w:p>
          <w:p w14:paraId="1CD5E210" w14:textId="77777777" w:rsidR="00A50A8B" w:rsidRPr="00BA355D" w:rsidRDefault="00A50A8B">
            <w:pPr>
              <w:spacing w:before="120" w:after="120" w:line="276" w:lineRule="auto"/>
              <w:ind w:right="141"/>
              <w:rPr>
                <w:rFonts w:ascii="Arial Narrow" w:hAnsi="Arial Narrow"/>
                <w:sz w:val="21"/>
                <w:szCs w:val="21"/>
              </w:rPr>
            </w:pPr>
            <w:r w:rsidRPr="00010F9B">
              <w:rPr>
                <w:rFonts w:ascii="Arial Narrow" w:hAnsi="Arial Narrow"/>
                <w:color w:val="EE0000"/>
                <w:sz w:val="21"/>
                <w:szCs w:val="21"/>
                <w:rPrChange w:id="141" w:author="Gereková Michaela, JUDr." w:date="2025-08-13T08:42:00Z" w16du:dateUtc="2025-08-13T06:42:00Z">
                  <w:rPr>
                    <w:rFonts w:ascii="Arial Narrow" w:hAnsi="Arial Narrow"/>
                    <w:sz w:val="21"/>
                    <w:szCs w:val="21"/>
                  </w:rPr>
                </w:rPrChange>
              </w:rPr>
              <w:t>Žiadosť o Priebežné platobné potvrdenia</w:t>
            </w:r>
          </w:p>
        </w:tc>
        <w:tc>
          <w:tcPr>
            <w:tcW w:w="7670" w:type="dxa"/>
          </w:tcPr>
          <w:p w14:paraId="544E36A9"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Text podčlánku 14.3 sa celý zrušuje a nahrádza sa nasledovným textom:</w:t>
            </w:r>
          </w:p>
          <w:p w14:paraId="5793C9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predložiť Stavebnému dozoru vždy k 25. dňu príslušného kalendárneho mesiaca (s výnimkou prvej žiadosti o priebežné platobné potvrdenie, ktorej podmienky sú upravené v poslednom odseku tohto podčlánku) v šiestich kópiách Vyúčtovanie vo forme schválenej Stavebným dozorom, v ktorom podrobne uvedie čiastky, o ktorých za Zhotoviteľ domnieva, že má na </w:t>
            </w:r>
            <w:proofErr w:type="spellStart"/>
            <w:r w:rsidRPr="00BA355D">
              <w:rPr>
                <w:rFonts w:ascii="Arial Narrow" w:hAnsi="Arial Narrow"/>
                <w:sz w:val="21"/>
                <w:szCs w:val="21"/>
              </w:rPr>
              <w:t>ne</w:t>
            </w:r>
            <w:proofErr w:type="spellEnd"/>
            <w:r w:rsidRPr="00BA355D">
              <w:rPr>
                <w:rFonts w:ascii="Arial Narrow" w:hAnsi="Arial Narrow"/>
                <w:sz w:val="21"/>
                <w:szCs w:val="21"/>
              </w:rPr>
              <w:t xml:space="preserve"> právo spolu s dokumentmi, ktoré budú obsahovať poslednú mesačnú správu predchádzajúcu termínu predloženia Vyúčtovania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4.21 (Správy o postupe prác).</w:t>
            </w:r>
          </w:p>
          <w:p w14:paraId="5BAF11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Vyúčtovanie bude obsahovať nasledujúce položky tak, ako to je aplikovateľné:</w:t>
            </w:r>
          </w:p>
          <w:p w14:paraId="662E252B" w14:textId="77777777" w:rsidR="00A50A8B" w:rsidRPr="00BA355D" w:rsidRDefault="00A50A8B" w:rsidP="00A50A8B">
            <w:pPr>
              <w:pStyle w:val="Odsekzoznamu"/>
              <w:numPr>
                <w:ilvl w:val="0"/>
                <w:numId w:val="16"/>
              </w:numPr>
              <w:spacing w:before="120" w:after="120" w:line="276" w:lineRule="auto"/>
              <w:ind w:left="750" w:right="141"/>
              <w:contextualSpacing w:val="0"/>
              <w:jc w:val="both"/>
            </w:pPr>
            <w:r w:rsidRPr="00BA355D">
              <w:rPr>
                <w:rFonts w:ascii="Arial Narrow" w:hAnsi="Arial Narrow"/>
                <w:sz w:val="21"/>
                <w:szCs w:val="21"/>
              </w:rPr>
              <w:t xml:space="preserve">paušálnu zmluvnú hodnotu stanovenú v Formuláre platieb pre príslušnú časť Diela (vrátanie Zmien, ale okrem položiek popísaných v </w:t>
            </w:r>
            <w:proofErr w:type="spellStart"/>
            <w:r w:rsidRPr="00BA355D">
              <w:rPr>
                <w:rFonts w:ascii="Arial Narrow" w:hAnsi="Arial Narrow"/>
                <w:sz w:val="21"/>
                <w:szCs w:val="21"/>
              </w:rPr>
              <w:t>pododsekoch</w:t>
            </w:r>
            <w:proofErr w:type="spellEnd"/>
            <w:r w:rsidRPr="00BA355D">
              <w:rPr>
                <w:rFonts w:ascii="Arial Narrow" w:hAnsi="Arial Narrow"/>
                <w:sz w:val="21"/>
                <w:szCs w:val="21"/>
              </w:rPr>
              <w:t xml:space="preserve"> (c) až (f) nižšie),</w:t>
            </w:r>
            <w:r w:rsidRPr="00BA355D">
              <w:t xml:space="preserve"> </w:t>
            </w:r>
          </w:p>
          <w:p w14:paraId="1354CFB8" w14:textId="77777777" w:rsidR="00A50A8B" w:rsidRPr="00BA355D" w:rsidRDefault="00A50A8B">
            <w:pPr>
              <w:spacing w:before="120" w:after="120" w:line="276" w:lineRule="auto"/>
              <w:ind w:right="141"/>
              <w:jc w:val="both"/>
              <w:rPr>
                <w:del w:id="142" w:author="Gereková Michaela, JUDr." w:date="2025-08-13T08:24:00Z" w16du:dateUtc="2025-08-13T06:24:00Z"/>
                <w:rFonts w:ascii="Arial Narrow" w:hAnsi="Arial Narrow"/>
                <w:sz w:val="21"/>
                <w:szCs w:val="21"/>
              </w:rPr>
            </w:pPr>
            <w:del w:id="143" w:author="Gereková Michaela, JUDr." w:date="2025-08-13T08:24:00Z" w16du:dateUtc="2025-08-13T06:24:00Z">
              <w:r w:rsidRPr="00BA355D">
                <w:rPr>
                  <w:rFonts w:ascii="Arial Narrow" w:hAnsi="Arial Narrow"/>
                  <w:sz w:val="21"/>
                  <w:szCs w:val="21"/>
                </w:rPr>
                <w:lastRenderedPageBreak/>
                <w:delText>v prípade, že v priebehu kalendárneho mesiaca bol splnený Míľnik definovaný v Súťažných podkladoch, je Zhotoviteľ povinný k Vyúčtovaniu priložiť originál Protokolu o splnení Míľnika v zmysle podčlánku 14.7 Zmluvy,</w:delText>
              </w:r>
            </w:del>
          </w:p>
          <w:p w14:paraId="37B18B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 xml:space="preserve">odhadovanú zmluvnú hodnotu vykonaných prác na Diele a vyhotovenej Dokumentácie Zhotoviteľa ku koncu mesiaca (vrátane Zmien, ale okrem položiek popísaných v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(c) až (f) nižšie),</w:t>
            </w:r>
          </w:p>
          <w:p w14:paraId="3139F1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všetky čiastky, ktoré majú byť pripočítané a odpočítané v dôsledku legislatívnych zmien a zmien v nákladoch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13.7 (Úprava ceny v dôsledku legislatívnych zmien) a článkom 13.8 (Úprava ceny v dôsledku zmien Nákladov),</w:t>
            </w:r>
          </w:p>
          <w:p w14:paraId="16EF9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tab/>
            </w:r>
            <w:r w:rsidRPr="00BA355D">
              <w:rPr>
                <w:rFonts w:ascii="Arial Narrow" w:hAnsi="Arial Narrow"/>
                <w:sz w:val="21"/>
                <w:szCs w:val="21"/>
              </w:rPr>
              <w:t>všetky ďalšie príplatky alebo odpočty, ktoré sa môžu stať splatné podľa Zmluvy alebo inak vrátane tých podľa článku 20 (Nároky, spory a rozhodcovské konanie),</w:t>
            </w:r>
          </w:p>
          <w:p w14:paraId="018DDA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tab/>
            </w:r>
            <w:r w:rsidRPr="00BA355D">
              <w:rPr>
                <w:rFonts w:ascii="Arial Narrow" w:hAnsi="Arial Narrow"/>
                <w:sz w:val="21"/>
                <w:szCs w:val="21"/>
              </w:rPr>
              <w:t>odpočet čiastok potvrdených vo všetkých predchádzajúcich Platobných potvrdeniach,</w:t>
            </w:r>
          </w:p>
          <w:p w14:paraId="3A124134" w14:textId="370A5DB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f)        </w:t>
            </w:r>
            <w:r w:rsidR="00C3739D" w:rsidRPr="00BA355D">
              <w:rPr>
                <w:rFonts w:ascii="Arial Narrow" w:hAnsi="Arial Narrow"/>
                <w:sz w:val="21"/>
                <w:szCs w:val="21"/>
              </w:rPr>
              <w:t xml:space="preserve">   </w:t>
            </w:r>
            <w:r w:rsidR="00313062" w:rsidRPr="00BA355D">
              <w:rPr>
                <w:rFonts w:ascii="Arial Narrow" w:hAnsi="Arial Narrow"/>
                <w:sz w:val="21"/>
                <w:szCs w:val="21"/>
              </w:rPr>
              <w:t xml:space="preserve">  </w:t>
            </w:r>
            <w:r w:rsidRPr="00BA355D">
              <w:rPr>
                <w:rFonts w:ascii="Arial Narrow" w:hAnsi="Arial Narrow"/>
                <w:sz w:val="21"/>
                <w:szCs w:val="21"/>
              </w:rPr>
              <w:t>bonus podľa podčlánku 13.2 (Akceleračný bonus</w:t>
            </w:r>
            <w:r w:rsidR="00C3739D" w:rsidRPr="00BA355D">
              <w:rPr>
                <w:rFonts w:ascii="Arial Narrow" w:hAnsi="Arial Narrow"/>
                <w:sz w:val="21"/>
                <w:szCs w:val="21"/>
              </w:rPr>
              <w:t xml:space="preserve"> a bonus za skoršie splnenie Míľnikov</w:t>
            </w:r>
            <w:r w:rsidRPr="00BA355D">
              <w:rPr>
                <w:rFonts w:ascii="Arial Narrow" w:hAnsi="Arial Narrow"/>
                <w:sz w:val="21"/>
                <w:szCs w:val="21"/>
              </w:rPr>
              <w:t>), prípadne podľa poslednej vety podčlánku</w:t>
            </w:r>
            <w:r w:rsidR="00C3739D" w:rsidRPr="00BA355D">
              <w:rPr>
                <w:rFonts w:ascii="Arial Narrow" w:hAnsi="Arial Narrow"/>
                <w:sz w:val="21"/>
                <w:szCs w:val="21"/>
              </w:rPr>
              <w:t xml:space="preserve"> </w:t>
            </w:r>
            <w:r w:rsidRPr="00BA355D">
              <w:rPr>
                <w:rFonts w:ascii="Arial Narrow" w:hAnsi="Arial Narrow"/>
                <w:sz w:val="21"/>
                <w:szCs w:val="21"/>
              </w:rPr>
              <w:t>8.4 (Predĺženie Lehoty výstavby)</w:t>
            </w:r>
            <w:r w:rsidR="00313062" w:rsidRPr="00BA355D">
              <w:rPr>
                <w:rFonts w:ascii="Arial Narrow" w:hAnsi="Arial Narrow"/>
                <w:sz w:val="21"/>
                <w:szCs w:val="21"/>
              </w:rPr>
              <w:t xml:space="preserve">, </w:t>
            </w:r>
          </w:p>
          <w:p w14:paraId="1BF27B00" w14:textId="69BCE30C" w:rsidR="00313062" w:rsidRPr="00BA355D" w:rsidRDefault="00313062">
            <w:pPr>
              <w:spacing w:before="120" w:after="120" w:line="276" w:lineRule="auto"/>
              <w:ind w:right="141"/>
              <w:jc w:val="both"/>
              <w:rPr>
                <w:ins w:id="144" w:author="Gereková Michaela, JUDr." w:date="2025-08-13T08:24:00Z" w16du:dateUtc="2025-08-13T06:24:00Z"/>
                <w:rFonts w:ascii="Arial Narrow" w:hAnsi="Arial Narrow"/>
                <w:sz w:val="21"/>
                <w:szCs w:val="21"/>
              </w:rPr>
            </w:pPr>
            <w:r w:rsidRPr="00BA355D">
              <w:rPr>
                <w:rFonts w:ascii="Arial Narrow" w:hAnsi="Arial Narrow"/>
                <w:sz w:val="21"/>
                <w:szCs w:val="21"/>
              </w:rPr>
              <w:t>g)          bonus podľa podčlánku 13.2.1 (Bonus za zníženie environmentálnej záťaže - hluku pri prevádzke električky).</w:t>
            </w:r>
          </w:p>
          <w:p w14:paraId="0F4A8240" w14:textId="2E338C23" w:rsidR="00010F9B" w:rsidRPr="00010F9B" w:rsidRDefault="00010F9B">
            <w:pPr>
              <w:spacing w:before="120" w:after="120" w:line="276" w:lineRule="auto"/>
              <w:ind w:right="141"/>
              <w:jc w:val="both"/>
              <w:rPr>
                <w:rFonts w:ascii="Arial Narrow" w:hAnsi="Arial Narrow"/>
                <w:color w:val="EE0000"/>
                <w:sz w:val="21"/>
                <w:szCs w:val="21"/>
                <w:rPrChange w:id="145" w:author="Gereková Michaela, JUDr." w:date="2025-08-13T08:24:00Z" w16du:dateUtc="2025-08-13T06:24:00Z">
                  <w:rPr>
                    <w:rFonts w:ascii="Arial Narrow" w:hAnsi="Arial Narrow"/>
                    <w:sz w:val="21"/>
                    <w:szCs w:val="21"/>
                  </w:rPr>
                </w:rPrChange>
              </w:rPr>
            </w:pPr>
            <w:ins w:id="146" w:author="Gereková Michaela, JUDr." w:date="2025-08-13T08:24:00Z" w16du:dateUtc="2025-08-13T06:24:00Z">
              <w:r w:rsidRPr="00010F9B">
                <w:rPr>
                  <w:rFonts w:ascii="Arial Narrow" w:hAnsi="Arial Narrow"/>
                  <w:color w:val="EE0000"/>
                  <w:sz w:val="21"/>
                  <w:szCs w:val="21"/>
                  <w:rPrChange w:id="147" w:author="Gereková Michaela, JUDr." w:date="2025-08-13T08:24:00Z" w16du:dateUtc="2025-08-13T06:24:00Z">
                    <w:rPr>
                      <w:rFonts w:ascii="Arial Narrow" w:hAnsi="Arial Narrow"/>
                      <w:sz w:val="21"/>
                      <w:szCs w:val="21"/>
                    </w:rPr>
                  </w:rPrChange>
                </w:rPr>
                <w:t>V prípade, že v priebehu kalendárneho mesiaca bol splnený Míľnik definovaný v Súťažných podkladoch, je Zhotoviteľ povinný k Vyúčtovaniu priložiť</w:t>
              </w:r>
              <w:r>
                <w:rPr>
                  <w:rFonts w:ascii="Arial Narrow" w:hAnsi="Arial Narrow"/>
                  <w:color w:val="EE0000"/>
                  <w:sz w:val="21"/>
                  <w:szCs w:val="21"/>
                </w:rPr>
                <w:t xml:space="preserve"> </w:t>
              </w:r>
            </w:ins>
            <w:ins w:id="148" w:author="Gereková Michaela, JUDr." w:date="2025-08-13T14:00:00Z" w16du:dateUtc="2025-08-13T12:00:00Z">
              <w:r w:rsidR="00CC4B8B">
                <w:rPr>
                  <w:rFonts w:ascii="Arial Narrow" w:hAnsi="Arial Narrow"/>
                  <w:color w:val="EE0000"/>
                  <w:sz w:val="21"/>
                  <w:szCs w:val="21"/>
                </w:rPr>
                <w:t>kópiu</w:t>
              </w:r>
            </w:ins>
            <w:ins w:id="149" w:author="Gereková Michaela, JUDr." w:date="2025-08-13T08:24:00Z" w16du:dateUtc="2025-08-13T06:24:00Z">
              <w:r w:rsidRPr="00010F9B">
                <w:rPr>
                  <w:rFonts w:ascii="Arial Narrow" w:hAnsi="Arial Narrow"/>
                  <w:color w:val="EE0000"/>
                  <w:sz w:val="21"/>
                  <w:szCs w:val="21"/>
                  <w:rPrChange w:id="150" w:author="Gereková Michaela, JUDr." w:date="2025-08-13T08:24:00Z" w16du:dateUtc="2025-08-13T06:24:00Z">
                    <w:rPr>
                      <w:rFonts w:ascii="Arial Narrow" w:hAnsi="Arial Narrow"/>
                      <w:sz w:val="21"/>
                      <w:szCs w:val="21"/>
                    </w:rPr>
                  </w:rPrChange>
                </w:rPr>
                <w:t xml:space="preserve"> Protokolu o splnení Míľnika v zmysle podčlánku 14.7 Zmluvy.</w:t>
              </w:r>
            </w:ins>
          </w:p>
          <w:p w14:paraId="695C3777"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 xml:space="preserve">Zmluvné strany sa dohodli, že Zhotoviteľ je oprávnený požiadať o prvé priebežné platobné potvrdenie až po vykonaní prác na Diele a vyhotovení Dokumentácie v rozsahu 10.000.000,- EUR bez DPH (slovom: desať miliónov eur bez DPH). Pre vylúčenie akýchkoľvek pochybností platí, že prvú faktúru môže Zhotoviteľ vystaviť až po dosiahnutí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v predchádzajúcej vete dohodnutom rozsahu. Rozsah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bude zo strany Objednávateľa posudzovaný na základe podporných dokumentov, ktoré by boli podkladom pre prípadnú fakturáciu.  </w:t>
            </w:r>
          </w:p>
        </w:tc>
      </w:tr>
      <w:tr w:rsidR="00BA355D" w:rsidRPr="00BA355D" w14:paraId="7C678B07" w14:textId="77777777">
        <w:trPr>
          <w:trHeight w:val="645"/>
        </w:trPr>
        <w:tc>
          <w:tcPr>
            <w:tcW w:w="1870" w:type="dxa"/>
          </w:tcPr>
          <w:p w14:paraId="5B5958E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14.4</w:t>
            </w:r>
          </w:p>
          <w:p w14:paraId="0DB3F9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Formulár platieb</w:t>
            </w:r>
          </w:p>
        </w:tc>
        <w:tc>
          <w:tcPr>
            <w:tcW w:w="7670" w:type="dxa"/>
          </w:tcPr>
          <w:p w14:paraId="4C80E2D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Posledný odsek podčlánku sa zrušuje a nahrádza týmto textom:</w:t>
            </w:r>
          </w:p>
          <w:p w14:paraId="078B0C67" w14:textId="77777777" w:rsidR="00A50A8B" w:rsidRPr="00BA355D" w:rsidRDefault="00A50A8B">
            <w:pPr>
              <w:spacing w:before="120" w:after="120" w:line="276" w:lineRule="auto"/>
              <w:ind w:right="38"/>
              <w:jc w:val="both"/>
              <w:rPr>
                <w:rFonts w:ascii="Arial Narrow" w:hAnsi="Arial Narrow"/>
                <w:sz w:val="21"/>
                <w:szCs w:val="21"/>
              </w:rPr>
            </w:pPr>
            <w:r w:rsidRPr="00BA355D">
              <w:rPr>
                <w:rFonts w:ascii="Arial Narrow" w:hAnsi="Arial Narrow"/>
                <w:sz w:val="21"/>
                <w:szCs w:val="21"/>
              </w:rPr>
              <w:t xml:space="preserve">S odvolaním sa na prvý odsek tohto podčlánku, počas trvania Zmluvy sa uplatňuje Formulár platieb, ktorý je súčasťou Zväzku 4 Súťažných podkladov. </w:t>
            </w:r>
          </w:p>
        </w:tc>
      </w:tr>
      <w:tr w:rsidR="00BA355D" w:rsidRPr="00BA355D" w14:paraId="4DC9546E" w14:textId="77777777">
        <w:trPr>
          <w:trHeight w:val="645"/>
        </w:trPr>
        <w:tc>
          <w:tcPr>
            <w:tcW w:w="1870" w:type="dxa"/>
          </w:tcPr>
          <w:p w14:paraId="2B4D93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14.5</w:t>
            </w:r>
          </w:p>
          <w:p w14:paraId="5A3041F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Technologické zariadenie a Materiály určené pre Dielo</w:t>
            </w:r>
          </w:p>
        </w:tc>
        <w:tc>
          <w:tcPr>
            <w:tcW w:w="7670" w:type="dxa"/>
          </w:tcPr>
          <w:p w14:paraId="085F5EED" w14:textId="77777777" w:rsidR="00A50A8B" w:rsidRPr="00BA355D" w:rsidRDefault="00A50A8B">
            <w:pPr>
              <w:spacing w:before="120" w:after="120" w:line="276" w:lineRule="auto"/>
              <w:ind w:right="279"/>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14.5 Technologické zariadenie a Materiály určené pre Dielo sa neaplikuje.</w:t>
            </w:r>
          </w:p>
        </w:tc>
      </w:tr>
      <w:tr w:rsidR="00BA355D" w:rsidRPr="00BA355D" w14:paraId="6F2EBC0E" w14:textId="77777777">
        <w:trPr>
          <w:trHeight w:val="645"/>
        </w:trPr>
        <w:tc>
          <w:tcPr>
            <w:tcW w:w="1870" w:type="dxa"/>
          </w:tcPr>
          <w:p w14:paraId="3FB8F1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14.6</w:t>
            </w:r>
          </w:p>
          <w:p w14:paraId="352315A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Vydanie Priebežných platobných potvrdení</w:t>
            </w:r>
          </w:p>
        </w:tc>
        <w:tc>
          <w:tcPr>
            <w:tcW w:w="7670" w:type="dxa"/>
          </w:tcPr>
          <w:p w14:paraId="1E01AEBC"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V prvom odseku podčlánku 14.6 sa slovné spojenie „do 28 dní“ nahrádza textom „do 10. dňa nasledujúceho kalendárneho mesiaca“.</w:t>
            </w:r>
          </w:p>
          <w:p w14:paraId="419935B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Za tretí odsek podčlánku 14.6 Vydanie Priebežných platobných potvrdení sa vkladá nasledovný text:</w:t>
            </w:r>
          </w:p>
          <w:p w14:paraId="2DADA783"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 xml:space="preserve">Keď Zhotoviteľ </w:t>
            </w:r>
          </w:p>
          <w:p w14:paraId="7A0008C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je v omeškaní s udržiavaním v platnosti Zábezpeky na vykonanie prác podľa podčlánku 4.2 [Zábezpeka na vykonanie prác],</w:t>
            </w:r>
          </w:p>
          <w:p w14:paraId="6E5CCED8"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cez pokyn Stavebného dozoru na zjednanie nápravy neplní povinnosti podľa podčlánku 6.7 [Ochrana zdravia a bezpečnosti pri práci],</w:t>
            </w:r>
          </w:p>
          <w:p w14:paraId="797822AF"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c)</w:t>
            </w:r>
            <w:r w:rsidRPr="00BA355D">
              <w:tab/>
            </w:r>
            <w:r w:rsidRPr="00BA355D">
              <w:rPr>
                <w:rFonts w:ascii="Arial Narrow" w:hAnsi="Arial Narrow"/>
                <w:sz w:val="21"/>
                <w:szCs w:val="21"/>
              </w:rPr>
              <w:t>nepredloží na základe pokynu Stavebného dozoru v stanovenom termíne aktualizovaný revidovaný Harmonogram prác podľa podčlánku 8.3 [Harmonogram prác],</w:t>
            </w:r>
          </w:p>
          <w:p w14:paraId="10D79B4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lastRenderedPageBreak/>
              <w:t>d)</w:t>
            </w:r>
            <w:r w:rsidRPr="00BA355D">
              <w:rPr>
                <w:rFonts w:ascii="Arial Narrow" w:hAnsi="Arial Narrow"/>
                <w:sz w:val="21"/>
                <w:szCs w:val="21"/>
              </w:rPr>
              <w:tab/>
              <w:t xml:space="preserve">nepredloží alebo neudržuje v platnosti poistné zmluvy podľa Článku 18 [Poistenie], </w:t>
            </w:r>
          </w:p>
          <w:p w14:paraId="3A6C7E1C" w14:textId="77777777" w:rsidR="00A50A8B" w:rsidRPr="00BA355D" w:rsidRDefault="00A50A8B">
            <w:pPr>
              <w:spacing w:before="120" w:after="120" w:line="276" w:lineRule="auto"/>
              <w:ind w:right="279"/>
              <w:jc w:val="both"/>
              <w:rPr>
                <w:rFonts w:ascii="Arial Narrow" w:hAnsi="Arial Narrow"/>
                <w:sz w:val="21"/>
                <w:szCs w:val="21"/>
                <w:highlight w:val="yellow"/>
              </w:rPr>
            </w:pPr>
            <w:r w:rsidRPr="00BA355D">
              <w:rPr>
                <w:rFonts w:ascii="Arial Narrow" w:hAnsi="Arial Narrow"/>
                <w:sz w:val="21"/>
                <w:szCs w:val="21"/>
              </w:rPr>
              <w:t xml:space="preserve">môže byť v prípade porušenia každej uvedenej povinnosti zadržaná čiastka najviac vo výške podľa Prílohy k ponuke z ktoréhokoľvek Priebežného platobného potvrdenia až do doby splnenia danej povinnosti. </w:t>
            </w:r>
          </w:p>
        </w:tc>
      </w:tr>
      <w:tr w:rsidR="00BA355D" w:rsidRPr="00BA355D" w14:paraId="0FD6F294" w14:textId="77777777">
        <w:tc>
          <w:tcPr>
            <w:tcW w:w="1870" w:type="dxa"/>
          </w:tcPr>
          <w:p w14:paraId="6EF154A7" w14:textId="77777777" w:rsidR="00A50A8B" w:rsidRPr="009B7B19" w:rsidRDefault="00A50A8B">
            <w:pPr>
              <w:spacing w:before="120" w:after="120" w:line="276" w:lineRule="auto"/>
              <w:ind w:right="141"/>
              <w:rPr>
                <w:rFonts w:ascii="Arial Narrow" w:hAnsi="Arial Narrow"/>
                <w:color w:val="EE0000"/>
                <w:sz w:val="21"/>
                <w:szCs w:val="21"/>
                <w:rPrChange w:id="151" w:author="Gereková Michaela, JUDr." w:date="2025-08-13T14:05:00Z" w16du:dateUtc="2025-08-13T12:05:00Z">
                  <w:rPr>
                    <w:rFonts w:ascii="Arial Narrow" w:hAnsi="Arial Narrow"/>
                    <w:sz w:val="21"/>
                    <w:szCs w:val="21"/>
                  </w:rPr>
                </w:rPrChange>
              </w:rPr>
            </w:pPr>
            <w:r w:rsidRPr="009B7B19">
              <w:rPr>
                <w:rFonts w:ascii="Arial Narrow" w:hAnsi="Arial Narrow"/>
                <w:color w:val="EE0000"/>
                <w:sz w:val="21"/>
                <w:szCs w:val="21"/>
                <w:rPrChange w:id="152" w:author="Gereková Michaela, JUDr." w:date="2025-08-13T14:05:00Z" w16du:dateUtc="2025-08-13T12:05:00Z">
                  <w:rPr>
                    <w:rFonts w:ascii="Arial Narrow" w:hAnsi="Arial Narrow"/>
                    <w:sz w:val="21"/>
                    <w:szCs w:val="21"/>
                  </w:rPr>
                </w:rPrChange>
              </w:rPr>
              <w:lastRenderedPageBreak/>
              <w:t xml:space="preserve">14.7 </w:t>
            </w:r>
          </w:p>
          <w:p w14:paraId="3B497657" w14:textId="77777777" w:rsidR="00A50A8B" w:rsidRPr="009B7B19" w:rsidRDefault="00A50A8B">
            <w:pPr>
              <w:spacing w:before="120" w:after="120" w:line="276" w:lineRule="auto"/>
              <w:ind w:right="141"/>
              <w:rPr>
                <w:rFonts w:ascii="Arial Narrow" w:hAnsi="Arial Narrow"/>
                <w:color w:val="EE0000"/>
                <w:sz w:val="21"/>
                <w:szCs w:val="21"/>
                <w:rPrChange w:id="153" w:author="Gereková Michaela, JUDr." w:date="2025-08-13T14:05:00Z" w16du:dateUtc="2025-08-13T12:05:00Z">
                  <w:rPr>
                    <w:rFonts w:ascii="Arial Narrow" w:hAnsi="Arial Narrow"/>
                    <w:sz w:val="21"/>
                    <w:szCs w:val="21"/>
                  </w:rPr>
                </w:rPrChange>
              </w:rPr>
            </w:pPr>
            <w:r w:rsidRPr="009B7B19">
              <w:rPr>
                <w:rFonts w:ascii="Arial Narrow" w:hAnsi="Arial Narrow"/>
                <w:color w:val="EE0000"/>
                <w:sz w:val="21"/>
                <w:szCs w:val="21"/>
                <w:rPrChange w:id="154" w:author="Gereková Michaela, JUDr." w:date="2025-08-13T14:05:00Z" w16du:dateUtc="2025-08-13T12:05:00Z">
                  <w:rPr>
                    <w:rFonts w:ascii="Arial Narrow" w:hAnsi="Arial Narrow"/>
                    <w:sz w:val="21"/>
                    <w:szCs w:val="21"/>
                  </w:rPr>
                </w:rPrChange>
              </w:rPr>
              <w:t>Platba</w:t>
            </w:r>
          </w:p>
          <w:p w14:paraId="0C4DC232"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1E1FC2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14.7 Platba sa v celom rozsahu zrušuje a nahrádza sa textom, ktorý znie nasledovne:</w:t>
            </w:r>
          </w:p>
          <w:p w14:paraId="4380BC4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Objednávateľ je povinný zaplatiť Zhotoviteľovi:</w:t>
            </w:r>
          </w:p>
          <w:p w14:paraId="3CC434D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w:t>
            </w:r>
            <w:r w:rsidRPr="00BA355D">
              <w:rPr>
                <w:rFonts w:ascii="Arial Narrow" w:hAnsi="Arial Narrow"/>
                <w:sz w:val="21"/>
                <w:szCs w:val="21"/>
                <w:lang w:eastAsia="en-US"/>
              </w:rPr>
              <w:tab/>
              <w:t xml:space="preserve">čiastku potvrdenú v každom Priebežnom platobnom potvrdení potom, čo Stavebný dozor obdrží Vyúčtovanie a podporné dokumenty, </w:t>
            </w:r>
          </w:p>
          <w:p w14:paraId="4E2C847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b)</w:t>
            </w:r>
            <w:r w:rsidRPr="00BA355D">
              <w:rPr>
                <w:rFonts w:ascii="Arial Narrow" w:hAnsi="Arial Narrow"/>
                <w:sz w:val="21"/>
                <w:szCs w:val="21"/>
                <w:lang w:eastAsia="en-US"/>
              </w:rPr>
              <w:tab/>
              <w:t>čiastku odsúhlasenú v Záverečnom platobnom potvrdení potom, čo Objednávateľ obdrží toto Platobné potvrdenie doručené doporučene do sídla Objednávateľa. Na účely fakturácie sa za deň dodania považuje deň vydania Záverečného platobného potvrdenia Stavebným dozorom podľa podčlánku 14.13 (Vydanie Záverečného platobného potvrdenia).</w:t>
            </w:r>
          </w:p>
          <w:p w14:paraId="1CE260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Faktúra na potvrdenú čiastku za kalendárny mesiac bude vyhotovená Zhotoviteľom do 15 dní odo dňa dodania uvedenom v Priebežnom platobnom potvrdení podľa podčlánku 14.6 (Vydanie Priebežných platobných potvrdení). Deň dodania uvedený na faktúre predstavuje posledný deň obdobia, za ktoré je faktúra vyhotovená.</w:t>
            </w:r>
          </w:p>
          <w:p w14:paraId="33A10DE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Splatnosť faktúry je 60 kalendárnych dní odo dňa jej doporučeného doručenia do sídla Objednávateľa.</w:t>
            </w:r>
          </w:p>
          <w:p w14:paraId="449FFAF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Záverečná faktúra na čiastku odsúhlasenú v Záverečnom platobnom potvrdení bude vyhotovená a doručená doporučene do sídla Objednávateľa najneskôr do 15 dní odo dňa vydania Záverečného platobného potvrdenia Stavebným dozorom.</w:t>
            </w:r>
          </w:p>
          <w:p w14:paraId="486C97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a Objednávateľ súhlasí, aby Zhotoviteľ v zmysle § 71 ods. 1 písm. b) zákona č. 222/2004 Z. z. o dani z pridanej hodnoty v znení neskorších predpisov účtoval Zmluvnú cenu resp. iný nárok podľa tejto Zmluvy elektronickou faktúrou a Zhotoviteľ bude vystavovať a zasielať Objednávateľovi elektronickú faktúru na zaplatenie Zmluvnej ceny alebo iných nárokov podľa tejto Zmluvy. Zmluvné strany sa dohodli a berú na vedomie, že elektronická faktúra je plnohodnotnou náhradou faktúry v papierovej forme a riadnym daňovým dokladom. Pre vylúčenie pochybnosti platí, že Zhotoviteľ nie je povinný elektronickú faktúru podpísať zaručeným elektronickým podpisom podľa osobitného predpisu. V prípade zasielania elektronickej faktúry Zhotoviteľ nebude zasielať Objednávateľovi v papierovej podobe ani prílohy, ktoré sú súčasťou elektronickej faktúry. Zhotoviteľ bude doručovať Objednávateľovi elektronickú faktúru formou elektronickej pošty, a to na určenú e-mailovú adresu: efaktura@bratislava.sk, resp. inú e-mailovú adresu neskôr písomne oznámenú Zhotoviteľovi najmenej 5 pracovných dni pred účinnosťou tejto zmeny, ako dokument PDF (s príponou *.</w:t>
            </w:r>
            <w:proofErr w:type="spellStart"/>
            <w:r w:rsidRPr="00BA355D">
              <w:rPr>
                <w:rFonts w:ascii="Arial Narrow" w:hAnsi="Arial Narrow"/>
                <w:sz w:val="21"/>
                <w:szCs w:val="21"/>
                <w:lang w:eastAsia="en-US"/>
              </w:rPr>
              <w:t>pdf</w:t>
            </w:r>
            <w:proofErr w:type="spellEnd"/>
            <w:r w:rsidRPr="00BA355D">
              <w:rPr>
                <w:rFonts w:ascii="Arial Narrow" w:hAnsi="Arial Narrow"/>
                <w:sz w:val="21"/>
                <w:szCs w:val="21"/>
                <w:lang w:eastAsia="en-US"/>
              </w:rPr>
              <w:t>).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w:t>
            </w:r>
          </w:p>
          <w:p w14:paraId="08ED76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Faktúry musia obsahovať náležitosti podľa § 74 zákona č. 222/2004 Z. z o dani z pridanej hodnoty v znení neskorších predpisov (ďalej len „Zákon o DPH“). Faktúra musí byť označená ako daňový doklad, musí obsahovať číslo Zmluvy, príp. dodatku, číslo dokladu, dátum vystavenia, dátum dodania, dátum splatnosti, obchodné meno a adresu Objednávateľa a Zhotoviteľa, ich IČO, DIČ a </w:t>
            </w:r>
            <w:r w:rsidRPr="00BA355D">
              <w:rPr>
                <w:rFonts w:ascii="Arial Narrow" w:hAnsi="Arial Narrow"/>
                <w:sz w:val="21"/>
                <w:szCs w:val="21"/>
                <w:lang w:eastAsia="en-US"/>
              </w:rPr>
              <w:lastRenderedPageBreak/>
              <w:t>IČ DPH, bankové spojenie. Zhotoviteľ je povinný na príslušnej faktúre uviesť meno a telefónne číslo osoby, ktorú môže Objednávateľ kontaktovať v prípade nejasností. Ak sa poskytuje Dielo do inej členskej krajiny EÚ, uplatní sa prenos daňovej povinnosti na Objednávateľa.</w:t>
            </w:r>
          </w:p>
          <w:p w14:paraId="18D852A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aplikácie ustanovenia § 69 ods. 12 pís. j) Zákona o DPH musí faktúra obsahovať aj číselný kód a popis plnenia v zmysle sekcie F Nariadenia Komisie (EÚ) č. 1209/2014 z 29.októbra 2014. V prípade, ak sa nebude aplikovať ustanovenie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3DE7CC00"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0089F518"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predkladať faktúry vrátane Stavebným dozorom potvrdeného Priebežného platobného potvrdenia v papierovej forme 6 krát a 1 krát v elektronickej forme na CD/DVD nosiči.</w:t>
            </w:r>
          </w:p>
          <w:p w14:paraId="478C4C1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doložiť porovnanie Fakturačného harmonogramu a skutočného kumulatívneho fakturačného plnenia Zhotoviteľa k poslednému dňu mesiaca, na ktorý sa platba vzťahuje.</w:t>
            </w:r>
          </w:p>
          <w:p w14:paraId="6C4F2AC6"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predložiť aj čestné prehlásenie s náležitosťami uvedenými v poslednom odseku podčlánku 4.4.</w:t>
            </w:r>
          </w:p>
          <w:p w14:paraId="3428EA3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0AEE6D3"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Ďalšie požadované podrobnosti sú uvedené v Cenovej časti.</w:t>
            </w:r>
          </w:p>
          <w:p w14:paraId="70D9FD1F"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Platba čiastky splatnej v každej mene bude vykonaná na bankový účet určený Zhotoviteľom v krajine platby (pre túto menu), uvedenej v Zmluve.</w:t>
            </w:r>
          </w:p>
          <w:p w14:paraId="75D091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Zmena bankového účtu pre účely vykonávania platieb môže byť vykonaná podľa článku 1.3 (Komunikácia) a nie je potrebné vyhotoviť Dodatok k Zmluve.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Stavebného dozoru je možné poukazovať platby na nový účet.</w:t>
            </w:r>
          </w:p>
          <w:p w14:paraId="5D6EF78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Na účely tejto Zmluvy sa za deň zaplatenia považuje deň odpísania dlžnej sumy z účtu Objednávateľa.</w:t>
            </w:r>
          </w:p>
          <w:p w14:paraId="051B82A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lastRenderedPageBreak/>
              <w:t>V prípade, že v priebehu kalendárneho mesiaca bol splnený Míľnik definovaný v Súťažných podkladoch, je Zhotoviteľ povinný k Vyúčtovaniu priložiť originál Protokolu o splnení Míľnika.</w:t>
            </w:r>
          </w:p>
          <w:p w14:paraId="0B706E3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slúži ako podklad pre uplatnenie nároku na platbu súvisiacu s daným Míľnikom a tvorí prílohu k faktúre, ktorou Zhotoviteľ uplatňuje nárok na príslušnú platbu. </w:t>
            </w:r>
          </w:p>
          <w:p w14:paraId="7C442957" w14:textId="3269CF5C"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sa vyhotoví v </w:t>
            </w:r>
            <w:ins w:id="155" w:author="Gereková Michaela, JUDr." w:date="2025-08-13T14:03:00Z" w16du:dateUtc="2025-08-13T12:03:00Z">
              <w:r w:rsidR="00A86D9D">
                <w:rPr>
                  <w:rFonts w:ascii="Arial Narrow" w:hAnsi="Arial Narrow"/>
                  <w:sz w:val="21"/>
                  <w:szCs w:val="21"/>
                  <w:lang w:eastAsia="en-US"/>
                </w:rPr>
                <w:t>6</w:t>
              </w:r>
            </w:ins>
            <w:del w:id="156" w:author="Gereková Michaela, JUDr." w:date="2025-08-13T14:03:00Z" w16du:dateUtc="2025-08-13T12:03:00Z">
              <w:r w:rsidRPr="00BA355D">
                <w:rPr>
                  <w:rFonts w:ascii="Arial Narrow" w:hAnsi="Arial Narrow"/>
                  <w:sz w:val="21"/>
                  <w:szCs w:val="21"/>
                  <w:lang w:eastAsia="en-US"/>
                </w:rPr>
                <w:delText>4</w:delText>
              </w:r>
            </w:del>
            <w:r w:rsidRPr="00BA355D">
              <w:rPr>
                <w:rFonts w:ascii="Arial Narrow" w:hAnsi="Arial Narrow"/>
                <w:sz w:val="21"/>
                <w:szCs w:val="21"/>
                <w:lang w:eastAsia="en-US"/>
              </w:rPr>
              <w:t xml:space="preserve"> (slovom: š</w:t>
            </w:r>
            <w:ins w:id="157" w:author="Gereková Michaela, JUDr." w:date="2025-08-13T14:03:00Z" w16du:dateUtc="2025-08-13T12:03:00Z">
              <w:r w:rsidR="00A86D9D">
                <w:rPr>
                  <w:rFonts w:ascii="Arial Narrow" w:hAnsi="Arial Narrow"/>
                  <w:sz w:val="21"/>
                  <w:szCs w:val="21"/>
                  <w:lang w:eastAsia="en-US"/>
                </w:rPr>
                <w:t>iestich</w:t>
              </w:r>
            </w:ins>
            <w:del w:id="158" w:author="Gereková Michaela, JUDr." w:date="2025-08-13T14:03:00Z" w16du:dateUtc="2025-08-13T12:03:00Z">
              <w:r w:rsidRPr="00BA355D" w:rsidDel="00A86D9D">
                <w:rPr>
                  <w:rFonts w:ascii="Arial Narrow" w:hAnsi="Arial Narrow"/>
                  <w:sz w:val="21"/>
                  <w:szCs w:val="21"/>
                  <w:lang w:eastAsia="en-US"/>
                </w:rPr>
                <w:delText>tyroch</w:delText>
              </w:r>
            </w:del>
            <w:r w:rsidRPr="00BA355D">
              <w:rPr>
                <w:rFonts w:ascii="Arial Narrow" w:hAnsi="Arial Narrow"/>
                <w:sz w:val="21"/>
                <w:szCs w:val="21"/>
                <w:lang w:eastAsia="en-US"/>
              </w:rPr>
              <w:t xml:space="preserve">) origináloch, </w:t>
            </w:r>
            <w:ins w:id="159" w:author="Gereková Michaela, JUDr." w:date="2025-08-13T14:03:00Z" w16du:dateUtc="2025-08-13T12:03:00Z">
              <w:r w:rsidR="00A86D9D">
                <w:rPr>
                  <w:rFonts w:ascii="Arial Narrow" w:hAnsi="Arial Narrow"/>
                  <w:sz w:val="21"/>
                  <w:szCs w:val="21"/>
                  <w:lang w:eastAsia="en-US"/>
                </w:rPr>
                <w:t>3</w:t>
              </w:r>
            </w:ins>
            <w:del w:id="160" w:author="Gereková Michaela, JUDr." w:date="2025-08-13T14:03:00Z" w16du:dateUtc="2025-08-13T12:03:00Z">
              <w:r w:rsidRPr="00BA355D">
                <w:rPr>
                  <w:rFonts w:ascii="Arial Narrow" w:hAnsi="Arial Narrow"/>
                  <w:sz w:val="21"/>
                  <w:szCs w:val="21"/>
                  <w:lang w:eastAsia="en-US"/>
                </w:rPr>
                <w:delText>1</w:delText>
              </w:r>
            </w:del>
            <w:r w:rsidRPr="00BA355D">
              <w:rPr>
                <w:rFonts w:ascii="Arial Narrow" w:hAnsi="Arial Narrow"/>
                <w:sz w:val="21"/>
                <w:szCs w:val="21"/>
                <w:lang w:eastAsia="en-US"/>
              </w:rPr>
              <w:t xml:space="preserve"> (slovom: </w:t>
            </w:r>
            <w:del w:id="161" w:author="Gereková Michaela, JUDr." w:date="2025-08-13T14:03:00Z" w16du:dateUtc="2025-08-13T12:03:00Z">
              <w:r w:rsidRPr="00BA355D">
                <w:rPr>
                  <w:rFonts w:ascii="Arial Narrow" w:hAnsi="Arial Narrow"/>
                  <w:sz w:val="21"/>
                  <w:szCs w:val="21"/>
                  <w:lang w:eastAsia="en-US"/>
                </w:rPr>
                <w:delText>jeden</w:delText>
              </w:r>
            </w:del>
            <w:ins w:id="162" w:author="Gereková Michaela, JUDr." w:date="2025-08-13T14:03:00Z" w16du:dateUtc="2025-08-13T12:03:00Z">
              <w:r w:rsidR="00A86D9D">
                <w:rPr>
                  <w:rFonts w:ascii="Arial Narrow" w:hAnsi="Arial Narrow"/>
                  <w:sz w:val="21"/>
                  <w:szCs w:val="21"/>
                  <w:lang w:eastAsia="en-US"/>
                </w:rPr>
                <w:t>tri</w:t>
              </w:r>
            </w:ins>
            <w:r w:rsidRPr="00BA355D">
              <w:rPr>
                <w:rFonts w:ascii="Arial Narrow" w:hAnsi="Arial Narrow"/>
                <w:sz w:val="21"/>
                <w:szCs w:val="21"/>
                <w:lang w:eastAsia="en-US"/>
              </w:rPr>
              <w:t xml:space="preserve">) </w:t>
            </w:r>
            <w:del w:id="163" w:author="Gereková Michaela, JUDr." w:date="2025-08-13T14:03:00Z" w16du:dateUtc="2025-08-13T12:03:00Z">
              <w:r w:rsidRPr="00BA355D">
                <w:rPr>
                  <w:rFonts w:ascii="Arial Narrow" w:hAnsi="Arial Narrow"/>
                  <w:sz w:val="21"/>
                  <w:szCs w:val="21"/>
                  <w:lang w:eastAsia="en-US"/>
                </w:rPr>
                <w:delText xml:space="preserve">originál </w:delText>
              </w:r>
            </w:del>
            <w:r w:rsidRPr="00BA355D">
              <w:rPr>
                <w:rFonts w:ascii="Arial Narrow" w:hAnsi="Arial Narrow"/>
                <w:sz w:val="21"/>
                <w:szCs w:val="21"/>
                <w:lang w:eastAsia="en-US"/>
              </w:rPr>
              <w:t xml:space="preserve">pre Objednávateľa, 1 (slovom: jeden) pre Zhotoviteľa, dva (slovom: dva) pre riadiaci orgán. Protokol o splnení Míľnika bude základom pre vystavenie faktúr Zhotoviteľa a bude tvoriť prílohu k príslušnej faktúre Zhotoviteľa. </w:t>
            </w:r>
            <w:del w:id="164" w:author="Gereková Michaela, JUDr." w:date="2025-08-13T14:02:00Z" w16du:dateUtc="2025-08-13T12:02:00Z">
              <w:r w:rsidRPr="00BA355D">
                <w:rPr>
                  <w:rFonts w:ascii="Arial Narrow" w:hAnsi="Arial Narrow"/>
                  <w:sz w:val="21"/>
                  <w:szCs w:val="21"/>
                  <w:lang w:eastAsia="en-US"/>
                </w:rPr>
                <w:delText xml:space="preserve">Počet vyhotovení originálnych rovnopisov faktúr bude totožný s počtom vyhotovení originálov Protokolu o splnení Míľnika. </w:delText>
              </w:r>
            </w:del>
          </w:p>
          <w:p w14:paraId="0EA55ED1"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v danom mesiaci nebol splnený žiadny Míľnik, Protokol o splnení Míľnika nie je povinnou súčasťou Vyúčtovania a postupuje sa podľa podčlánku 14.3 Zmluvy.</w:t>
            </w:r>
          </w:p>
          <w:p w14:paraId="793342C7" w14:textId="23B90600"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že k Zmluvnej cene bude pripočítaná suma DPH vo výške podľa aktuálneho znenia Zákona o</w:t>
            </w:r>
            <w:r w:rsidR="00400E61" w:rsidRPr="00BA355D">
              <w:rPr>
                <w:rFonts w:ascii="Arial Narrow" w:hAnsi="Arial Narrow"/>
                <w:sz w:val="21"/>
                <w:szCs w:val="21"/>
                <w:lang w:eastAsia="en-US"/>
              </w:rPr>
              <w:t> </w:t>
            </w:r>
            <w:r w:rsidRPr="00BA355D">
              <w:rPr>
                <w:rFonts w:ascii="Arial Narrow" w:hAnsi="Arial Narrow"/>
                <w:sz w:val="21"/>
                <w:szCs w:val="21"/>
                <w:lang w:eastAsia="en-US"/>
              </w:rPr>
              <w:t>DPH.</w:t>
            </w:r>
          </w:p>
          <w:p w14:paraId="31A3559B" w14:textId="77777777" w:rsidR="002658C6"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Zhotoviteľ berie na vedomie a uznáva, že doba splatnosti v dĺžke 60 dní podľa tohto Článku 14 [Zmluvná cena a platobné podmienky], je odôvodnená povahou záväzku, kedy </w:t>
            </w:r>
          </w:p>
          <w:p w14:paraId="3E95B7BE" w14:textId="65560FA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 predmetom Zmluvy je vykonanie komplexného a rozsiahleho Diela, </w:t>
            </w:r>
          </w:p>
          <w:p w14:paraId="10B6B9C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 platby za vykonané práce sú čerpané z verejných prostriedkov, u ktorých existuje zvýšená miera požiadavky na preverenie správnosti a oprávnenosti ich vynaloženia, s čím je spojený dlhší a zložitejší administratívny proces ich schvaľovania, </w:t>
            </w:r>
          </w:p>
          <w:p w14:paraId="4D020B9E"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(iii) pred úhradou je nutné overiť, že všetky vyúčtované práce boli vykonané riadne a kvalitne a v rozsahu zodpovedajúcom Zmluve (vrátane projektovej dokumentácie) a príslušnej faktúre. </w:t>
            </w:r>
          </w:p>
          <w:p w14:paraId="62847DB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dodania plnenia, pri ktorom sa uplatňuje prenos daňovej povinnosti s uvedením kódov klasifikácie produktov podľa činností (CPA), je Zhotoviteľ povinný uviesť na faktúre, resp. v prílohe k faktúre, rozpis činností podľa kódov klasifikácie produktov (CPA) a zároveň uvedie na faktúre informáciu „Prenos daňovej povinnosti“.</w:t>
            </w:r>
          </w:p>
        </w:tc>
      </w:tr>
      <w:tr w:rsidR="00BA355D" w:rsidRPr="00BA355D" w14:paraId="4AC1022D" w14:textId="77777777">
        <w:tc>
          <w:tcPr>
            <w:tcW w:w="1870" w:type="dxa"/>
          </w:tcPr>
          <w:p w14:paraId="4424D4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14.8</w:t>
            </w:r>
          </w:p>
          <w:p w14:paraId="53EECB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Omeškaná platba</w:t>
            </w:r>
          </w:p>
        </w:tc>
        <w:tc>
          <w:tcPr>
            <w:tcW w:w="7670" w:type="dxa"/>
          </w:tcPr>
          <w:p w14:paraId="0B0889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14.8 Oneskorená platba sa zrušuje a nahrádza sa názvom Omeškaná platba.</w:t>
            </w:r>
          </w:p>
          <w:p w14:paraId="618D3C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Prvý a druhý odsek podčlánku 14.8 sa zrušuje a nahrádza týmto textom:</w:t>
            </w:r>
          </w:p>
          <w:p w14:paraId="0249229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Objednávateľ v omeškaní s platbou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14.7 [</w:t>
            </w:r>
            <w:r w:rsidRPr="00BA355D">
              <w:rPr>
                <w:rFonts w:ascii="Arial Narrow" w:hAnsi="Arial Narrow"/>
                <w:i/>
                <w:iCs/>
                <w:sz w:val="21"/>
                <w:szCs w:val="21"/>
              </w:rPr>
              <w:t>Platba</w:t>
            </w:r>
            <w:r w:rsidRPr="00BA355D">
              <w:rPr>
                <w:rFonts w:ascii="Arial Narrow" w:hAnsi="Arial Narrow"/>
                <w:sz w:val="21"/>
                <w:szCs w:val="21"/>
              </w:rPr>
              <w:t>], je Zhotoviteľ oprávnený na úhradu úrokov z omeškania vo výške 0,01% z dlžnej sumy za každý už začatý deň omeškania. Zhotoviteľ je oprávnený na úhradu úroku z omeškania podľa predchádzajúcej vety iba za platby, s ktorých úhradou je Objednávateľ v omeškaní dlhšom ako 15 dní. Objednávateľ nie je v omeškaní s úhradou faktúry pokiaľ najneskôr v posledný deň jej splatnosti bola fakturovaná suma z jeho bankového účtu odpísaná.</w:t>
            </w:r>
          </w:p>
        </w:tc>
      </w:tr>
      <w:tr w:rsidR="00BA355D" w:rsidRPr="00BA355D" w14:paraId="5265376E" w14:textId="77777777">
        <w:tc>
          <w:tcPr>
            <w:tcW w:w="1870" w:type="dxa"/>
          </w:tcPr>
          <w:p w14:paraId="697D53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14.9</w:t>
            </w:r>
          </w:p>
          <w:p w14:paraId="0806214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Platba zádržného </w:t>
            </w:r>
          </w:p>
        </w:tc>
        <w:tc>
          <w:tcPr>
            <w:tcW w:w="7670" w:type="dxa"/>
          </w:tcPr>
          <w:p w14:paraId="6E371673" w14:textId="77777777" w:rsidR="00A50A8B" w:rsidRPr="00BA355D" w:rsidRDefault="00A50A8B">
            <w:pPr>
              <w:pStyle w:val="Bezriadkovania"/>
              <w:spacing w:before="120" w:after="120" w:line="276" w:lineRule="auto"/>
              <w:jc w:val="both"/>
              <w:rPr>
                <w:rFonts w:ascii="Arial Narrow" w:hAnsi="Arial Narrow"/>
                <w:sz w:val="21"/>
                <w:szCs w:val="21"/>
                <w:lang w:eastAsia="en-US"/>
              </w:rPr>
            </w:pPr>
            <w:proofErr w:type="spellStart"/>
            <w:r w:rsidRPr="00BA355D">
              <w:rPr>
                <w:rFonts w:ascii="Arial Narrow" w:hAnsi="Arial Narrow"/>
                <w:sz w:val="21"/>
                <w:szCs w:val="21"/>
                <w:lang w:eastAsia="en-US"/>
              </w:rPr>
              <w:t>Podčlánok</w:t>
            </w:r>
            <w:proofErr w:type="spellEnd"/>
            <w:r w:rsidRPr="00BA355D">
              <w:rPr>
                <w:rFonts w:ascii="Arial Narrow" w:hAnsi="Arial Narrow"/>
                <w:sz w:val="21"/>
                <w:szCs w:val="21"/>
                <w:lang w:eastAsia="en-US"/>
              </w:rPr>
              <w:t xml:space="preserve"> 14.9 Platba zádržného sa neaplikuje.</w:t>
            </w:r>
          </w:p>
        </w:tc>
      </w:tr>
      <w:tr w:rsidR="00BA355D" w:rsidRPr="00BA355D" w14:paraId="084CEAEE" w14:textId="77777777">
        <w:tc>
          <w:tcPr>
            <w:tcW w:w="1870" w:type="dxa"/>
          </w:tcPr>
          <w:p w14:paraId="100C685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14.10</w:t>
            </w:r>
          </w:p>
          <w:p w14:paraId="470B318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Vyhlásenie o dokončení Diela</w:t>
            </w:r>
          </w:p>
        </w:tc>
        <w:tc>
          <w:tcPr>
            <w:tcW w:w="7670" w:type="dxa"/>
          </w:tcPr>
          <w:p w14:paraId="13783881"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Názov podčlánku 14.10 Prehlásenie o dokončení Diela sa zrušuje a nahrádza sa názvom „Vyhlásenie o dokončení Diela“. Tento zmenený názov podčlánku 14.10 sa používa v celom texte Zmluvy.</w:t>
            </w:r>
          </w:p>
          <w:p w14:paraId="061C5747" w14:textId="77777777" w:rsidR="00A50A8B" w:rsidRPr="00BA355D" w:rsidDel="0093612B" w:rsidRDefault="00A50A8B">
            <w:pPr>
              <w:pStyle w:val="Bezriadkovania"/>
              <w:spacing w:before="120" w:after="120" w:line="276" w:lineRule="auto"/>
              <w:jc w:val="both"/>
              <w:rPr>
                <w:rFonts w:ascii="Arial Narrow" w:hAnsi="Arial Narrow"/>
                <w:sz w:val="21"/>
                <w:szCs w:val="21"/>
                <w:lang w:eastAsia="en-US"/>
              </w:rPr>
            </w:pPr>
          </w:p>
        </w:tc>
      </w:tr>
      <w:tr w:rsidR="00BA355D" w:rsidRPr="00BA355D" w14:paraId="449C2B14" w14:textId="77777777">
        <w:tc>
          <w:tcPr>
            <w:tcW w:w="1870" w:type="dxa"/>
          </w:tcPr>
          <w:p w14:paraId="09DD5F6A"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lastRenderedPageBreak/>
              <w:t>15.Odstúpenie od Zmluvy zo strany Objednávateľa</w:t>
            </w:r>
          </w:p>
        </w:tc>
        <w:tc>
          <w:tcPr>
            <w:tcW w:w="7670" w:type="dxa"/>
          </w:tcPr>
          <w:p w14:paraId="0CA22CC5"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544661A1" w14:textId="77777777">
        <w:tc>
          <w:tcPr>
            <w:tcW w:w="1870" w:type="dxa"/>
          </w:tcPr>
          <w:p w14:paraId="362D69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15.1</w:t>
            </w:r>
          </w:p>
          <w:p w14:paraId="07434E0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Výzva k náprave</w:t>
            </w:r>
          </w:p>
        </w:tc>
        <w:tc>
          <w:tcPr>
            <w:tcW w:w="7670" w:type="dxa"/>
          </w:tcPr>
          <w:p w14:paraId="3C1631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15.1 sa vkladá nasledujúca veta:</w:t>
            </w:r>
          </w:p>
          <w:p w14:paraId="3A8325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Oznámenie podľa predchádzajúcej vety bude riadne odôvodnené.</w:t>
            </w:r>
          </w:p>
        </w:tc>
      </w:tr>
      <w:tr w:rsidR="00BA355D" w:rsidRPr="00BA355D" w14:paraId="7938C886" w14:textId="77777777">
        <w:tc>
          <w:tcPr>
            <w:tcW w:w="1870" w:type="dxa"/>
          </w:tcPr>
          <w:p w14:paraId="2B1C51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15.2</w:t>
            </w:r>
          </w:p>
          <w:p w14:paraId="787A158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bCs/>
                <w:sz w:val="21"/>
                <w:szCs w:val="21"/>
              </w:rPr>
              <w:t>Odstúpenie od zmluvy zo strany Objednávateľa</w:t>
            </w:r>
          </w:p>
        </w:tc>
        <w:tc>
          <w:tcPr>
            <w:tcW w:w="7670" w:type="dxa"/>
          </w:tcPr>
          <w:p w14:paraId="7E99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poodseku</w:t>
            </w:r>
            <w:proofErr w:type="spellEnd"/>
            <w:r w:rsidRPr="00BA355D">
              <w:rPr>
                <w:rFonts w:ascii="Arial Narrow" w:hAnsi="Arial Narrow"/>
                <w:sz w:val="21"/>
                <w:szCs w:val="21"/>
              </w:rPr>
              <w:t xml:space="preserve"> písmena (d)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15.2 sa za text „zadá celé Dielo“ vkladá text „alebo časť Diela, ktorú má podľa Požiadaviek Objednávateľa vykonať výlučne Zhotoviteľ“.</w:t>
            </w:r>
          </w:p>
          <w:p w14:paraId="4F6A87F7"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Poodsek</w:t>
            </w:r>
            <w:proofErr w:type="spellEnd"/>
            <w:r w:rsidRPr="00BA355D">
              <w:rPr>
                <w:rFonts w:ascii="Arial Narrow" w:hAnsi="Arial Narrow"/>
                <w:sz w:val="21"/>
                <w:szCs w:val="21"/>
              </w:rPr>
              <w:t xml:space="preserve"> písmena (e) sa zrušuje a nahrádza nasledovným znením:</w:t>
            </w:r>
          </w:p>
          <w:p w14:paraId="44EEFF59" w14:textId="6BF1DAA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ak je na Zhotoviteľa vyhlásený konkurz podľa § 23 ods. 1 zákona č. 7/2005 o konkurze a reštrukturalizácii a o zmene a doplnení niektorých zákonov v platnom znení; ak je povolená reštrukturalizácia podľa § 118 ods. 1 zákona č. 7/2005 o konkurze a reštrukturalizácii a o zmene a doplnení niektorých zákonov v platnom znení; ak bola spoločnosť zrušená postupom podľa § 70 ods. 1 Obchodného zákonníka a v prípade ak je Zhotoviteľ združením</w:t>
            </w:r>
            <w:r w:rsidR="00CA29FB" w:rsidRPr="00BA355D">
              <w:rPr>
                <w:rFonts w:ascii="Arial Narrow" w:hAnsi="Arial Narrow"/>
                <w:sz w:val="21"/>
                <w:szCs w:val="21"/>
              </w:rPr>
              <w:t>,</w:t>
            </w:r>
            <w:r w:rsidRPr="00BA355D">
              <w:rPr>
                <w:rFonts w:ascii="Arial Narrow" w:hAnsi="Arial Narrow"/>
                <w:sz w:val="21"/>
                <w:szCs w:val="21"/>
              </w:rPr>
              <w:t xml:space="preserve"> ak došlo k niektorej z uvedených skutočností u ktoréhokoľvek člena združenia.</w:t>
            </w:r>
          </w:p>
          <w:p w14:paraId="1FC6D3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(f) podčlánku 15.2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(g) až (q), ktoré znejú:</w:t>
            </w:r>
          </w:p>
          <w:p w14:paraId="29A8B04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zistí, že Zhotoviteľ, prípadne subdodávateľ Zhotoviteľa, je v konflikte záujmov, pričom konflikt záujmov na účely tohto dôvodu má význam uvedený v článku 61 NARIADENIA EURÓPSKEHO PARLAMENTU A RADY (EÚ, </w:t>
            </w:r>
            <w:proofErr w:type="spellStart"/>
            <w:r w:rsidRPr="00BA355D">
              <w:rPr>
                <w:rFonts w:ascii="Arial Narrow" w:hAnsi="Arial Narrow"/>
                <w:sz w:val="21"/>
                <w:szCs w:val="21"/>
              </w:rPr>
              <w:t>Euratom</w:t>
            </w:r>
            <w:proofErr w:type="spellEnd"/>
            <w:r w:rsidRPr="00BA355D">
              <w:rPr>
                <w:rFonts w:ascii="Arial Narrow" w:hAnsi="Arial Narrow"/>
                <w:sz w:val="21"/>
                <w:szCs w:val="21"/>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BA355D">
              <w:rPr>
                <w:rFonts w:ascii="Arial Narrow" w:hAnsi="Arial Narrow"/>
                <w:sz w:val="21"/>
                <w:szCs w:val="21"/>
              </w:rPr>
              <w:t>Euratom</w:t>
            </w:r>
            <w:proofErr w:type="spellEnd"/>
            <w:r w:rsidRPr="00BA355D">
              <w:rPr>
                <w:rFonts w:ascii="Arial Narrow" w:hAnsi="Arial Narrow"/>
                <w:sz w:val="21"/>
                <w:szCs w:val="21"/>
              </w:rPr>
              <w:t>) č. 966/2012, a ktorý môže byť predmetom výkladu alebo usmernení uvedených v Právnych dokumentoch vydaných EÚ, alebo iným, na to oprávneným subjektom, ak bol príslušný predpis alebo Právny dokument zverejnený; ak podľa názoru Objednávateľa sa Zhotoviteľ alebo jeho subdodávateľ dopustil zakázaných praktík pri súťažení o získanie alebo uzatvorenie zmluvy.</w:t>
            </w:r>
          </w:p>
          <w:p w14:paraId="477F14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účely tohto odseku:</w:t>
            </w:r>
          </w:p>
          <w:p w14:paraId="7132AC1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Zakázané praktiky sú jedna alebo viac z nasledovných:</w:t>
            </w:r>
          </w:p>
          <w:p w14:paraId="3FFFEFBA"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„korupčné praktiky”, to znamená ponúknutie, darovanie, prijatie alebo vyžiadanie, priamo alebo nepriamo, akejkoľvek hodnotnej veci, ktorá môže nečestne ovplyvniť konanie inej strany;</w:t>
            </w:r>
          </w:p>
          <w:p w14:paraId="589C8D9B"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„podvodné praktiky”, to znamená akékoľvek konanie alebo zanedbanie, vrátane nesprávneho výkladu, ktorým úmyselne alebo z nedbanlivosti oklame alebo sa pokúsi oklamať druhú stranu na prijatie finančnej alebo inej výhody alebo sa vyhne záväzku;</w:t>
            </w:r>
          </w:p>
          <w:p w14:paraId="08F167C0"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„donucovacie praktiky“, to znamená poškodzovanie alebo ubližovanie, alebo vyhrážanie sa poškodením alebo ublížením, či už priamo alebo nepriamo, akejkoľvek osobe alebo majetku za účelom nečestne ovplyvniť konanie inej strany;</w:t>
            </w:r>
          </w:p>
          <w:p w14:paraId="3025EE91"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„nekalé praktiky“, to znamená dohoda medzi dvoma alebo viacerými stranami s úmyslom nekalo dosiahnuť cieľ, vrátane ovplyvnenia konania inej strany nečestným spôsobom;</w:t>
            </w:r>
          </w:p>
          <w:p w14:paraId="3A3E04E5"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„odcudzenie“, to znamená zneužitie vlastníctva prináležiaceho inej strane; a</w:t>
            </w:r>
          </w:p>
          <w:p w14:paraId="784EA55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Za zakázané praktiky sa považujú aj všetky dôvody, pre ktoré Objednávateľ nie je oprávnený uzavrieť túto Zmluvu, a ktoré sú (ak sú) uvedené v Zmluve o NFP;</w:t>
            </w:r>
          </w:p>
          <w:p w14:paraId="7C293CB6"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nepostupuje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Subdodávatelia;</w:t>
            </w:r>
          </w:p>
          <w:p w14:paraId="550B111F"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sa preukáže, že Zhotoviteľ v rámci verejného obstarávania, ktorého výsledkom je uzatvorenie tejto Zmluvy predložil nepravdivé doklady alebo uviedol nepravdivé, neúplné alebo skreslené údaje;</w:t>
            </w:r>
          </w:p>
          <w:p w14:paraId="249CA79B"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28D6BAE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Objednávateľ je oprávnený odstúpiť od Zmluvy aj v prípadoch uvedených v Zákone o verejnom obstarávaní;</w:t>
            </w:r>
          </w:p>
          <w:p w14:paraId="50CC0DD9"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preukáže, že Zhotoviteľ porušil povinnosť podľa zákona č. 315/2016 Z. z. o registri partnerov verejného sektora a o zmene a doplnení niektorých zákonov (ďalej len „zákon o registri partnerov verejného sektora“) byť zapísaný v registri partnerov verejného sektora po celú dobu trvania Zmluvy, ak sa na neho táto povinnosť vzťahuje,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 a zároveň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ak Zhotoviteľ nezabezpečil splnenie uvedenej povinnosti Subdodávateľom; </w:t>
            </w:r>
          </w:p>
          <w:p w14:paraId="3F3C1BF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poskytol nepravdivé, skreslené alebo neúplné informácie v rámci jeho povinnosti v zmysle podčlánku 1.16 (Konflikt záujmov) alebo ak Zhotoviteľ nevykonal všetky potrebné opatrenia na zabránenie vzniku Konfliktu záujmu,</w:t>
            </w:r>
          </w:p>
          <w:p w14:paraId="0008CBCA"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na miesto Zhotoviteľa vstúpi iná osoba následkom právneho nástupníctva,</w:t>
            </w:r>
          </w:p>
          <w:p w14:paraId="6C7EB2B0"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5399ED8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Zhotoviteľ nedodržiava návrhy na plnenie kritérií, ktoré boli stanovené v jeho Ponuke ako úspešného uchádzača v rámci procesu verejného obstarávania;</w:t>
            </w:r>
          </w:p>
          <w:p w14:paraId="5339D7DD"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Objednávateľ písomne oznámi Zhotoviteľovi, že nemá alebo hrozí, že nebude mať alokované vlastné alebo externé finančné zdroje určené na plnenie podľa tejto Zmluvy.</w:t>
            </w:r>
          </w:p>
          <w:p w14:paraId="6D1B1D3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„Porušenie povinností Zhotoviteľa uvedené v písm. a) až d) a f) až q)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q)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musí mať písomnú formu a musí byť doručené Zhotoviteľovi. Odstúpenie od Zmluvy je účinné dňom jeho doručenia Zhotoviteľovi.“</w:t>
            </w:r>
          </w:p>
          <w:p w14:paraId="443D92D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15.2 sa zrušuje a nahrádza sa nasledovným znením:</w:t>
            </w:r>
          </w:p>
          <w:p w14:paraId="0937085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nastane ktorákoľvek z týchto udalostí alebo okolností, môže Objednávateľ podaním oznámenia Zhotoviteľovi, so 14-dňovou lehotou, odstúpiť od Zmluvy a vyzvať Zhotoviteľa na okamžité opustenie Staveniska. Avšak, v prípade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(e) alebo (f) alebo (h) môže Objednávateľ podaním oznámenia odstúpiť od Zmluvy s okamžitou platnosťou.</w:t>
            </w:r>
          </w:p>
          <w:p w14:paraId="1F46C6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V štvrtom odseku podčlánku 15.2 sa výraz „výpovede“ nahrádza výrazom „o odstúpení“.</w:t>
            </w:r>
          </w:p>
        </w:tc>
      </w:tr>
      <w:tr w:rsidR="00BA355D" w:rsidRPr="00BA355D" w14:paraId="5C980753" w14:textId="77777777">
        <w:tc>
          <w:tcPr>
            <w:tcW w:w="1870" w:type="dxa"/>
          </w:tcPr>
          <w:p w14:paraId="1271C2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15.3</w:t>
            </w:r>
          </w:p>
          <w:p w14:paraId="313412B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Ocenenie k dátumu odstúpenia</w:t>
            </w:r>
          </w:p>
        </w:tc>
        <w:tc>
          <w:tcPr>
            <w:tcW w:w="7670" w:type="dxa"/>
          </w:tcPr>
          <w:p w14:paraId="35BFD2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15.3 nahraďte výraz „platnosť“ výrazom „účinnosť“.</w:t>
            </w:r>
          </w:p>
          <w:p w14:paraId="1AF38E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sa dopĺňa nasledovný text:</w:t>
            </w:r>
          </w:p>
          <w:p w14:paraId="0CA2CC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Hodnota Diela bude určená podľa cien špecifikovaných v Zmluve.</w:t>
            </w:r>
          </w:p>
        </w:tc>
      </w:tr>
      <w:tr w:rsidR="00BA355D" w:rsidRPr="00BA355D" w14:paraId="701FC5B3" w14:textId="77777777">
        <w:tc>
          <w:tcPr>
            <w:tcW w:w="1870" w:type="dxa"/>
          </w:tcPr>
          <w:p w14:paraId="4F5DEB1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15.4</w:t>
            </w:r>
          </w:p>
          <w:p w14:paraId="6110DF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5F665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15.4 sa výraz „platnosť“ nahrádza výrazom „účinnosť“.</w:t>
            </w:r>
          </w:p>
          <w:p w14:paraId="73B3406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odsek sa dopĺňa nový odsek s nasledovným znením:</w:t>
            </w:r>
          </w:p>
          <w:p w14:paraId="3EB991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rámci zostatku má Zhotoviteľ právo na úhradu primeraných, preukázateľných a účelne vynaložených Nákladov vzniknutých mu ku dňu účinnosti odstúpenia od Zmluvy. Zoznam preukázateľných Nákladov, na úhradu ktorých má Zhotoviteľ podľa predchádzajúcej vety právo, musí byť odsúhlasený a potvrdený Stavebným dozorom. Právo na úhradu Nákladov uplatní Zhotoviteľ u Objednávateľa do 1 mesiaca odo dňa účinnosti odstúpenia od Zmluvy.</w:t>
            </w:r>
          </w:p>
        </w:tc>
      </w:tr>
      <w:tr w:rsidR="00BA355D" w:rsidRPr="00BA355D" w14:paraId="62310FFC" w14:textId="77777777">
        <w:tc>
          <w:tcPr>
            <w:tcW w:w="1870" w:type="dxa"/>
          </w:tcPr>
          <w:p w14:paraId="0DF062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15.5</w:t>
            </w:r>
          </w:p>
          <w:p w14:paraId="59FA207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Oprávnenie Objednávateľa vypovedať Zmluvu</w:t>
            </w:r>
          </w:p>
        </w:tc>
        <w:tc>
          <w:tcPr>
            <w:tcW w:w="7670" w:type="dxa"/>
          </w:tcPr>
          <w:p w14:paraId="6BBD36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Pôvodný názov podčlánku 15.5 „Oprávnenie Objednávateľa odstúpiť od Zmluvy“ sa nahrádza názvom: „Oprávnenie Objednávateľa vypovedať Zmluvu.“ </w:t>
            </w:r>
          </w:p>
          <w:p w14:paraId="54E747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Pôvodný text podčlánku sa ruší a nahrádza nasledovným textom:</w:t>
            </w:r>
          </w:p>
          <w:p w14:paraId="47AD78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V prípade uplatnenia výpovede v zmysle tohto podčlánku je zhotoviteľ oprávnený nárokovať si iba oprávnené náklady.</w:t>
            </w:r>
          </w:p>
          <w:p w14:paraId="64E619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 uplynutí výpovednej lehoty bude Zhotoviteľ povinný postupovať podľa podčlánku 16.3 (</w:t>
            </w:r>
            <w:r w:rsidRPr="00BA355D">
              <w:rPr>
                <w:rFonts w:ascii="Arial Narrow" w:hAnsi="Arial Narrow"/>
                <w:i/>
                <w:iCs/>
                <w:sz w:val="21"/>
                <w:szCs w:val="21"/>
              </w:rPr>
              <w:t>Ukončenie prác a odstránenie Zariadenia Zhotoviteľa</w:t>
            </w:r>
            <w:r w:rsidRPr="00BA355D">
              <w:rPr>
                <w:rFonts w:ascii="Arial Narrow" w:hAnsi="Arial Narrow"/>
                <w:sz w:val="21"/>
                <w:szCs w:val="21"/>
              </w:rPr>
              <w:t xml:space="preserve">) a bude mu zaplatené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19.6 (</w:t>
            </w:r>
            <w:r w:rsidRPr="00BA355D">
              <w:rPr>
                <w:rFonts w:ascii="Arial Narrow" w:hAnsi="Arial Narrow"/>
                <w:i/>
                <w:iCs/>
                <w:sz w:val="21"/>
                <w:szCs w:val="21"/>
              </w:rPr>
              <w:t>Dobrovoľné odstúpenie od Zmluvy, platba a uvoľnenie</w:t>
            </w:r>
            <w:r w:rsidRPr="00BA355D">
              <w:rPr>
                <w:rFonts w:ascii="Arial Narrow" w:hAnsi="Arial Narrow"/>
                <w:sz w:val="21"/>
                <w:szCs w:val="21"/>
              </w:rPr>
              <w:t>).</w:t>
            </w:r>
          </w:p>
          <w:p w14:paraId="6A6FED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Objednávateľ bez toho, aby Stavebný dozor doteraz oznámil Zhotoviteľovi Dátum začatia prác podľa podčlánku 8.1 (</w:t>
            </w:r>
            <w:r w:rsidRPr="00BA355D">
              <w:rPr>
                <w:rFonts w:ascii="Arial Narrow" w:hAnsi="Arial Narrow"/>
                <w:i/>
                <w:iCs/>
                <w:sz w:val="21"/>
                <w:szCs w:val="21"/>
              </w:rPr>
              <w:t>Začatie prác)</w:t>
            </w:r>
            <w:r w:rsidRPr="00BA355D">
              <w:rPr>
                <w:rFonts w:ascii="Arial Narrow" w:hAnsi="Arial Narrow"/>
                <w:sz w:val="21"/>
                <w:szCs w:val="21"/>
              </w:rPr>
              <w:t xml:space="preserve">, Zhotoviteľovi oznámi, že vypovedá Zmluvu z dôvodu, že </w:t>
            </w:r>
          </w:p>
          <w:p w14:paraId="630488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nebolo schválené financovanie vykonanie Diela z prostriedkov, z ktorých bolo financovanie predpokladané v Súťažných podkladoch alebo v oznámení o začatí verejného obstarávania na vykonanie Diela; alebo </w:t>
            </w:r>
          </w:p>
          <w:p w14:paraId="3FFC55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financovanie realizácie Diela z prostriedkov, z ktorých bolo financovanie predpokladané v Súťažných podkladoch alebo v oznámení o začatí verejného obstarávania na vykonanie Diela, je podmienené splnením podmienok, ktoré by znamenali podstatnú zmenu Diela; </w:t>
            </w:r>
          </w:p>
          <w:p w14:paraId="4E746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nenáleží Zhotoviteľovi kompenzácia Nákladov ani náhrada škody vrátane ušlého zisku, ani iné nároky peňažného alebo iného charakteru.</w:t>
            </w:r>
          </w:p>
        </w:tc>
      </w:tr>
      <w:tr w:rsidR="00BA355D" w:rsidRPr="00BA355D" w14:paraId="01FEEBB5" w14:textId="77777777">
        <w:tc>
          <w:tcPr>
            <w:tcW w:w="1870" w:type="dxa"/>
          </w:tcPr>
          <w:p w14:paraId="0F3F2EE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15.6 </w:t>
            </w:r>
          </w:p>
          <w:p w14:paraId="05F6630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Zánik práv a povinností po odstúpení </w:t>
            </w:r>
          </w:p>
        </w:tc>
        <w:tc>
          <w:tcPr>
            <w:tcW w:w="7670" w:type="dxa"/>
          </w:tcPr>
          <w:p w14:paraId="5840DB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15.6 Zánik práv a povinností po odstúpení, ktorý znie nasledovne:</w:t>
            </w:r>
          </w:p>
          <w:p w14:paraId="4B22680F" w14:textId="0C27F86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Odstúpenie od Zmluvy, či už podľa článku 15 alebo 16 sa týka predovšetkým hlavného záväzku Zhotoviteľa vykonávať Dielo, vyprojektovať Dokumentáciu Zhotoviteľa a dodať dodávky podľa Zmluvy, a nedotýka sa ostatných zmluvných ustanovení, ktoré vzhľadom na svoju povahu majú trvať aj po ukončení Zmluvy, teda najmä, nie však výlučne, všetky ustanovenia, ktoré upravujú vysporiadanie vzťahov Zmluvných strán, licenčné práva, nároky Zmluvných strán na zmluvné </w:t>
            </w:r>
            <w:r w:rsidRPr="00BA355D">
              <w:rPr>
                <w:rFonts w:ascii="Arial Narrow" w:hAnsi="Arial Narrow"/>
                <w:sz w:val="21"/>
                <w:szCs w:val="21"/>
              </w:rPr>
              <w:lastRenderedPageBreak/>
              <w:t>pokuty, náhradu škody, prípadnú zodpovednosť za Vady a všetky ustanovenia, ktoré podľa svojej povahy majú trvať aj po zániku Zmluvy.</w:t>
            </w:r>
          </w:p>
        </w:tc>
      </w:tr>
      <w:tr w:rsidR="00BA355D" w:rsidRPr="00BA355D" w14:paraId="7297153B" w14:textId="77777777">
        <w:tc>
          <w:tcPr>
            <w:tcW w:w="1870" w:type="dxa"/>
          </w:tcPr>
          <w:p w14:paraId="2BA5339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16. Prerušenie prác a odstúpenie od Zmluvy zo strany Zhotoviteľa</w:t>
            </w:r>
          </w:p>
        </w:tc>
        <w:tc>
          <w:tcPr>
            <w:tcW w:w="7670" w:type="dxa"/>
          </w:tcPr>
          <w:p w14:paraId="7BB890C7"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C52D615" w14:textId="77777777">
        <w:tc>
          <w:tcPr>
            <w:tcW w:w="1870" w:type="dxa"/>
          </w:tcPr>
          <w:p w14:paraId="29166A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16.2 </w:t>
            </w:r>
          </w:p>
          <w:p w14:paraId="5C0DEEC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Prerušenie prác a odstúpenie od Zmluvy zo strany Zhotoviteľa</w:t>
            </w:r>
          </w:p>
        </w:tc>
        <w:tc>
          <w:tcPr>
            <w:tcW w:w="7670" w:type="dxa"/>
          </w:tcPr>
          <w:p w14:paraId="1D8D5F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16.2 Odstúpenie od Zmluvy zo strany Zhotoviteľa sa zrušuje a nahrádza názvom Prerušenie prác a odstúpenie od Zmluvy zo strany Zhotoviteľa.</w:t>
            </w:r>
          </w:p>
          <w:p w14:paraId="53A2B3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druhého odseku podčlánku 16.2 sa dopĺňa nasledovný text:</w:t>
            </w:r>
          </w:p>
          <w:p w14:paraId="23C7E5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podľa písm. a) až e) nadobudne účinnosť 14 dní po doručení Objednávateľovi. Odstúpenie podľa písm. f) nadobudne účinnosť dňom jeho doručenia Objednávateľovi.</w:t>
            </w:r>
          </w:p>
          <w:p w14:paraId="46AC18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16.2 sa vkladá nasledovný text:</w:t>
            </w:r>
          </w:p>
          <w:p w14:paraId="533466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 vylúčenie všetkých pochybností Zmluvné strany výslovne vyhlasujú, že nad rámec dôvodov pre odstúpenie Zhotoviteľa uvedených v tomto podčlánku pod písmenom a) až g) nie je Zhotoviteľ oprávnený odstúpiť od Zmluvy z dôvodov uvedených v Občianskom alebo Obchodnom zákonníku, keď tieto dôvody sú práve konkretizované a upresnené v tomto podčlánku a Zmluvné strany považujú uvedené dôvody za dostatočné.</w:t>
            </w:r>
          </w:p>
        </w:tc>
      </w:tr>
      <w:tr w:rsidR="00BA355D" w:rsidRPr="00BA355D" w14:paraId="16D34097" w14:textId="77777777">
        <w:tc>
          <w:tcPr>
            <w:tcW w:w="1870" w:type="dxa"/>
          </w:tcPr>
          <w:p w14:paraId="30EBAD0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16.3 </w:t>
            </w:r>
          </w:p>
          <w:p w14:paraId="5C5AF2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Ukončenie prác a odstránenie Zariadení Zhotoviteľa</w:t>
            </w:r>
          </w:p>
        </w:tc>
        <w:tc>
          <w:tcPr>
            <w:tcW w:w="7670" w:type="dxa"/>
          </w:tcPr>
          <w:p w14:paraId="2819520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16.3 sa zrušuje znenie „Potom čo oznámenie o odstúpení podľa podčlánku 15.5 (Oprávnenie Objednávateľa odstúpiť od Zmluvy), podčlánku 16.2 (Odstúpenie od Zmluvy zo strany Zhotoviteľa) alebo podčlánku 19.6 (Dobrovoľné odstúpenie od Zmluvy, platba a uvoľnenie) nadobudne platnosť“ a nahrádza sa znením „Potom čo výpoveď podľa podčlánku 15.5 (Oprávnenie Objednávateľa vypovedať Zmluvu), oznámenie o odstúpení podľa podčlánku 16.2 (Prerušenie prác a odstúpenie od Zmluvy zo strany Zhotoviteľa), podčlánku 19.6 (Dobrovoľné odstúpenie od Zmluvy, platba a uvoľnenie) nadobudne účinnosť“.</w:t>
            </w:r>
          </w:p>
          <w:p w14:paraId="6E6D12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16.3 sa 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vkladá nový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písmeno (d), ktorý znie:</w:t>
            </w:r>
          </w:p>
          <w:p w14:paraId="696D07DB" w14:textId="77777777" w:rsidR="00A50A8B" w:rsidRPr="00BA355D" w:rsidRDefault="00A50A8B" w:rsidP="00A50A8B">
            <w:pPr>
              <w:pStyle w:val="Odsekzoznamu"/>
              <w:numPr>
                <w:ilvl w:val="0"/>
                <w:numId w:val="13"/>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vráti Objednávateľovi všetky podklady a veci, ktoré od neho za účelom vykonania Diela prevzal, vrátane nezabudovaného vyzískaného materiálu.</w:t>
            </w:r>
          </w:p>
        </w:tc>
      </w:tr>
      <w:tr w:rsidR="00BA355D" w:rsidRPr="00BA355D" w14:paraId="52D92C27" w14:textId="77777777">
        <w:tc>
          <w:tcPr>
            <w:tcW w:w="1870" w:type="dxa"/>
          </w:tcPr>
          <w:p w14:paraId="4161A72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16.4 </w:t>
            </w:r>
          </w:p>
          <w:p w14:paraId="5A55D21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296997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16.4 sa výraz „platnosť“ nahrádza výrazom „účinnosť“.</w:t>
            </w:r>
          </w:p>
        </w:tc>
      </w:tr>
      <w:tr w:rsidR="00BA355D" w:rsidRPr="00BA355D" w14:paraId="5060FB64" w14:textId="77777777">
        <w:tc>
          <w:tcPr>
            <w:tcW w:w="1870" w:type="dxa"/>
          </w:tcPr>
          <w:p w14:paraId="707FC4B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17. Riziko a zodpovednosť</w:t>
            </w:r>
          </w:p>
        </w:tc>
        <w:tc>
          <w:tcPr>
            <w:tcW w:w="7670" w:type="dxa"/>
          </w:tcPr>
          <w:p w14:paraId="70AA4D36"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CFB7B7B" w14:textId="77777777">
        <w:tc>
          <w:tcPr>
            <w:tcW w:w="1870" w:type="dxa"/>
          </w:tcPr>
          <w:p w14:paraId="3398FF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17.1</w:t>
            </w:r>
          </w:p>
          <w:p w14:paraId="0F7C5EE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Náhrada škody</w:t>
            </w:r>
          </w:p>
        </w:tc>
        <w:tc>
          <w:tcPr>
            <w:tcW w:w="7670" w:type="dxa"/>
          </w:tcPr>
          <w:p w14:paraId="31516F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17.1 sa v celom rozsahu zrušuje a nahrádza sa nasledovným textom:</w:t>
            </w:r>
          </w:p>
          <w:p w14:paraId="1C333CD1"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Zodpovednosť za škodu, ku ktorej došlo v dôsledku zmluvy alebo v súvislosti s ňou, sa bude riadiť ustanoveniami § 373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ako je stanovené v tomto dokumente. Takže ak Zhotoviteľ nedodrží svoje zmluvné povinnosti alebo akékoľvek platné Právne predpisy a zapríčiní objednávateľovi škodu, bude musieť nahradiť túto škodu v súlade s nasledovnými princípmi:</w:t>
            </w:r>
          </w:p>
          <w:p w14:paraId="74B0D78B"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Zhotoviteľ nahradí všetky škody a všetky náklady, ktoré vznikli objednávateľovi v dôsledku nedodržania povinností Zhotoviteľa stanovených v zmluve alebo príslušných právnych predpisoch alebo v súvislosti s tým.</w:t>
            </w:r>
          </w:p>
          <w:p w14:paraId="3F49E37C"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(b) Škody nebudú zahrňovať ušlý zisk. </w:t>
            </w:r>
          </w:p>
          <w:p w14:paraId="10A8ECC8"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Škody budú zahrňovať, ale (vzhľadom na výnimku v (b) vyššie) nebudú sa obmedzovať len na škody, ku ktorým dôjde v dôsledku nasledovných okolností alebo v súvislosti s nimi:</w:t>
            </w:r>
          </w:p>
          <w:p w14:paraId="3B907B3D"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 xml:space="preserve">(i) úraz, ochorenie, choroba alebo úmrtie akejkoľvek osoby, ku ktorým dôjde v priebehu alebo v dôsledku projektu, realizácie a dokončenia diela a odstraňovania akýchkoľvek </w:t>
            </w:r>
            <w:proofErr w:type="spellStart"/>
            <w:r w:rsidRPr="00BA355D">
              <w:rPr>
                <w:rFonts w:ascii="Arial Narrow" w:hAnsi="Arial Narrow"/>
                <w:sz w:val="21"/>
                <w:szCs w:val="21"/>
              </w:rPr>
              <w:t>závad</w:t>
            </w:r>
            <w:proofErr w:type="spellEnd"/>
            <w:r w:rsidRPr="00BA355D">
              <w:rPr>
                <w:rFonts w:ascii="Arial Narrow" w:hAnsi="Arial Narrow"/>
                <w:sz w:val="21"/>
                <w:szCs w:val="21"/>
              </w:rPr>
              <w:t xml:space="preserve"> zhotoviteľom; </w:t>
            </w:r>
          </w:p>
          <w:p w14:paraId="30D4B10C"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(ii) škoda alebo strata na akomkoľvek majetku, ku ktorej dôjde v dôsledku nasledovných okolností alebo v súvislosti s nimi:</w:t>
            </w:r>
          </w:p>
          <w:p w14:paraId="6A98E3B0"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chyba alebo nedostatok v projekte, realizácii a dokončení diela a odstraňovaní akýchkoľvek chýb zhotoviteľom;</w:t>
            </w:r>
          </w:p>
          <w:p w14:paraId="0663B7F9"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porušenie povinnosti podľa tejto zmluvy zhotoviteľom, zamestnancami Zhotoviteľa alebo akoukoľvek inou osobou, za ktorú je zhotoviteľ zodpovedný;</w:t>
            </w:r>
          </w:p>
          <w:p w14:paraId="3A95878D"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neoznámenie chyby alebo nedostatku v projekte Zhotoviteľa alebo v pokynoch objednávateľa, ak je za oznámenie takejto chyby alebo nedostatku podľa zmluvy zodpovedný zhotoviteľ.</w:t>
            </w:r>
          </w:p>
          <w:p w14:paraId="157DF9A0"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Ak objednávateľ nedodrží ktorúkoľvek zo svojich povinností stanovených v zmluve alebo príslušných právnych predpisoch a spôsobí škodu zhotoviteľovi, musí túto škodu nahradiť v súlade s nasledovnými princípmi:</w:t>
            </w:r>
          </w:p>
          <w:p w14:paraId="1CDE3AF4"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Podľa (b), (c), (d) a (e) nižšie objednávateľ musí nahradiť všetky škody a všetky náklady, ktoré vznikli zhotoviteľovi v dôsledku nedodržania povinností objednávateľa uvedených v zmluve alebo v príslušných právnych predpisoch alebo v súvislosti s tým.</w:t>
            </w:r>
          </w:p>
          <w:p w14:paraId="14887597"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(b) Škody nebudú zahrňovať ušlý zisk.</w:t>
            </w:r>
          </w:p>
          <w:p w14:paraId="5213D84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Objednávateľ nahradí náklady, resp. škody len do celkovej výšky rovnajúcej sa 100% zmluvnej ceny.</w:t>
            </w:r>
          </w:p>
          <w:p w14:paraId="5E5C0A8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(d) Objednávateľ nie je povinný nahradiť akúkoľvek škodu spôsobenú zhotoviteľovi v dôsledku meškania pri plnení povinnosti objednávateľa uhrádzať platby zhotoviteľovi načas. Na takéto oneskorené platby sa budú vzťahovať len ustanovenia bodu 14.8.</w:t>
            </w:r>
          </w:p>
          <w:p w14:paraId="0C0BEF5A"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(e) Objednávateľ nebude povinný nahradiť akúkoľvek škodu krytú poistením podľa bodu 18.</w:t>
            </w:r>
          </w:p>
          <w:p w14:paraId="40EA062B" w14:textId="77777777" w:rsidR="00A50A8B" w:rsidRPr="00BA355D" w:rsidRDefault="00A50A8B">
            <w:pPr>
              <w:pStyle w:val="Text"/>
              <w:tabs>
                <w:tab w:val="left" w:pos="760"/>
              </w:tabs>
              <w:spacing w:before="120" w:after="120" w:line="276" w:lineRule="auto"/>
              <w:ind w:right="141"/>
              <w:rPr>
                <w:rFonts w:ascii="Arial Narrow" w:hAnsi="Arial Narrow"/>
                <w:sz w:val="21"/>
                <w:szCs w:val="21"/>
                <w:lang w:val="sk-SK"/>
              </w:rPr>
            </w:pPr>
            <w:r w:rsidRPr="00BA355D">
              <w:rPr>
                <w:rFonts w:ascii="Arial Narrow" w:hAnsi="Arial Narrow"/>
                <w:sz w:val="21"/>
                <w:szCs w:val="21"/>
                <w:lang w:val="sk-SK"/>
              </w:rPr>
              <w:t>Ustanovenia tohto bodu 17.1 o odškodnení sa nevzťahujú na bod 17.5.</w:t>
            </w:r>
          </w:p>
        </w:tc>
      </w:tr>
      <w:tr w:rsidR="00BA355D" w:rsidRPr="00BA355D" w14:paraId="19A76E00" w14:textId="77777777">
        <w:tc>
          <w:tcPr>
            <w:tcW w:w="1870" w:type="dxa"/>
          </w:tcPr>
          <w:p w14:paraId="06BD12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17.2 </w:t>
            </w:r>
          </w:p>
          <w:p w14:paraId="1E6A33A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Starostlivosť Zhotoviteľa o Dielo</w:t>
            </w:r>
          </w:p>
          <w:p w14:paraId="6B4C203F"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627E12E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V prvom odseku podčlánku 17.2 sa odstraňujú slová v oboch zátvorkách: „(alebo sa má za to, že bol vydaný podľa 10.1 Preberanie Diela a Sekcií)“ a „(alebo sa má za to, že bol vydaný)“.</w:t>
            </w:r>
          </w:p>
        </w:tc>
      </w:tr>
      <w:tr w:rsidR="00BA355D" w:rsidRPr="00BA355D" w14:paraId="3F50AA1B" w14:textId="77777777">
        <w:tc>
          <w:tcPr>
            <w:tcW w:w="1870" w:type="dxa"/>
          </w:tcPr>
          <w:p w14:paraId="4733C02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17.3 </w:t>
            </w:r>
          </w:p>
          <w:p w14:paraId="276077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Riziká Objednávateľa</w:t>
            </w:r>
          </w:p>
        </w:tc>
        <w:tc>
          <w:tcPr>
            <w:tcW w:w="7670" w:type="dxa"/>
          </w:tcPr>
          <w:p w14:paraId="3AE1048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17.3 sa dopĺňa nasledovný text:</w:t>
            </w:r>
          </w:p>
          <w:p w14:paraId="6577C8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Vyššie uvedené skutočnosti sa za riziká Objednávateľa považujú iba v prípade, že nastanú v Slovenskej republike a budú mať bezprostredný vplyv na vykonávanie Diela alebo s ním budú inak súvisieť; to neplatí pre prípad uvedený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(g) </w:t>
            </w:r>
            <w:r w:rsidRPr="00BA355D">
              <w:rPr>
                <w:rFonts w:ascii="Arial" w:hAnsi="Arial" w:cs="Arial"/>
                <w:sz w:val="21"/>
                <w:szCs w:val="21"/>
              </w:rPr>
              <w:t>​​</w:t>
            </w:r>
            <w:r w:rsidRPr="00BA355D">
              <w:rPr>
                <w:rFonts w:ascii="Arial Narrow" w:hAnsi="Arial Narrow"/>
                <w:sz w:val="21"/>
                <w:szCs w:val="21"/>
              </w:rPr>
              <w:t>tohto podčlánku.</w:t>
            </w:r>
          </w:p>
        </w:tc>
      </w:tr>
      <w:tr w:rsidR="00BA355D" w:rsidRPr="00BA355D" w14:paraId="5F63C43E" w14:textId="77777777">
        <w:tc>
          <w:tcPr>
            <w:tcW w:w="1870" w:type="dxa"/>
          </w:tcPr>
          <w:p w14:paraId="149AA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w:t>
            </w:r>
          </w:p>
          <w:p w14:paraId="0B8323F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Práva priemyselného </w:t>
            </w:r>
            <w:r w:rsidRPr="00BA355D">
              <w:rPr>
                <w:rFonts w:ascii="Arial Narrow" w:hAnsi="Arial Narrow"/>
                <w:sz w:val="21"/>
                <w:szCs w:val="21"/>
              </w:rPr>
              <w:lastRenderedPageBreak/>
              <w:t>vlastníctva a práva duševného vlastníctva</w:t>
            </w:r>
          </w:p>
        </w:tc>
        <w:tc>
          <w:tcPr>
            <w:tcW w:w="7670" w:type="dxa"/>
          </w:tcPr>
          <w:p w14:paraId="4107661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Názov podčlánku 17.5 Duševné a priemyselné vlastnícke práva sa zrušuje a nahrádza názvom v znení Práva priemyselného vlastníctva a práva duševného vlastníctva.</w:t>
            </w:r>
          </w:p>
          <w:p w14:paraId="53E546E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Na začiatku podčlánku 17.5 pridajte nasledujúci nový odsek:</w:t>
            </w:r>
          </w:p>
          <w:p w14:paraId="1DDD89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Práva duševného vlastníctva na dodaný softvér musia ostať zverené vlastníkovi takýchto práv. </w:t>
            </w:r>
          </w:p>
          <w:p w14:paraId="56E8F4BC"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Druhý odsek podčlánku 17.5 sa vypúšťa bez náhrady.</w:t>
            </w:r>
          </w:p>
          <w:p w14:paraId="4201BF1E" w14:textId="77777777" w:rsidR="00A50A8B" w:rsidRPr="00BA355D" w:rsidRDefault="00A50A8B">
            <w:pPr>
              <w:spacing w:before="120" w:after="120" w:line="276" w:lineRule="auto"/>
              <w:ind w:right="142"/>
              <w:rPr>
                <w:rFonts w:ascii="Arial Narrow" w:hAnsi="Arial Narrow"/>
                <w:sz w:val="21"/>
                <w:szCs w:val="21"/>
              </w:rPr>
            </w:pPr>
            <w:r w:rsidRPr="00BA355D">
              <w:rPr>
                <w:rFonts w:ascii="Arial Narrow" w:hAnsi="Arial Narrow"/>
                <w:sz w:val="21"/>
                <w:szCs w:val="21"/>
              </w:rPr>
              <w:t>Tretí odsek treba nahradiť nasledovným textom:</w:t>
            </w:r>
          </w:p>
          <w:p w14:paraId="580DAE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sa týmto zaväzuje poskytnúť odškodné podľa § 725 Obchodného zákonníka a zaväzuje sa odškodniť Zhotoviteľa za akékoľvek preukázané škody alebo náklady, ktoré zhotoviteľovi vznikli v dôsledku nároku tretej strany proti zhotoviteľovi v súvislosti s plnením povinností podľa tejto zmluvy, pričom tento nárok je alebo bol:</w:t>
            </w:r>
          </w:p>
          <w:p w14:paraId="1FDFCA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nevyhnutným dôsledkom dodržiavania zmluvy zhotoviteľom alebo </w:t>
            </w:r>
          </w:p>
          <w:p w14:paraId="67719F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dôsledkom používania akéhokoľvek diela zhotoviteľom</w:t>
            </w:r>
          </w:p>
          <w:p w14:paraId="0CEFD998"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 </w:t>
            </w:r>
            <w:r w:rsidRPr="00BA355D">
              <w:rPr>
                <w:rFonts w:ascii="Arial Narrow" w:hAnsi="Arial Narrow"/>
                <w:sz w:val="21"/>
                <w:szCs w:val="21"/>
              </w:rPr>
              <w:tab/>
              <w:t xml:space="preserve">na účel iný, než bol uvedený v zmluve alebo z nej odôvodnene vyplýval alebo </w:t>
            </w:r>
          </w:p>
          <w:p w14:paraId="687B5935"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(ii) </w:t>
            </w:r>
            <w:r w:rsidRPr="00BA355D">
              <w:rPr>
                <w:rFonts w:ascii="Arial Narrow" w:hAnsi="Arial Narrow"/>
                <w:sz w:val="21"/>
                <w:szCs w:val="21"/>
              </w:rPr>
              <w:tab/>
              <w:t>v súvislosti s akoukoľvek vecou nedodanou zhotoviteľom, pokiaľ takéto použitie nebolo oznámené zhotoviteľovi ešte pred dátumom začatia prác alebo nebolo uvedené v zmluve.</w:t>
            </w:r>
          </w:p>
          <w:p w14:paraId="5F1A40E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Takáto povinnosť poskytnúť odškodné existuje len v prípade, že náklady, výdavky alebo škoda Zhotoviteľovi neboli spôsobené úmyselným protiprávnym konaním alebo hrubou nedbanlivosťou Zhotoviteľa a že Zhotoviteľ sa vytrvalo snažil brániť takémuto nároku. Na účely tohto záväzku poskytnúť odškodné Objednávateľ týmto potvrdzuje, že požiadal Zhotoviteľa o uskutočnenie činností uvedených v tejto Zmluve bez toho, že by Zhotoviteľ už skôr mal zákonnú povinnosť urobiť tak. Objednávateľ nezodpovedá Zhotoviteľovi za žiadne následné škody ani za ušlý zisk.</w:t>
            </w:r>
          </w:p>
          <w:p w14:paraId="0D3911C0"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Štvrtý odsek treba nahradiť nasledovným textom:</w:t>
            </w:r>
          </w:p>
          <w:p w14:paraId="616AA3D4"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sa týmto zaväzuje poskytnúť odškodné podľa § 725 Obchodného zákonníka a zaväzuje sa odškodniť Objednávateľa za akékoľvek preukázané škody alebo náklady, ktoré Objednávateľovi vznikli v dôsledku nároku tretej strany proti Objednávateľovi v súvislosti s plnením povinností podľa tejto Zmluvy, pričom tento nárok vznikol v dôsledku (i) výroby, použitia, predaja alebo dovozu akéhokoľvek vybavenia alebo (ii) akéhokoľvek projektu, za ktoré je zodpovedný Zhotoviteľ, alebo v súvislosti s tým.</w:t>
            </w:r>
          </w:p>
          <w:p w14:paraId="531BD4E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začiatku piateho odseku podčlánku 17.5 sa vkladá nasledovný text:</w:t>
            </w:r>
          </w:p>
          <w:p w14:paraId="6DC2A5E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Len čo Zmluvná strana dostane oznámenie o akomkoľvek nároku, musí o tom informovať druhú zmluvnú stranu do 28 dní od obdržania nároku.</w:t>
            </w:r>
          </w:p>
        </w:tc>
      </w:tr>
      <w:tr w:rsidR="00BA355D" w:rsidRPr="00BA355D" w14:paraId="38898D50" w14:textId="77777777">
        <w:tc>
          <w:tcPr>
            <w:tcW w:w="1870" w:type="dxa"/>
          </w:tcPr>
          <w:p w14:paraId="116C6E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17.5.1</w:t>
            </w:r>
          </w:p>
          <w:p w14:paraId="07CE13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Autorské práva</w:t>
            </w:r>
          </w:p>
        </w:tc>
        <w:tc>
          <w:tcPr>
            <w:tcW w:w="7670" w:type="dxa"/>
          </w:tcPr>
          <w:p w14:paraId="07D65EF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Autorské práva, ktorý znie:</w:t>
            </w:r>
          </w:p>
          <w:p w14:paraId="460618A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10.1 (Preberanie Diela a Sekcií),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zákona č. 185/2015 Z. 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nie je Objednávateľ povinný </w:t>
            </w:r>
            <w:r w:rsidRPr="00BA355D">
              <w:rPr>
                <w:rFonts w:ascii="Arial Narrow" w:hAnsi="Arial Narrow"/>
                <w:sz w:val="21"/>
                <w:szCs w:val="21"/>
              </w:rPr>
              <w:lastRenderedPageBreak/>
              <w:t>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2EB855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10.2 (Preberanie častí Diela do Odbornej obsluhy),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Autorského zákona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0685FC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Zhotoviteľ pri plnené tejto zmluvy ako súčasť diela použije (spravidla spracovaním)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obchodne dostupný proprietárny softvér tretej strany alebo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 tretej strany vrátane prípadu, ak poskytovateľom licencie k softvéru tretej strany je Zhotoviteľ alebo so Zhotoviteľom majetkovo prepojená osoba (ďalej len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takomto prípade je Zhotoviteľ povinný zabezpečiť pre Objednávateľa oprávnenie používať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súlade s osobitnými licenčnými podmienkami tretej strany, avšak minimálne v rozsahu potrebnom na plynulú, spoľahlivú a bezpečnú prevádzku diela zo strany Objednávateľa najmenej počas doby 60 mesiacov od podpísania Preberacieho protokolu pre Dielo podľa podčlánku 10.1.</w:t>
            </w:r>
          </w:p>
          <w:p w14:paraId="4F2F669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predpokladu že licencie k proprietárnemu softvéru alebo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softvéru podľa predchádzajúcich bodov stratia platnosť a účinnosť, Zhotoviteľ je povinný zabezpečiť kvalitatívne zodpovedajúci ekvivalent pôvodných licencií minimálne na obdobie trvania tejto Zmluvy a za obdobie po jej skončení až do uplynutia 3 kalendárnych rokov po roku, v ktorom má skončiť záručná doba k Dielu podľa tejto Zmluvy, a to takým spôsobom aby bol Objednávateľ schopný zabezpečovať plynulú, bezpečnú a spoľahlivú prevádzku Diela. Tým nie je dotknuté právo Objednávateľa zaobstarať takýto softvér aj od tretej osoby bez ohľadu na licencie skôr obstarané Zhotoviteľom.  </w:t>
            </w:r>
          </w:p>
          <w:p w14:paraId="687F1D5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je nositeľom všetkých autorských práv k autorským dielam podľa tohto podčlánku v rozsahu, v akom udelil Objednávateľovi licencie/sublicencie podľa tohto podčlánku. 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Zhotoviteľ týmto zároveň vyhlasuje, že všetci autori/ spoluautori autorských diel a/alebo originálni nositelia majetkových práv k autorským dielam súhlasia s udelením licencie/sublicencie zo spoločnosti Zhotoviteľa na Objednávateľa a súhlas s udelením licencie/</w:t>
            </w:r>
            <w:proofErr w:type="spellStart"/>
            <w:r w:rsidRPr="00BA355D">
              <w:rPr>
                <w:rFonts w:ascii="Arial Narrow" w:hAnsi="Arial Narrow"/>
                <w:sz w:val="21"/>
                <w:szCs w:val="21"/>
              </w:rPr>
              <w:t>sublicenicie</w:t>
            </w:r>
            <w:proofErr w:type="spellEnd"/>
            <w:r w:rsidRPr="00BA355D">
              <w:rPr>
                <w:rFonts w:ascii="Arial Narrow" w:hAnsi="Arial Narrow"/>
                <w:sz w:val="21"/>
                <w:szCs w:val="21"/>
              </w:rPr>
              <w:t xml:space="preserv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w:t>
            </w:r>
            <w:r w:rsidRPr="00BA355D">
              <w:rPr>
                <w:rFonts w:ascii="Arial Narrow" w:hAnsi="Arial Narrow"/>
                <w:sz w:val="21"/>
                <w:szCs w:val="21"/>
              </w:rPr>
              <w:lastRenderedPageBreak/>
              <w:t>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Zhotoviteľom Objednávateľovi a v tej súvislosti si bude akýkoľvek autor/spoluautor/originálny </w:t>
            </w:r>
            <w:proofErr w:type="spellStart"/>
            <w:r w:rsidRPr="00BA355D">
              <w:rPr>
                <w:rFonts w:ascii="Arial Narrow" w:hAnsi="Arial Narrow"/>
                <w:sz w:val="21"/>
                <w:szCs w:val="21"/>
              </w:rPr>
              <w:t>nostieľ</w:t>
            </w:r>
            <w:proofErr w:type="spellEnd"/>
            <w:r w:rsidRPr="00BA355D">
              <w:rPr>
                <w:rFonts w:ascii="Arial Narrow" w:hAnsi="Arial Narrow"/>
                <w:sz w:val="21"/>
                <w:szCs w:val="21"/>
              </w:rPr>
              <w:t xml:space="preserve">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Zároveň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6F94BFA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tc>
      </w:tr>
      <w:tr w:rsidR="00BA355D" w:rsidRPr="00BA355D" w14:paraId="5F8EDC13" w14:textId="77777777">
        <w:tc>
          <w:tcPr>
            <w:tcW w:w="1870" w:type="dxa"/>
          </w:tcPr>
          <w:p w14:paraId="0FFF048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 xml:space="preserve">17.5.2. </w:t>
            </w:r>
          </w:p>
          <w:p w14:paraId="455CF6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Udelenie sublicencie k používaniu dizajnov a návrhu prístrešku</w:t>
            </w:r>
          </w:p>
        </w:tc>
        <w:tc>
          <w:tcPr>
            <w:tcW w:w="7670" w:type="dxa"/>
          </w:tcPr>
          <w:p w14:paraId="1A5FB4D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17.5.2 s názvom Udelenie sublicencie k používaniu dizajnov a návrhu prístrešku električkovej zastávky, ktorý znie nasledovne:</w:t>
            </w:r>
          </w:p>
          <w:p w14:paraId="64AA64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w:t>
            </w:r>
            <w:r w:rsidRPr="00BA355D">
              <w:rPr>
                <w:rFonts w:ascii="Arial Narrow" w:hAnsi="Arial Narrow"/>
                <w:sz w:val="21"/>
                <w:szCs w:val="21"/>
              </w:rPr>
              <w:tab/>
              <w:t>Keďže v Projekte majú byť v súlade so Zmluvou použité nasledujúce prvky:</w:t>
            </w:r>
          </w:p>
          <w:p w14:paraId="77D65B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Bratislavská mestská dlažba, ktorej dizajn bol vytvorený Metropolitným inštitútom Bratislavy, ako príspevkovej organizácie Objednávateľa, a je chránený dizajnom č. 28954, udeleným Úradom priemyselného vlastníctva SR v osvedčení o zápise dizajnu do registra zo dňa 31.1.2022 (ďalej len „Dizajn BMD“),</w:t>
            </w:r>
          </w:p>
          <w:p w14:paraId="75759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zábradlie, ktorého dizajn bol vytvorený Metropolitným inštitútom Bratislavy, ako príspevkovej organizácie Objednávateľa a jeho dizajn je predmetom prihlášky do registra dizajnov vedený Úradom priemyselného vlastníctva SR pod č. PD 39-2024-3 (ďalej len „Dizajn Zábradlia“) (Dizajn BMD a Dizajn Zábradlia ďalej spoločne aj ako „Dizajny“),</w:t>
            </w:r>
          </w:p>
          <w:p w14:paraId="3B582E7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prístrešok električkovej zastávky, </w:t>
            </w:r>
            <w:r w:rsidRPr="00BA355D">
              <w:rPr>
                <w:rStyle w:val="normaltextrun"/>
                <w:rFonts w:ascii="Arial Narrow" w:eastAsiaTheme="majorEastAsia" w:hAnsi="Arial Narrow" w:cs="Segoe UI"/>
                <w:sz w:val="21"/>
                <w:szCs w:val="21"/>
              </w:rPr>
              <w:t>k návrhu ktorého má ako k architektonickému dielu podľa Autorského zákona majetkové autorské práva Metropolitný inštitút Bratislavy (ďalej len „návrh Prístrešku“).</w:t>
            </w:r>
          </w:p>
          <w:p w14:paraId="40FBD7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udeľuje Zhotoviteľovi bezodplatne sublicenciu na vyžívanie Dizajnov a návrhu Prístrešku, a to ako nevýlučnú/nevýhradnú, časovo, územne a vecne obmedzenú v rozsahu uvedenom v odseku nižšie, a to odo dňa nadobudnutia účinnosti Zmluvy (spolu vo vzťahu k Dizajnom a k návrhu Prístrešku ďalej len ako „Sublicencia“). Poskytovateľ týmto udeľuje Nadobúdateľovi súhlas s použitím Dizajnov a návrhu Prístrešku, výlučne:  </w:t>
            </w:r>
          </w:p>
          <w:p w14:paraId="1894EF1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v rozsahu potrebnom na zabezpečenie, výrobu, dodávku, skladovanie Bratislavskej mestskej dlažby, zábradlí a prístreškov električkovej zastávky a ich následné používanie v Projekte v súlade s Manuálom verejných priestorov Metropolitného inštitútu Bratislavy a v súlade so Zväzkom 3 Súťažných podkladov,   </w:t>
            </w:r>
          </w:p>
          <w:p w14:paraId="24A4E28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 xml:space="preserve">- </w:t>
            </w:r>
            <w:r w:rsidRPr="00BA355D">
              <w:rPr>
                <w:rFonts w:ascii="Arial Narrow" w:hAnsi="Arial Narrow"/>
                <w:sz w:val="21"/>
                <w:szCs w:val="21"/>
              </w:rPr>
              <w:tab/>
              <w:t xml:space="preserve">na čas nevyhnutne potrebný na dosiahnutie účelu tejto Zmluvy,  </w:t>
            </w:r>
          </w:p>
          <w:p w14:paraId="64923B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 </w:t>
            </w:r>
            <w:r w:rsidRPr="00BA355D">
              <w:rPr>
                <w:rFonts w:ascii="Arial Narrow" w:hAnsi="Arial Narrow"/>
                <w:sz w:val="21"/>
                <w:szCs w:val="21"/>
              </w:rPr>
              <w:tab/>
              <w:t>v</w:t>
            </w:r>
            <w:r w:rsidRPr="00BA355D">
              <w:rPr>
                <w:rFonts w:ascii="Arial" w:hAnsi="Arial" w:cs="Arial"/>
                <w:sz w:val="21"/>
                <w:szCs w:val="21"/>
              </w:rPr>
              <w:t> </w:t>
            </w:r>
            <w:r w:rsidRPr="00BA355D">
              <w:rPr>
                <w:rFonts w:ascii="Arial Narrow" w:hAnsi="Arial Narrow" w:cs="Arial Narrow"/>
                <w:sz w:val="21"/>
                <w:szCs w:val="21"/>
              </w:rPr>
              <w:t>ú</w:t>
            </w:r>
            <w:r w:rsidRPr="00BA355D">
              <w:rPr>
                <w:rFonts w:ascii="Arial Narrow" w:hAnsi="Arial Narrow"/>
                <w:sz w:val="21"/>
                <w:szCs w:val="21"/>
              </w:rPr>
              <w:t>zemne obmedzenom rozsahu iba na miestach uveden</w:t>
            </w:r>
            <w:r w:rsidRPr="00BA355D">
              <w:rPr>
                <w:rFonts w:ascii="Arial Narrow" w:hAnsi="Arial Narrow" w:cs="Arial Narrow"/>
                <w:sz w:val="21"/>
                <w:szCs w:val="21"/>
              </w:rPr>
              <w:t>ý</w:t>
            </w:r>
            <w:r w:rsidRPr="00BA355D">
              <w:rPr>
                <w:rFonts w:ascii="Arial Narrow" w:hAnsi="Arial Narrow"/>
                <w:sz w:val="21"/>
                <w:szCs w:val="21"/>
              </w:rPr>
              <w:t>ch vo Zväzku 3 Súťažných podkladov.</w:t>
            </w:r>
          </w:p>
          <w:p w14:paraId="5904E9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sa zaväzuje, že týmto článkom udelené licencie použije len v nevyhnutnom rozsahu na dosiahnutie účelu tejto Zmluvy. Pre vylúčenie akýchkoľvek pochybností platí, že na iné spôsoby použitia Dizajnov, než aký je nevyhnutný na dosiahnutie účelu Zmluvy sa táto Zmluva nevzťahuje. </w:t>
            </w:r>
          </w:p>
          <w:p w14:paraId="2C8623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zároveň udeľuje súhlas, aby Zhotoviteľ udelil sublicencie subdodávateľom alebo obchodným partnerom Zhotoviteľa, ktorí budú na základe osobitných zmlúv so Zhotoviteľom realizovať subdodávky k predmetom licencie podľa tohto podčlánku tejto Zmluvy, a to výlučne v rozsahu nevyhnutnom na dosiahnutie účelu podľa Zmluvy.</w:t>
            </w:r>
          </w:p>
          <w:p w14:paraId="310673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vyhlasuje, že licenciu k Dizajnom a k návrhu Prístrešku nadobudol platne a je oprávnený s nimi nakladať, t.j. udeliť sublicenciu, a to v rozsahu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udelených sublicencií.</w:t>
            </w:r>
          </w:p>
        </w:tc>
      </w:tr>
      <w:tr w:rsidR="00BA355D" w:rsidRPr="00BA355D" w14:paraId="1CA87AA2" w14:textId="77777777">
        <w:tc>
          <w:tcPr>
            <w:tcW w:w="1870" w:type="dxa"/>
          </w:tcPr>
          <w:p w14:paraId="069DB70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lastRenderedPageBreak/>
              <w:t>18. Poistenie</w:t>
            </w:r>
          </w:p>
        </w:tc>
        <w:tc>
          <w:tcPr>
            <w:tcW w:w="7670" w:type="dxa"/>
          </w:tcPr>
          <w:p w14:paraId="6B8306CB"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528C30F" w14:textId="77777777">
        <w:trPr>
          <w:trHeight w:val="483"/>
        </w:trPr>
        <w:tc>
          <w:tcPr>
            <w:tcW w:w="1870" w:type="dxa"/>
          </w:tcPr>
          <w:p w14:paraId="0675471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18.1 </w:t>
            </w:r>
          </w:p>
          <w:p w14:paraId="5C34CD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požiadavky na poistenie</w:t>
            </w:r>
          </w:p>
          <w:p w14:paraId="70B28A7A"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0C776B0D"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hAnsi="Arial Narrow"/>
                <w:sz w:val="21"/>
                <w:szCs w:val="21"/>
              </w:rPr>
              <w:t xml:space="preserve">Prvý odsek podčlánku 18.1 sa zrušuje a nahrádza sa nasledovným textom: </w:t>
            </w:r>
          </w:p>
          <w:p w14:paraId="5C528798"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eastAsia="Calibri" w:hAnsi="Arial Narrow"/>
                <w:sz w:val="21"/>
                <w:szCs w:val="21"/>
                <w:lang w:eastAsia="en-US"/>
              </w:rPr>
              <w:t>„V tomto článku „Poisťujúca Strana“, pre každý druh poistenia, znamená Zhotoviteľa, ako Stranu zodpovednú za účinnosť a udržiavanie poistenia, ktoré je špecifikované v príslušnom podčlánku.“</w:t>
            </w:r>
          </w:p>
        </w:tc>
      </w:tr>
      <w:tr w:rsidR="00BA355D" w:rsidRPr="00BA355D" w14:paraId="0F604252" w14:textId="77777777">
        <w:tc>
          <w:tcPr>
            <w:tcW w:w="1870" w:type="dxa"/>
          </w:tcPr>
          <w:p w14:paraId="67D0056A" w14:textId="77777777" w:rsidR="00A50A8B" w:rsidRPr="00D448B4" w:rsidRDefault="00A50A8B">
            <w:pPr>
              <w:spacing w:before="120" w:after="120" w:line="276" w:lineRule="auto"/>
              <w:ind w:right="141"/>
              <w:rPr>
                <w:rFonts w:ascii="Arial Narrow" w:hAnsi="Arial Narrow"/>
                <w:color w:val="EE0000"/>
                <w:sz w:val="21"/>
                <w:szCs w:val="21"/>
                <w:rPrChange w:id="165" w:author="Gereková Michaela, JUDr." w:date="2025-08-13T13:41:00Z" w16du:dateUtc="2025-08-13T11:41:00Z">
                  <w:rPr>
                    <w:rFonts w:ascii="Arial Narrow" w:hAnsi="Arial Narrow"/>
                    <w:sz w:val="21"/>
                    <w:szCs w:val="21"/>
                  </w:rPr>
                </w:rPrChange>
              </w:rPr>
            </w:pPr>
            <w:r w:rsidRPr="00D448B4">
              <w:rPr>
                <w:rFonts w:ascii="Arial Narrow" w:hAnsi="Arial Narrow"/>
                <w:color w:val="EE0000"/>
                <w:sz w:val="21"/>
                <w:szCs w:val="21"/>
                <w:rPrChange w:id="166" w:author="Gereková Michaela, JUDr." w:date="2025-08-13T13:41:00Z" w16du:dateUtc="2025-08-13T11:41:00Z">
                  <w:rPr>
                    <w:rFonts w:ascii="Arial Narrow" w:hAnsi="Arial Narrow"/>
                    <w:sz w:val="21"/>
                    <w:szCs w:val="21"/>
                  </w:rPr>
                </w:rPrChange>
              </w:rPr>
              <w:t>18.2</w:t>
            </w:r>
          </w:p>
          <w:p w14:paraId="326CB416" w14:textId="77777777" w:rsidR="00A50A8B" w:rsidRPr="00BA355D" w:rsidRDefault="00A50A8B">
            <w:pPr>
              <w:spacing w:before="120" w:after="120" w:line="276" w:lineRule="auto"/>
              <w:ind w:right="141"/>
              <w:rPr>
                <w:rFonts w:ascii="Arial Narrow" w:hAnsi="Arial Narrow"/>
                <w:sz w:val="21"/>
                <w:szCs w:val="21"/>
              </w:rPr>
            </w:pPr>
            <w:r w:rsidRPr="00D448B4">
              <w:rPr>
                <w:rFonts w:ascii="Arial Narrow" w:hAnsi="Arial Narrow"/>
                <w:color w:val="EE0000"/>
                <w:sz w:val="21"/>
                <w:szCs w:val="21"/>
                <w:rPrChange w:id="167" w:author="Gereková Michaela, JUDr." w:date="2025-08-13T13:41:00Z" w16du:dateUtc="2025-08-13T11:41:00Z">
                  <w:rPr>
                    <w:rFonts w:ascii="Arial Narrow" w:hAnsi="Arial Narrow"/>
                    <w:sz w:val="21"/>
                    <w:szCs w:val="21"/>
                  </w:rPr>
                </w:rPrChange>
              </w:rPr>
              <w:t>Poistenie Diela a Zariadenia Zhotoviteľa</w:t>
            </w:r>
          </w:p>
        </w:tc>
        <w:tc>
          <w:tcPr>
            <w:tcW w:w="7670" w:type="dxa"/>
          </w:tcPr>
          <w:p w14:paraId="0F457E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18.2 Poistenie Diela a Zariadenia Zhotoviteľa sa odstraňuje a nahrádza sa nasledujúcim textom:</w:t>
            </w:r>
          </w:p>
          <w:p w14:paraId="7805163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 začatím vykonávania Diela uzavrieť poistnú zmluvu na majetkové poistenie typu „</w:t>
            </w:r>
            <w:proofErr w:type="spellStart"/>
            <w:r w:rsidRPr="00BA355D">
              <w:rPr>
                <w:rFonts w:ascii="Arial Narrow" w:hAnsi="Arial Narrow"/>
                <w:sz w:val="21"/>
                <w:szCs w:val="21"/>
              </w:rPr>
              <w:t>all</w:t>
            </w:r>
            <w:proofErr w:type="spellEnd"/>
            <w:r w:rsidRPr="00BA355D">
              <w:rPr>
                <w:rFonts w:ascii="Arial Narrow" w:hAnsi="Arial Narrow"/>
                <w:sz w:val="21"/>
                <w:szCs w:val="21"/>
              </w:rPr>
              <w:t xml:space="preserve"> risk“ (vzťahujúce sa najmä na požiare, povodne, záplavy či iné živelné pohromy a proti odcudzeniu či poškodeniu) Diela, súčasti Diela a jeho príslušenstva, vrátane najmä stavebných a montážnych prác, Materiálu, výrobkov, Zariadení, Dokumentácie Zhotoviteľa a ďalších dokumentov súvisiacich s vykonávaním Diela, a to na tzv. novú cenu t.j. cenu, za ktorú je možné v danom mieste a v danom čase vec rovnakú alebo porovnateľnú znovu zaobstarať ako vec rovnakú alebo novú, rovnakého druhu a účelu (ďalej len „Poistenie diela“) s poistným plnením vo výške stanovenej v Prílohe k ponuke.</w:t>
            </w:r>
          </w:p>
          <w:p w14:paraId="76327F2A" w14:textId="520FBEEF" w:rsidR="00A50A8B" w:rsidRPr="00BA355D" w:rsidRDefault="00A50A8B">
            <w:pPr>
              <w:spacing w:before="120" w:after="120" w:line="276" w:lineRule="auto"/>
              <w:ind w:right="141"/>
              <w:jc w:val="both"/>
              <w:rPr>
                <w:del w:id="168" w:author="Gereková Michaela, JUDr." w:date="2025-08-13T13:40:00Z" w16du:dateUtc="2025-08-13T11:40:00Z"/>
                <w:rFonts w:ascii="Arial Narrow" w:hAnsi="Arial Narrow"/>
                <w:sz w:val="21"/>
                <w:szCs w:val="21"/>
              </w:rPr>
            </w:pPr>
            <w:del w:id="169" w:author="Gereková Michaela, JUDr." w:date="2025-08-13T13:40:00Z" w16du:dateUtc="2025-08-13T11:40:00Z">
              <w:r w:rsidRPr="00284643">
                <w:rPr>
                  <w:rFonts w:ascii="Arial Narrow" w:hAnsi="Arial Narrow"/>
                  <w:sz w:val="21"/>
                  <w:szCs w:val="21"/>
                </w:rPr>
                <w:delText>Stavebno-montážne poistenie na hodnotu Diela uzavrie Zhotoviteľ v rozsahu špecifikovanom v Prílohe k ponuke.</w:delText>
              </w:r>
            </w:del>
          </w:p>
          <w:p w14:paraId="0A4575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Poistenými podľa tejto poistnej zmluvy budú Objednávateľ, Zhotoviteľ a Subdodávatelia zmluvne viazaní na budovanom Diele. Zhotoviteľ je povinný udržiavať Poistenie diela do riadneho a úplného prevzatia Diela podľa podčlánku 10.1 Objednávateľom. Poistná zmluva nesmie obsahovať ustanovenia vylučujúce zodpovednosť plnenia poisťovne (tzv. výluky z poistenia), vrátane najmä ustanovení vylučujúcich či znižujúcich rozsah poistného plnenia v prípade nevykonania obnovy či rekonštrukcie poistnou udalosťou poškodenej časti Diela v určitom časovom termíne, s výnimkou výluk zodpovedajúcich výlukám štandardne uplatňovaným vo vzťahu k obdobnému predmetu poistenia na trhu poskytovania poistných služieb v Slovenskej republike.</w:t>
            </w:r>
          </w:p>
          <w:p w14:paraId="25AE2A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zaistiť, že v poistných zmluvách na Poistenie diela budú po celú dobu trvania Poistenie diela splnené všetky podmienky podľa tohto článku a</w:t>
            </w:r>
          </w:p>
          <w:p w14:paraId="25B37F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že ako osoba oprávnená na prijatie poistného plnenia (oprávnená osoba) bude po celú dobu trvanie Poistenie diela označený Objednávateľ, alebo</w:t>
            </w:r>
          </w:p>
          <w:p w14:paraId="723130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(b) že poistné plnenie, vzťahujúce sa k budovanému Dielu, bude v prospech Objednávateľa vinkulované.</w:t>
            </w:r>
          </w:p>
          <w:p w14:paraId="640CFE7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Inú osobu (vrátane seba) ako oprávneného príjemcu poistného plnenia je Zhotoviteľ oprávnený v poistných zmluvách označiť len po obdržaní predchádzajúceho písomného súhlasu Objednávateľa. Zhotoviteľ je ďalej povinný zaistiť, že v poistných zmluvách uzavretých na Poistenie diela bude stanovené, že poistné plnenie bude Objednávateľovi ako osobe oprávnenej na prijatie poistného plnenie v plnom rozsahu vyplatené na žiadosť Objednávateľa a bez toho, aby bol vyžadovaný akýkoľvek súhlas Zhotoviteľa alebo iných osôb. Porušenie povinnosti podľa tohto odseku sa považuje za podstatné porušenie Zmluvy Zhotoviteľom.</w:t>
            </w:r>
          </w:p>
          <w:p w14:paraId="618A3D5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Kedykoľvek to Objednávateľ bude požadovať, je Zhotoviteľ povinný nechať posúdiť svoje poistné zmluvy Objednávateľom. Zhotoviteľ je rovnako povinný Objednávateľovi na jeho žiadosť doložiť riadne hradenie poistného a plnenie ďalších povinností Zhotoviteľa z príslušných poistných zmlúv.</w:t>
            </w:r>
          </w:p>
        </w:tc>
      </w:tr>
      <w:tr w:rsidR="00BA355D" w:rsidRPr="00BA355D" w14:paraId="2E216229" w14:textId="77777777">
        <w:tc>
          <w:tcPr>
            <w:tcW w:w="1870" w:type="dxa"/>
          </w:tcPr>
          <w:p w14:paraId="7ADD061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18.3</w:t>
            </w:r>
          </w:p>
          <w:p w14:paraId="0C3FE3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Poistenie proti zraneniu osôb a škodám na majetku</w:t>
            </w:r>
          </w:p>
        </w:tc>
        <w:tc>
          <w:tcPr>
            <w:tcW w:w="7670" w:type="dxa"/>
          </w:tcPr>
          <w:p w14:paraId="0A11CB9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Text podčlánku 18.3 sa odstraňuje a nahrádza sa nasledujúcim textom:</w:t>
            </w:r>
          </w:p>
          <w:p w14:paraId="67BD3813"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„Zhotoviteľ je povinný pred začatím vykonávania Diela uzavrieť poistnú zmluvu, ktorej predmetom bude poistenie zodpovednosti Zhotoviteľa za škodu, ktorá vznikne Objednávateľovi alebo tretím osobám v dôsledku smrti alebo úrazu alebo za škodu na ich majetku v súvislosti s realizáciou diela v dôsledku činnosti Zhotoviteľa. Poistenie zodpovednosti bude zahŕňať aj povinnosť nahradiť škodu či ujmu spôsobenú chybným výrobkom alebo chybne vykonanou prácou a povinnosť nahradiť škodu či ujmu vzniknutú na veci, ktorú prevzal za účelom vykonania objednanej činnosti. Celkový limit poistného plnenia pre tieto jednotlivé poistenia bude predstavovať minimálne </w:t>
            </w:r>
            <w:r w:rsidRPr="00BA355D">
              <w:rPr>
                <w:rFonts w:ascii="Arial Narrow" w:hAnsi="Arial Narrow"/>
                <w:sz w:val="21"/>
                <w:szCs w:val="21"/>
              </w:rPr>
              <w:t xml:space="preserve">1,5 % z Akceptovanej zmluvnej hodnoty </w:t>
            </w:r>
            <w:r w:rsidRPr="00BA355D">
              <w:rPr>
                <w:rFonts w:ascii="Arial Narrow" w:hAnsi="Arial Narrow" w:cs="Arial"/>
                <w:sz w:val="21"/>
                <w:szCs w:val="21"/>
              </w:rPr>
              <w:t>na jednu poistnú udalosť, a to nad rámec prípadnej spoluúčasti. Poistenie zodpovednosti bude zahŕňať aj povinnosť nahradiť škodu alebo ujmu spôsobenú chybami Dokumentácie Zhotoviteľa.</w:t>
            </w:r>
          </w:p>
          <w:p w14:paraId="611D1C46"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zabezpečiť, aby sa uvedené poistenie vzťahovalo na zodpovednosť Zhotoviteľa za škody prípadne vzniknuté podľa Zmluvy.</w:t>
            </w:r>
          </w:p>
          <w:p w14:paraId="34D28E6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udržiavať poistenie najmenej v hore uvedenom rozsahu po celú dobu trvania Zmluvy. Poistná zmluva nesmie obsahovať ustanovenia vylučujúce zodpovednosť plnenia poisťovne (tzv. výluky z poistenia) s výnimkou výluk zodpovedajúcich výlukám štandardne uplatňovaným vo vzťahu k obdobnému predmetu poistenia na trhu poskytovania poistných služieb v Slovenskej republike.</w:t>
            </w:r>
          </w:p>
          <w:p w14:paraId="0CAF0C79"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Subdodávatelia Zhotoviteľa budú v poistných zmluvách uzavretých v súlade s touto Zmluvou uvedení ako </w:t>
            </w:r>
            <w:proofErr w:type="spellStart"/>
            <w:r w:rsidRPr="00BA355D">
              <w:rPr>
                <w:rFonts w:ascii="Arial Narrow" w:hAnsi="Arial Narrow" w:cs="Arial"/>
                <w:sz w:val="21"/>
                <w:szCs w:val="21"/>
              </w:rPr>
              <w:t>spolupoistení</w:t>
            </w:r>
            <w:proofErr w:type="spellEnd"/>
            <w:r w:rsidRPr="00BA355D">
              <w:rPr>
                <w:rFonts w:ascii="Arial Narrow" w:hAnsi="Arial Narrow" w:cs="Arial"/>
                <w:sz w:val="21"/>
                <w:szCs w:val="21"/>
              </w:rPr>
              <w:t xml:space="preserve">. V prípade, že </w:t>
            </w:r>
            <w:proofErr w:type="spellStart"/>
            <w:r w:rsidRPr="00BA355D">
              <w:rPr>
                <w:rFonts w:ascii="Arial Narrow" w:hAnsi="Arial Narrow" w:cs="Arial"/>
                <w:sz w:val="21"/>
                <w:szCs w:val="21"/>
              </w:rPr>
              <w:t>spolupoistenie</w:t>
            </w:r>
            <w:proofErr w:type="spellEnd"/>
            <w:r w:rsidRPr="00BA355D">
              <w:rPr>
                <w:rFonts w:ascii="Arial Narrow" w:hAnsi="Arial Narrow" w:cs="Arial"/>
                <w:sz w:val="21"/>
                <w:szCs w:val="21"/>
              </w:rPr>
              <w:t xml:space="preserve"> Subdodávateľov nebude možné, Zhotoviteľ bude vyžadovať, aby Subdodávatelia splnili požiadavky na poistenie tu uvedené. V poistnej zmluve bude dojednané vzdanie sa regresných práv poisťovateľa voči Objednávateľovi.”</w:t>
            </w:r>
          </w:p>
          <w:p w14:paraId="327E30C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A7E6834" w14:textId="77777777">
        <w:tc>
          <w:tcPr>
            <w:tcW w:w="1870" w:type="dxa"/>
          </w:tcPr>
          <w:p w14:paraId="51BF970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19.1 </w:t>
            </w:r>
          </w:p>
          <w:p w14:paraId="3E1118F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Definícia Vyššej moci</w:t>
            </w:r>
          </w:p>
        </w:tc>
        <w:tc>
          <w:tcPr>
            <w:tcW w:w="7670" w:type="dxa"/>
          </w:tcPr>
          <w:p w14:paraId="30F6C1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druhom odseku podčlánku 19.1 sa dopĺňajú </w:t>
            </w:r>
            <w:proofErr w:type="spellStart"/>
            <w:r w:rsidRPr="00BA355D">
              <w:rPr>
                <w:rFonts w:ascii="Arial Narrow" w:hAnsi="Arial Narrow"/>
                <w:sz w:val="21"/>
                <w:szCs w:val="21"/>
              </w:rPr>
              <w:t>poodseky</w:t>
            </w:r>
            <w:proofErr w:type="spellEnd"/>
            <w:r w:rsidRPr="00BA355D">
              <w:rPr>
                <w:rFonts w:ascii="Arial Narrow" w:hAnsi="Arial Narrow"/>
                <w:sz w:val="21"/>
                <w:szCs w:val="21"/>
              </w:rPr>
              <w:t xml:space="preserve"> (vi) a (vii), ktoré znejú nasledovne:</w:t>
            </w:r>
          </w:p>
          <w:p w14:paraId="0556E29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 nedostupnosť zdrojov financovania na strane Objednávateľa</w:t>
            </w:r>
          </w:p>
          <w:p w14:paraId="71404A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(vii) zrušenie stavebného povolenia príslušným orgánom po podpísaní Zmluvy o dielo.</w:t>
            </w:r>
          </w:p>
        </w:tc>
      </w:tr>
      <w:tr w:rsidR="00BA355D" w:rsidRPr="00BA355D" w14:paraId="33640FF5" w14:textId="77777777">
        <w:tc>
          <w:tcPr>
            <w:tcW w:w="1870" w:type="dxa"/>
          </w:tcPr>
          <w:p w14:paraId="6E706F2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19.6</w:t>
            </w:r>
          </w:p>
          <w:p w14:paraId="6A640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Dobrovoľné odstúpenie od </w:t>
            </w:r>
            <w:r w:rsidRPr="00BA355D">
              <w:rPr>
                <w:rFonts w:ascii="Arial Narrow" w:hAnsi="Arial Narrow"/>
                <w:sz w:val="21"/>
                <w:szCs w:val="21"/>
              </w:rPr>
              <w:lastRenderedPageBreak/>
              <w:t>Zmluvy, platba a uvoľnenie</w:t>
            </w:r>
          </w:p>
        </w:tc>
        <w:tc>
          <w:tcPr>
            <w:tcW w:w="7670" w:type="dxa"/>
          </w:tcPr>
          <w:p w14:paraId="1BB2375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Druhá veta prvého odseku podčlánku 19.6 sa zrušuje a nahrádza sa nasledovným znením:</w:t>
            </w:r>
          </w:p>
          <w:p w14:paraId="1F0239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prípade odstúpenie nadobudne platnosť a účinnosť dňom jeho doručenia a Zhotoviteľ bude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16.3 (Ukončenie prác a odstránenie Zariadení Zhotoviteľa).</w:t>
            </w:r>
          </w:p>
        </w:tc>
      </w:tr>
      <w:tr w:rsidR="00BA355D" w:rsidRPr="00BA355D" w14:paraId="5DF8F119" w14:textId="77777777">
        <w:tc>
          <w:tcPr>
            <w:tcW w:w="1870" w:type="dxa"/>
          </w:tcPr>
          <w:p w14:paraId="20C4EF8A"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20. Nároky, spory a arbitrážne Konanie</w:t>
            </w:r>
          </w:p>
        </w:tc>
        <w:tc>
          <w:tcPr>
            <w:tcW w:w="7670" w:type="dxa"/>
          </w:tcPr>
          <w:p w14:paraId="3E264A30" w14:textId="77777777" w:rsidR="00A50A8B" w:rsidRPr="00BA355D" w:rsidRDefault="00A50A8B">
            <w:pPr>
              <w:spacing w:before="120" w:after="120" w:line="276" w:lineRule="auto"/>
              <w:ind w:right="141"/>
              <w:jc w:val="both"/>
              <w:rPr>
                <w:rFonts w:ascii="Arial Narrow" w:hAnsi="Arial Narrow"/>
                <w:i/>
                <w:iCs/>
                <w:sz w:val="21"/>
                <w:szCs w:val="21"/>
              </w:rPr>
            </w:pPr>
          </w:p>
        </w:tc>
      </w:tr>
      <w:tr w:rsidR="00BA355D" w:rsidRPr="00BA355D" w14:paraId="76FD712E" w14:textId="77777777">
        <w:tc>
          <w:tcPr>
            <w:tcW w:w="1870" w:type="dxa"/>
          </w:tcPr>
          <w:p w14:paraId="324627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20.2</w:t>
            </w:r>
          </w:p>
          <w:p w14:paraId="48745D0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Menovanie Komisie na riešenie sporov</w:t>
            </w:r>
          </w:p>
        </w:tc>
        <w:tc>
          <w:tcPr>
            <w:tcW w:w="7670" w:type="dxa"/>
          </w:tcPr>
          <w:p w14:paraId="33225054"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Text podčlánku 20.2 sa ruší a nahrádza nasledujúcim textom:</w:t>
            </w:r>
          </w:p>
          <w:p w14:paraId="46707E7B" w14:textId="77777777" w:rsidR="00A50A8B" w:rsidRPr="00BA355D" w:rsidRDefault="00A50A8B">
            <w:pPr>
              <w:spacing w:line="276" w:lineRule="auto"/>
              <w:jc w:val="both"/>
              <w:rPr>
                <w:rFonts w:ascii="Arial Narrow" w:hAnsi="Arial Narrow" w:cs="Arial"/>
                <w:sz w:val="21"/>
                <w:szCs w:val="21"/>
              </w:rPr>
            </w:pPr>
          </w:p>
          <w:p w14:paraId="64B117F6"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Spory bude posudzovať Komisia na rozhodovanie sporov (ďalej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 Strany spoločne vymenujú KRS k dátumu 60 dní potom, čo jedna Strana vydá oznámenie druhej Strane o jej úmysle predložiť spor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w:t>
            </w:r>
          </w:p>
          <w:p w14:paraId="78F12C0E"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KRS bude pozostávať, tak ako je to uvedené v Prílohe k ponuke, z troch členov.</w:t>
            </w:r>
          </w:p>
          <w:p w14:paraId="5734004F"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00FCADD8"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78A5F475"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Podmienky odmeny buď jediného člena alebo každého z troch členov, budú vzájomne odsúhlasené Stranami pri odsúhlasení podmienok menovania. Každá Strana bude zodpovedná za zaplatenie polovice tejto odmeny.</w:t>
            </w:r>
          </w:p>
          <w:p w14:paraId="11A0272A"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480B429C"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20.4 (Dosiahnutie rozhodnutia Komisie na riešenie sporov), pokiaľ neboli KRS do toho času predložené ďalšie spory podľa podčlánku 20.4 (Dosiahnutie rozhodnutia Komisie na riešenie sporov), v tomto prípade bude príslušný dátum vtedy, keď KRS vydá rozhodnutia aj o týchto sporoch.</w:t>
            </w:r>
          </w:p>
          <w:p w14:paraId="73073808" w14:textId="77777777" w:rsidR="00A50A8B" w:rsidRPr="00BA355D" w:rsidRDefault="00A50A8B">
            <w:pPr>
              <w:spacing w:line="276" w:lineRule="auto"/>
              <w:jc w:val="both"/>
              <w:rPr>
                <w:rFonts w:ascii="Arial Narrow" w:hAnsi="Arial Narrow" w:cs="Arial"/>
                <w:sz w:val="21"/>
                <w:szCs w:val="21"/>
              </w:rPr>
            </w:pPr>
          </w:p>
        </w:tc>
      </w:tr>
      <w:tr w:rsidR="00BA355D" w:rsidRPr="00BA355D" w14:paraId="67B9D122" w14:textId="77777777">
        <w:tc>
          <w:tcPr>
            <w:tcW w:w="1870" w:type="dxa"/>
          </w:tcPr>
          <w:p w14:paraId="73EBEFA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20.4</w:t>
            </w:r>
          </w:p>
          <w:p w14:paraId="3D5633A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Dosiahnutie rozhodnutia Komisie na riešenie sporov</w:t>
            </w:r>
          </w:p>
        </w:tc>
        <w:tc>
          <w:tcPr>
            <w:tcW w:w="7670" w:type="dxa"/>
          </w:tcPr>
          <w:p w14:paraId="2F07B6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20.4 sa zrušuje text „arbitrážnym konaním, ako je uvedené nižšie“ a nahrádza sa textom „príslušným súdom“.</w:t>
            </w:r>
          </w:p>
          <w:p w14:paraId="55FDA8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šiestom odseku podčlánku 20.4 sa zrušuje text </w:t>
            </w:r>
          </w:p>
          <w:p w14:paraId="7F4371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 výnimkou uvedenou v podčlánku 20.7 (Nesplnenie rozhodnutia Komisie na riešenie sporov) a podčlánku 20.8 (Uplynutie funkčného obdobia Komisie na riešenie sporov) nebude žiadna zo Strán oprávnená začať súdne konanie ohľadne sporu, pokiaľ nebolo oznámenie o nespokojnosti podané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597013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nahrádza sa nasledovným textom </w:t>
            </w:r>
          </w:p>
          <w:p w14:paraId="3B965D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lastRenderedPageBreak/>
              <w:t>„Následne ktorákoľvek zo Strán môže podať žalobu o spore na miestne, vecne a funkčne príslušnom súde v Slovenskej republike.“</w:t>
            </w:r>
          </w:p>
          <w:p w14:paraId="129CBA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20.4 sa za posledný odsek dopĺňa nasledujúci text:</w:t>
            </w:r>
          </w:p>
          <w:p w14:paraId="21B3AB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nespokojná Strana nespokojná iba s časťou/časťami rozhodnutia KRS:</w:t>
            </w:r>
          </w:p>
          <w:p w14:paraId="04C7A0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táto časť(ti) bude v oznámení o nespokojnosti jasne identifikovaná;</w:t>
            </w:r>
          </w:p>
          <w:p w14:paraId="797094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táto časť(ti) a akékoľvek ostatné časti rozhodnutia, ktoré sú takou časťou(časťami) ovplyvnené alebo sa o takúto časť(časti) opierajú, sa budú považovať za oddelené od zvyšku rozhodnutia; a</w:t>
            </w:r>
          </w:p>
          <w:p w14:paraId="6F032BF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zvyšok rozhodnutia sa pre obe Strany stane obligatórne konečným a záväzným, akoby oznámenie o nespokojnosti nebolo dané.“</w:t>
            </w:r>
          </w:p>
        </w:tc>
      </w:tr>
      <w:tr w:rsidR="00BA355D" w:rsidRPr="00BA355D" w14:paraId="0A635D9B" w14:textId="77777777">
        <w:tc>
          <w:tcPr>
            <w:tcW w:w="1870" w:type="dxa"/>
          </w:tcPr>
          <w:p w14:paraId="5E98E6A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lastRenderedPageBreak/>
              <w:t>20.5.</w:t>
            </w:r>
          </w:p>
          <w:p w14:paraId="2AD69F8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Mimosúdne vyrovnanie</w:t>
            </w:r>
          </w:p>
        </w:tc>
        <w:tc>
          <w:tcPr>
            <w:tcW w:w="7670" w:type="dxa"/>
          </w:tcPr>
          <w:p w14:paraId="06B354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20.5 sa zrušuje a nahrádza sa nasledovným textom:</w:t>
            </w:r>
          </w:p>
          <w:p w14:paraId="28BA33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vo veci sporu na miestne, vecne a funkčne príslušný súd v Slovenskej republike.</w:t>
            </w:r>
          </w:p>
        </w:tc>
      </w:tr>
      <w:tr w:rsidR="00BA355D" w:rsidRPr="00BA355D" w14:paraId="73D33E05" w14:textId="77777777">
        <w:tc>
          <w:tcPr>
            <w:tcW w:w="1870" w:type="dxa"/>
          </w:tcPr>
          <w:p w14:paraId="210AB40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20.6.</w:t>
            </w:r>
          </w:p>
          <w:p w14:paraId="32A8B37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Arbitrážne konanie</w:t>
            </w:r>
          </w:p>
        </w:tc>
        <w:tc>
          <w:tcPr>
            <w:tcW w:w="7670" w:type="dxa"/>
          </w:tcPr>
          <w:p w14:paraId="0CFA27BD"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20.6 sa neaplikuje.</w:t>
            </w:r>
          </w:p>
        </w:tc>
      </w:tr>
      <w:tr w:rsidR="00BA355D" w:rsidRPr="00BA355D" w14:paraId="77020885" w14:textId="77777777">
        <w:tc>
          <w:tcPr>
            <w:tcW w:w="1870" w:type="dxa"/>
          </w:tcPr>
          <w:p w14:paraId="09FF472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20.7</w:t>
            </w:r>
          </w:p>
          <w:p w14:paraId="21591D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Nesplnenie rozhodnutia Komisie na riešenie sporov</w:t>
            </w:r>
          </w:p>
        </w:tc>
        <w:tc>
          <w:tcPr>
            <w:tcW w:w="7670" w:type="dxa"/>
          </w:tcPr>
          <w:p w14:paraId="72D52BE6"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20.7 sa neaplikuje.</w:t>
            </w:r>
          </w:p>
        </w:tc>
      </w:tr>
    </w:tbl>
    <w:p w14:paraId="240DBACC" w14:textId="77777777" w:rsidR="00A50A8B" w:rsidRPr="00BA355D" w:rsidRDefault="00A50A8B" w:rsidP="00A50A8B">
      <w:pPr>
        <w:rPr>
          <w:rFonts w:ascii="Arial Narrow" w:hAnsi="Arial Narrow"/>
          <w:sz w:val="21"/>
          <w:szCs w:val="21"/>
        </w:rPr>
      </w:pPr>
    </w:p>
    <w:p w14:paraId="3DC3EDEA" w14:textId="77777777" w:rsidR="00A50A8B" w:rsidRPr="00BA355D" w:rsidRDefault="00A50A8B" w:rsidP="00A50A8B">
      <w:pPr>
        <w:rPr>
          <w:rFonts w:ascii="Arial Narrow" w:hAnsi="Arial Narrow"/>
          <w:sz w:val="21"/>
          <w:szCs w:val="21"/>
        </w:rPr>
        <w:sectPr w:rsidR="00A50A8B" w:rsidRPr="00BA355D" w:rsidSect="00A50A8B">
          <w:headerReference w:type="default" r:id="rId29"/>
          <w:footerReference w:type="default" r:id="rId30"/>
          <w:headerReference w:type="first" r:id="rId31"/>
          <w:footerReference w:type="first" r:id="rId32"/>
          <w:pgSz w:w="11906" w:h="16838"/>
          <w:pgMar w:top="1440" w:right="1416" w:bottom="1440" w:left="1800" w:header="708" w:footer="708" w:gutter="0"/>
          <w:pgNumType w:start="1"/>
          <w:cols w:space="708"/>
          <w:titlePg/>
          <w:docGrid w:linePitch="360"/>
        </w:sectPr>
      </w:pPr>
    </w:p>
    <w:p w14:paraId="208B00A1" w14:textId="77777777" w:rsidR="00A50A8B" w:rsidRPr="00BA355D" w:rsidRDefault="00A50A8B" w:rsidP="00A50A8B">
      <w:pPr>
        <w:pStyle w:val="Hlavika"/>
        <w:rPr>
          <w:rFonts w:ascii="Arial Narrow" w:hAnsi="Arial Narrow"/>
          <w:sz w:val="21"/>
          <w:szCs w:val="21"/>
          <w:lang w:eastAsia="en-US"/>
        </w:rPr>
      </w:pPr>
    </w:p>
    <w:p w14:paraId="0FA3D31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DBC3168" wp14:editId="77C0465C">
            <wp:extent cx="3951406" cy="1888176"/>
            <wp:effectExtent l="0" t="0" r="0" b="0"/>
            <wp:docPr id="314199482" name="Obrázok 3141994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1AE4FDF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EF5E1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FA94F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2A3E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771C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7D65698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68DAE9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6FB5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C86E6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48843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054B1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1D5BD0"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6657FA7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30F1D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BA7E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596B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16F521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6AE0E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7800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CC5EB8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FE9CB0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1E805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82F722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3B6AD6"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3 </w:t>
      </w:r>
    </w:p>
    <w:p w14:paraId="757E425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Príloha k ponuke</w:t>
      </w:r>
    </w:p>
    <w:p w14:paraId="07C429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75ED0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612E26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83B6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F657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5798A0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B1A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48335F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B91D0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BF53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1AAD4C" w14:textId="366AC1E8"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33"/>
          <w:footerReference w:type="default" r:id="rId34"/>
          <w:headerReference w:type="first" r:id="rId35"/>
          <w:footerReference w:type="first" r:id="rId36"/>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D712B2" w:rsidRPr="00BA355D">
        <w:rPr>
          <w:rFonts w:ascii="Arial Narrow" w:hAnsi="Arial Narrow" w:cs="Arial"/>
          <w:spacing w:val="6"/>
        </w:rPr>
        <w:t>0</w:t>
      </w:r>
      <w:r w:rsidR="00D712B2">
        <w:rPr>
          <w:rFonts w:ascii="Arial Narrow" w:hAnsi="Arial Narrow" w:cs="Arial"/>
          <w:spacing w:val="6"/>
        </w:rPr>
        <w:t>7</w:t>
      </w:r>
      <w:r w:rsidRPr="00BA355D">
        <w:rPr>
          <w:rFonts w:ascii="Arial Narrow" w:hAnsi="Arial Narrow" w:cs="Arial"/>
          <w:spacing w:val="6"/>
        </w:rPr>
        <w:t>/2025</w:t>
      </w:r>
    </w:p>
    <w:p w14:paraId="4C771B8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tbl>
      <w:tblPr>
        <w:tblW w:w="9376" w:type="dxa"/>
        <w:tblInd w:w="-72" w:type="dxa"/>
        <w:tblLayout w:type="fixed"/>
        <w:tblLook w:val="0000" w:firstRow="0" w:lastRow="0" w:firstColumn="0" w:lastColumn="0" w:noHBand="0" w:noVBand="0"/>
      </w:tblPr>
      <w:tblGrid>
        <w:gridCol w:w="3820"/>
        <w:gridCol w:w="1463"/>
        <w:gridCol w:w="4093"/>
      </w:tblGrid>
      <w:tr w:rsidR="00BA355D" w:rsidRPr="00BA355D" w14:paraId="2318D1A3" w14:textId="77777777">
        <w:trPr>
          <w:trHeight w:val="300"/>
        </w:trPr>
        <w:tc>
          <w:tcPr>
            <w:tcW w:w="9376" w:type="dxa"/>
            <w:gridSpan w:val="3"/>
            <w:tcBorders>
              <w:bottom w:val="double" w:sz="6" w:space="0" w:color="auto"/>
            </w:tcBorders>
            <w:tcMar>
              <w:left w:w="105" w:type="dxa"/>
              <w:right w:w="105" w:type="dxa"/>
            </w:tcMar>
          </w:tcPr>
          <w:p w14:paraId="106882A9" w14:textId="77777777" w:rsidR="00A50A8B" w:rsidRPr="00BA355D" w:rsidRDefault="00A50A8B">
            <w:pPr>
              <w:pStyle w:val="Nadpis1"/>
              <w:rPr>
                <w:rFonts w:ascii="Arial Narrow" w:hAnsi="Arial Narrow"/>
                <w:color w:val="auto"/>
                <w:sz w:val="21"/>
                <w:szCs w:val="21"/>
              </w:rPr>
            </w:pPr>
            <w:r w:rsidRPr="00BA355D">
              <w:rPr>
                <w:rFonts w:ascii="Arial Narrow" w:hAnsi="Arial Narrow"/>
                <w:color w:val="auto"/>
                <w:sz w:val="21"/>
                <w:szCs w:val="21"/>
              </w:rPr>
              <w:t>PRÍLOHA K PONUKE</w:t>
            </w:r>
          </w:p>
          <w:p w14:paraId="146934BC" w14:textId="77777777" w:rsidR="00A50A8B" w:rsidRPr="00BA355D" w:rsidRDefault="00A50A8B">
            <w:pPr>
              <w:spacing w:before="60" w:after="60"/>
              <w:ind w:left="12"/>
              <w:jc w:val="center"/>
              <w:rPr>
                <w:rFonts w:ascii="Arial Narrow" w:hAnsi="Arial Narrow"/>
                <w:sz w:val="21"/>
                <w:szCs w:val="21"/>
              </w:rPr>
            </w:pPr>
          </w:p>
        </w:tc>
      </w:tr>
      <w:tr w:rsidR="00BA355D" w:rsidRPr="00BA355D" w14:paraId="744C709C" w14:textId="77777777">
        <w:trPr>
          <w:trHeight w:val="300"/>
        </w:trPr>
        <w:tc>
          <w:tcPr>
            <w:tcW w:w="3820" w:type="dxa"/>
            <w:tcBorders>
              <w:top w:val="double" w:sz="6" w:space="0" w:color="auto"/>
              <w:left w:val="double" w:sz="6" w:space="0" w:color="auto"/>
              <w:bottom w:val="single" w:sz="6" w:space="0" w:color="auto"/>
              <w:right w:val="single" w:sz="6" w:space="0" w:color="auto"/>
            </w:tcBorders>
            <w:shd w:val="clear" w:color="auto" w:fill="F3F3F3"/>
            <w:tcMar>
              <w:left w:w="105" w:type="dxa"/>
              <w:right w:w="105" w:type="dxa"/>
            </w:tcMar>
            <w:vAlign w:val="center"/>
          </w:tcPr>
          <w:p w14:paraId="0A2F1CAE" w14:textId="77777777" w:rsidR="00A50A8B" w:rsidRPr="00BA355D" w:rsidRDefault="00A50A8B">
            <w:pPr>
              <w:spacing w:before="60" w:after="60"/>
              <w:ind w:left="12"/>
              <w:rPr>
                <w:rFonts w:ascii="Arial Narrow" w:hAnsi="Arial Narrow"/>
                <w:sz w:val="21"/>
                <w:szCs w:val="21"/>
              </w:rPr>
            </w:pPr>
            <w:r w:rsidRPr="00BA355D">
              <w:rPr>
                <w:rFonts w:ascii="Arial Narrow" w:hAnsi="Arial Narrow"/>
                <w:b/>
                <w:bCs/>
                <w:sz w:val="21"/>
                <w:szCs w:val="21"/>
              </w:rPr>
              <w:t>Položka</w:t>
            </w:r>
          </w:p>
        </w:tc>
        <w:tc>
          <w:tcPr>
            <w:tcW w:w="1463" w:type="dxa"/>
            <w:tcBorders>
              <w:top w:val="double" w:sz="6" w:space="0" w:color="auto"/>
              <w:left w:val="single" w:sz="6" w:space="0" w:color="auto"/>
              <w:bottom w:val="single" w:sz="6" w:space="0" w:color="auto"/>
              <w:right w:val="single" w:sz="6" w:space="0" w:color="auto"/>
            </w:tcBorders>
            <w:shd w:val="clear" w:color="auto" w:fill="F3F3F3"/>
            <w:tcMar>
              <w:left w:w="105" w:type="dxa"/>
              <w:right w:w="105" w:type="dxa"/>
            </w:tcMar>
            <w:vAlign w:val="center"/>
          </w:tcPr>
          <w:p w14:paraId="4C6BF71B" w14:textId="77777777" w:rsidR="00A50A8B" w:rsidRPr="00BA355D" w:rsidRDefault="00A50A8B">
            <w:pPr>
              <w:spacing w:before="60" w:after="60"/>
              <w:ind w:left="12"/>
              <w:jc w:val="center"/>
              <w:rPr>
                <w:rFonts w:ascii="Arial Narrow" w:hAnsi="Arial Narrow"/>
                <w:sz w:val="21"/>
                <w:szCs w:val="21"/>
              </w:rPr>
            </w:pPr>
            <w:proofErr w:type="spellStart"/>
            <w:r w:rsidRPr="00BA355D">
              <w:rPr>
                <w:rFonts w:ascii="Arial Narrow" w:hAnsi="Arial Narrow"/>
                <w:b/>
                <w:bCs/>
                <w:sz w:val="21"/>
                <w:szCs w:val="21"/>
              </w:rPr>
              <w:t>Podčlánok</w:t>
            </w:r>
            <w:proofErr w:type="spellEnd"/>
            <w:r w:rsidRPr="00BA355D">
              <w:rPr>
                <w:rFonts w:ascii="Arial Narrow" w:hAnsi="Arial Narrow"/>
                <w:b/>
                <w:bCs/>
                <w:sz w:val="21"/>
                <w:szCs w:val="21"/>
              </w:rPr>
              <w:t xml:space="preserve"> </w:t>
            </w:r>
          </w:p>
        </w:tc>
        <w:tc>
          <w:tcPr>
            <w:tcW w:w="4093" w:type="dxa"/>
            <w:tcBorders>
              <w:top w:val="double" w:sz="6" w:space="0" w:color="auto"/>
              <w:left w:val="single" w:sz="6" w:space="0" w:color="auto"/>
              <w:bottom w:val="single" w:sz="6" w:space="0" w:color="auto"/>
              <w:right w:val="double" w:sz="6" w:space="0" w:color="auto"/>
            </w:tcBorders>
            <w:shd w:val="clear" w:color="auto" w:fill="F3F3F3"/>
            <w:tcMar>
              <w:left w:w="105" w:type="dxa"/>
              <w:right w:w="105" w:type="dxa"/>
            </w:tcMar>
            <w:vAlign w:val="center"/>
          </w:tcPr>
          <w:p w14:paraId="64F3B3F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b/>
                <w:bCs/>
                <w:sz w:val="21"/>
                <w:szCs w:val="21"/>
              </w:rPr>
              <w:t>Údaje</w:t>
            </w:r>
          </w:p>
        </w:tc>
      </w:tr>
      <w:tr w:rsidR="00BA355D" w:rsidRPr="00BA355D" w14:paraId="448AB79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88F500" w14:textId="77777777" w:rsidR="00A50A8B" w:rsidRPr="00BA355D" w:rsidRDefault="00A50A8B">
            <w:pPr>
              <w:spacing w:before="60" w:after="60"/>
              <w:ind w:left="11"/>
              <w:rPr>
                <w:rFonts w:ascii="Arial Narrow" w:hAnsi="Arial Narrow"/>
                <w:sz w:val="21"/>
                <w:szCs w:val="21"/>
              </w:rPr>
            </w:pPr>
            <w:r w:rsidRPr="00BA355D">
              <w:rPr>
                <w:rFonts w:ascii="Arial Narrow" w:hAnsi="Arial Narrow"/>
                <w:sz w:val="21"/>
                <w:szCs w:val="21"/>
              </w:rPr>
              <w:t>Názov a adresa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2BE33C" w14:textId="77777777" w:rsidR="00A50A8B" w:rsidRPr="00BA355D" w:rsidRDefault="00A50A8B">
            <w:pPr>
              <w:spacing w:before="60" w:after="60"/>
              <w:ind w:left="11"/>
              <w:jc w:val="center"/>
              <w:rPr>
                <w:rFonts w:ascii="Arial Narrow" w:hAnsi="Arial Narrow"/>
                <w:sz w:val="21"/>
                <w:szCs w:val="21"/>
              </w:rPr>
            </w:pPr>
            <w:r w:rsidRPr="00BA355D">
              <w:rPr>
                <w:rFonts w:ascii="Arial Narrow" w:hAnsi="Arial Narrow"/>
                <w:sz w:val="21"/>
                <w:szCs w:val="21"/>
              </w:rPr>
              <w:t>1.1.2.2.&amp;1.3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B92D4B"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Hlavné mesto Slovenskej republiky Bratislava</w:t>
            </w:r>
          </w:p>
          <w:p w14:paraId="790B6E6F"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Primaciálne námestie 1, 814 99 Bratislava</w:t>
            </w:r>
          </w:p>
          <w:p w14:paraId="46989082"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zmluvných: ....</w:t>
            </w:r>
          </w:p>
          <w:p w14:paraId="65ECB28D"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technických: ...</w:t>
            </w:r>
          </w:p>
        </w:tc>
      </w:tr>
      <w:tr w:rsidR="00BA355D" w:rsidRPr="00BA355D" w14:paraId="6D1E4C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B1288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Názov a adresa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D216E"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1.1.2.3.&amp;1.3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A856FE" w14:textId="77777777" w:rsidR="00A50A8B" w:rsidRPr="00BA355D" w:rsidRDefault="00A50A8B">
            <w:pPr>
              <w:spacing w:before="60" w:after="60"/>
              <w:rPr>
                <w:rFonts w:ascii="Arial Narrow" w:hAnsi="Arial Narrow"/>
                <w:sz w:val="21"/>
                <w:szCs w:val="21"/>
              </w:rPr>
            </w:pPr>
            <w:r w:rsidRPr="00BA355D">
              <w:rPr>
                <w:rFonts w:ascii="Arial Narrow" w:hAnsi="Arial Narrow"/>
                <w:i/>
                <w:iCs/>
                <w:sz w:val="21"/>
                <w:szCs w:val="21"/>
              </w:rPr>
              <w:t>[uveďte meno zástupcu zhotoviteľa a názov a adresu spoločnosti]</w:t>
            </w:r>
          </w:p>
        </w:tc>
      </w:tr>
      <w:tr w:rsidR="00BA355D" w:rsidRPr="00BA355D" w14:paraId="4D92D5D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7912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 a adresa Stavebného dozoru</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D54CC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1.1.2.4.&amp;1.3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EF3361" w14:textId="77777777" w:rsidR="00A50A8B" w:rsidRPr="00BA355D" w:rsidRDefault="00A50A8B">
            <w:pPr>
              <w:ind w:right="-52"/>
              <w:rPr>
                <w:rFonts w:ascii="Arial Narrow" w:hAnsi="Arial Narrow"/>
                <w:sz w:val="21"/>
                <w:szCs w:val="21"/>
              </w:rPr>
            </w:pPr>
            <w:r w:rsidRPr="00BA355D">
              <w:rPr>
                <w:rFonts w:ascii="Arial Narrow" w:hAnsi="Arial Narrow"/>
                <w:sz w:val="21"/>
                <w:szCs w:val="21"/>
              </w:rPr>
              <w:t>Osoba Stavebného dozoru bude menovaná a jeho doručovacia adresa bude oznámená do 10 dní odo dňa uzavretia Zmluvy o dielo.</w:t>
            </w:r>
          </w:p>
        </w:tc>
      </w:tr>
      <w:tr w:rsidR="00BA355D" w:rsidRPr="00BA355D" w14:paraId="40504F8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22B5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Predstaviteľ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A76C1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1.1.2.5 a 4.3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EAD73F"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Riaditeľ stavby je </w:t>
            </w:r>
            <w:r w:rsidRPr="00BA355D">
              <w:rPr>
                <w:rFonts w:ascii="Arial Narrow" w:hAnsi="Arial Narrow"/>
                <w:i/>
                <w:iCs/>
                <w:sz w:val="21"/>
                <w:szCs w:val="21"/>
              </w:rPr>
              <w:t xml:space="preserve">[uveďte meno a priezvisko] </w:t>
            </w:r>
            <w:r w:rsidRPr="00BA355D">
              <w:rPr>
                <w:rFonts w:ascii="Arial Narrow" w:hAnsi="Arial Narrow"/>
                <w:sz w:val="21"/>
                <w:szCs w:val="21"/>
              </w:rPr>
              <w:t xml:space="preserve">Hlavný stavbyvedúci je </w:t>
            </w:r>
            <w:r w:rsidRPr="00BA355D">
              <w:rPr>
                <w:rFonts w:ascii="Arial Narrow" w:hAnsi="Arial Narrow"/>
                <w:i/>
                <w:iCs/>
                <w:sz w:val="21"/>
                <w:szCs w:val="21"/>
              </w:rPr>
              <w:t>[uveďte meno a priezvisko]</w:t>
            </w:r>
          </w:p>
        </w:tc>
      </w:tr>
      <w:tr w:rsidR="00BA355D" w:rsidRPr="00BA355D" w14:paraId="552C2C5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08888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výstavby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6A4E4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49CC37" w14:textId="77777777" w:rsidR="00A50A8B" w:rsidRPr="00BA355D" w:rsidRDefault="00A50A8B">
            <w:pPr>
              <w:spacing w:after="60"/>
              <w:ind w:left="12"/>
              <w:rPr>
                <w:rFonts w:ascii="Arial Narrow" w:hAnsi="Arial Narrow"/>
                <w:sz w:val="21"/>
                <w:szCs w:val="21"/>
              </w:rPr>
            </w:pPr>
            <w:r w:rsidRPr="00BA355D">
              <w:rPr>
                <w:rFonts w:ascii="Arial Narrow" w:hAnsi="Arial Narrow"/>
                <w:sz w:val="21"/>
                <w:szCs w:val="21"/>
              </w:rPr>
              <w:t>30 mesiacov, od Dátumu začatia prác až po vydanie Preberacieho protokolu pre Dielo podľa 10.1 Zmluvy</w:t>
            </w:r>
          </w:p>
        </w:tc>
      </w:tr>
      <w:tr w:rsidR="00BA355D" w:rsidRPr="00BA355D" w14:paraId="6EAFFA3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D5DE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na oznámenie vád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F7E9B2"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CFA6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12 mesiacov od dátumu vydania Preberacieho protokolu pre Dielo až po vydanie Protokolu o vyhotovení Diela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11.9)</w:t>
            </w:r>
          </w:p>
        </w:tc>
      </w:tr>
      <w:tr w:rsidR="00BA355D" w:rsidRPr="00BA355D" w14:paraId="50017CF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2003C6" w14:textId="77777777" w:rsidR="00A50A8B" w:rsidRPr="00BA355D" w:rsidRDefault="00A50A8B">
            <w:pPr>
              <w:rPr>
                <w:rFonts w:ascii="Arial Narrow" w:hAnsi="Arial Narrow"/>
                <w:sz w:val="21"/>
                <w:szCs w:val="21"/>
              </w:rPr>
            </w:pPr>
            <w:r w:rsidRPr="00BA355D">
              <w:rPr>
                <w:rFonts w:ascii="Arial Narrow" w:hAnsi="Arial Narrow"/>
                <w:sz w:val="21"/>
                <w:szCs w:val="21"/>
              </w:rPr>
              <w:t>Doba na uvedenie do prevádzky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DA876"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46F24" w14:textId="3ECC3A35" w:rsidR="00A50A8B" w:rsidRPr="00BA355D" w:rsidRDefault="00A50A8B" w:rsidP="00A50A8B">
            <w:pPr>
              <w:pStyle w:val="Odsekzoznamu"/>
              <w:numPr>
                <w:ilvl w:val="0"/>
                <w:numId w:val="4"/>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4A596E" w:rsidRPr="00BA355D">
              <w:rPr>
                <w:rFonts w:ascii="Arial Narrow" w:hAnsi="Arial Narrow"/>
                <w:sz w:val="21"/>
                <w:szCs w:val="21"/>
              </w:rPr>
              <w:t xml:space="preserve">- </w:t>
            </w:r>
            <w:r w:rsidRPr="00BA355D">
              <w:rPr>
                <w:rFonts w:ascii="Arial Narrow" w:hAnsi="Arial Narrow"/>
                <w:sz w:val="21"/>
                <w:szCs w:val="21"/>
              </w:rPr>
              <w:t>Etapa 1 sa uvedie do prevádzky do 420 dní od Dátumu začatia prác</w:t>
            </w:r>
          </w:p>
          <w:p w14:paraId="14D87B5E" w14:textId="1B4BAE37" w:rsidR="00A50A8B" w:rsidRPr="00BA355D" w:rsidRDefault="00A50A8B" w:rsidP="00A50A8B">
            <w:pPr>
              <w:pStyle w:val="Odsekzoznamu"/>
              <w:numPr>
                <w:ilvl w:val="0"/>
                <w:numId w:val="3"/>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6F3F11" w:rsidRPr="00BA355D">
              <w:rPr>
                <w:rFonts w:ascii="Arial Narrow" w:hAnsi="Arial Narrow"/>
                <w:sz w:val="21"/>
                <w:szCs w:val="21"/>
              </w:rPr>
              <w:t xml:space="preserve">- </w:t>
            </w:r>
            <w:r w:rsidRPr="00BA355D">
              <w:rPr>
                <w:rFonts w:ascii="Arial Narrow" w:hAnsi="Arial Narrow"/>
                <w:sz w:val="21"/>
                <w:szCs w:val="21"/>
              </w:rPr>
              <w:t xml:space="preserve">Etapa </w:t>
            </w:r>
            <w:r w:rsidR="00B82743" w:rsidRPr="00BA355D">
              <w:rPr>
                <w:rFonts w:ascii="Arial Narrow" w:hAnsi="Arial Narrow"/>
                <w:sz w:val="21"/>
                <w:szCs w:val="21"/>
              </w:rPr>
              <w:t>3</w:t>
            </w:r>
            <w:r w:rsidRPr="00BA355D">
              <w:rPr>
                <w:rFonts w:ascii="Arial Narrow" w:hAnsi="Arial Narrow"/>
                <w:sz w:val="21"/>
                <w:szCs w:val="21"/>
              </w:rPr>
              <w:t xml:space="preserve"> sa uvedie do prevádzky do 720 dní od Dátumu začatia prác</w:t>
            </w:r>
          </w:p>
        </w:tc>
      </w:tr>
      <w:tr w:rsidR="00BA355D" w:rsidRPr="00BA355D" w14:paraId="3BCD58D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41C4B" w14:textId="74508123" w:rsidR="00A50A8B" w:rsidRPr="00BA355D" w:rsidRDefault="00A50A8B">
            <w:pPr>
              <w:spacing w:before="60" w:after="60"/>
              <w:ind w:left="12"/>
              <w:rPr>
                <w:rFonts w:ascii="Arial Narrow" w:hAnsi="Arial Narrow"/>
                <w:sz w:val="21"/>
                <w:szCs w:val="21"/>
              </w:rPr>
            </w:pPr>
            <w:r w:rsidRPr="002E25F3">
              <w:rPr>
                <w:rFonts w:ascii="Arial Narrow" w:hAnsi="Arial Narrow"/>
                <w:color w:val="EE0000"/>
                <w:sz w:val="21"/>
                <w:szCs w:val="21"/>
                <w:rPrChange w:id="170" w:author="Gereková Michaela, JUDr." w:date="2025-08-13T13:58:00Z" w16du:dateUtc="2025-08-13T11:58:00Z">
                  <w:rPr>
                    <w:rFonts w:ascii="Arial Narrow" w:hAnsi="Arial Narrow"/>
                    <w:sz w:val="21"/>
                    <w:szCs w:val="21"/>
                  </w:rPr>
                </w:rPrChange>
              </w:rPr>
              <w:t>Záručná doba pre Dielo a Technologické zariadenia</w:t>
            </w:r>
            <w:ins w:id="171" w:author="Markovič Michal, Ing." w:date="2025-08-13T15:35:00Z" w16du:dateUtc="2025-08-13T13:35:00Z">
              <w:r w:rsidR="005D79B9">
                <w:rPr>
                  <w:rFonts w:ascii="Arial Narrow" w:hAnsi="Arial Narrow"/>
                  <w:color w:val="EE0000"/>
                  <w:sz w:val="21"/>
                  <w:szCs w:val="21"/>
                </w:rPr>
                <w:t xml:space="preserve"> a Materiály</w:t>
              </w:r>
            </w:ins>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5E6028" w14:textId="426BA520" w:rsidR="00A50A8B" w:rsidRPr="00BA355D" w:rsidRDefault="00A50A8B">
            <w:pPr>
              <w:spacing w:before="60" w:after="60"/>
              <w:ind w:left="12"/>
              <w:jc w:val="center"/>
              <w:rPr>
                <w:rFonts w:ascii="Arial Narrow" w:hAnsi="Arial Narrow"/>
                <w:sz w:val="21"/>
                <w:szCs w:val="21"/>
              </w:rPr>
            </w:pPr>
            <w:r w:rsidRPr="002E25F3">
              <w:rPr>
                <w:rFonts w:ascii="Arial Narrow" w:hAnsi="Arial Narrow"/>
                <w:color w:val="EE0000"/>
                <w:sz w:val="21"/>
                <w:szCs w:val="21"/>
                <w:rPrChange w:id="172" w:author="Gereková Michaela, JUDr." w:date="2025-08-13T13:58:00Z" w16du:dateUtc="2025-08-13T11:58:00Z">
                  <w:rPr>
                    <w:rFonts w:ascii="Arial Narrow" w:hAnsi="Arial Narrow"/>
                    <w:sz w:val="21"/>
                    <w:szCs w:val="21"/>
                  </w:rPr>
                </w:rPrChange>
              </w:rPr>
              <w:t>1.1.3.</w:t>
            </w:r>
            <w:r w:rsidRPr="002E25F3">
              <w:rPr>
                <w:rFonts w:ascii="Arial Narrow" w:hAnsi="Arial Narrow"/>
                <w:color w:val="EE0000"/>
                <w:sz w:val="21"/>
                <w:szCs w:val="21"/>
                <w:rPrChange w:id="173" w:author="Gereková Michaela, JUDr." w:date="2025-08-13T13:57:00Z" w16du:dateUtc="2025-08-13T11:57:00Z">
                  <w:rPr>
                    <w:rFonts w:ascii="Arial Narrow" w:hAnsi="Arial Narrow"/>
                    <w:sz w:val="21"/>
                    <w:szCs w:val="21"/>
                  </w:rPr>
                </w:rPrChange>
              </w:rPr>
              <w:t>1</w:t>
            </w:r>
            <w:ins w:id="174" w:author="Gereková Michaela, JUDr." w:date="2025-08-13T13:58:00Z" w16du:dateUtc="2025-08-13T11:58:00Z">
              <w:r w:rsidR="00EE4E35">
                <w:rPr>
                  <w:rFonts w:ascii="Arial Narrow" w:hAnsi="Arial Narrow"/>
                  <w:color w:val="EE0000"/>
                  <w:sz w:val="21"/>
                  <w:szCs w:val="21"/>
                </w:rPr>
                <w:t>2</w:t>
              </w:r>
            </w:ins>
            <w:del w:id="175" w:author="Gereková Michaela, JUDr." w:date="2025-08-13T13:58:00Z" w16du:dateUtc="2025-08-13T11:58:00Z">
              <w:r w:rsidRPr="002E25F3" w:rsidDel="00EE4E35">
                <w:rPr>
                  <w:rFonts w:ascii="Arial Narrow" w:hAnsi="Arial Narrow"/>
                  <w:color w:val="EE0000"/>
                  <w:sz w:val="21"/>
                  <w:szCs w:val="21"/>
                  <w:rPrChange w:id="176" w:author="Gereková Michaela, JUDr." w:date="2025-08-13T13:57:00Z" w16du:dateUtc="2025-08-13T11:57:00Z">
                    <w:rPr>
                      <w:rFonts w:ascii="Arial Narrow" w:hAnsi="Arial Narrow"/>
                      <w:sz w:val="21"/>
                      <w:szCs w:val="21"/>
                    </w:rPr>
                  </w:rPrChange>
                </w:rPr>
                <w:delText>0</w:delText>
              </w:r>
            </w:del>
            <w:r w:rsidRPr="002E25F3">
              <w:rPr>
                <w:rFonts w:ascii="Arial Narrow" w:hAnsi="Arial Narrow"/>
                <w:color w:val="EE0000"/>
                <w:sz w:val="21"/>
                <w:szCs w:val="21"/>
                <w:rPrChange w:id="177" w:author="Gereková Michaela, JUDr." w:date="2025-08-13T13:58:00Z" w16du:dateUtc="2025-08-13T11:58:00Z">
                  <w:rPr>
                    <w:rFonts w:ascii="Arial Narrow" w:hAnsi="Arial Narrow"/>
                    <w:sz w:val="21"/>
                    <w:szCs w:val="21"/>
                  </w:rPr>
                </w:rPrChange>
              </w:rPr>
              <w:t xml:space="preserve"> &amp; 11.12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9BC27D" w14:textId="10FCEAD1" w:rsidR="00A50A8B" w:rsidRPr="002E25F3" w:rsidRDefault="00A50A8B">
            <w:pPr>
              <w:spacing w:before="60" w:after="60"/>
              <w:ind w:left="12"/>
              <w:rPr>
                <w:rFonts w:ascii="Arial Narrow" w:hAnsi="Arial Narrow"/>
                <w:color w:val="EE0000"/>
                <w:sz w:val="21"/>
                <w:szCs w:val="21"/>
                <w:rPrChange w:id="178" w:author="Gereková Michaela, JUDr." w:date="2025-08-13T13:58:00Z" w16du:dateUtc="2025-08-13T11:58:00Z">
                  <w:rPr>
                    <w:rFonts w:ascii="Arial Narrow" w:hAnsi="Arial Narrow"/>
                    <w:sz w:val="21"/>
                    <w:szCs w:val="21"/>
                  </w:rPr>
                </w:rPrChange>
              </w:rPr>
            </w:pPr>
            <w:del w:id="179" w:author="Gereková Michaela, JUDr." w:date="2025-08-13T13:56:00Z" w16du:dateUtc="2025-08-13T11:56:00Z">
              <w:r w:rsidRPr="002E25F3">
                <w:rPr>
                  <w:rFonts w:ascii="Arial Narrow" w:hAnsi="Arial Narrow"/>
                  <w:color w:val="EE0000"/>
                  <w:sz w:val="21"/>
                  <w:szCs w:val="21"/>
                  <w:rPrChange w:id="180" w:author="Gereková Michaela, JUDr." w:date="2025-08-13T13:58:00Z" w16du:dateUtc="2025-08-13T11:58:00Z">
                    <w:rPr>
                      <w:rFonts w:ascii="Arial Narrow" w:hAnsi="Arial Narrow"/>
                      <w:sz w:val="21"/>
                      <w:szCs w:val="21"/>
                    </w:rPr>
                  </w:rPrChange>
                </w:rPr>
                <w:delText xml:space="preserve">Stavebná časť Diela: </w:delText>
              </w:r>
            </w:del>
            <w:r w:rsidRPr="002E25F3">
              <w:rPr>
                <w:rFonts w:ascii="Arial Narrow" w:hAnsi="Arial Narrow"/>
                <w:color w:val="EE0000"/>
                <w:sz w:val="21"/>
                <w:szCs w:val="21"/>
                <w:rPrChange w:id="181" w:author="Gereková Michaela, JUDr." w:date="2025-08-13T13:58:00Z" w16du:dateUtc="2025-08-13T11:58:00Z">
                  <w:rPr>
                    <w:rFonts w:ascii="Arial Narrow" w:hAnsi="Arial Narrow"/>
                    <w:sz w:val="21"/>
                    <w:szCs w:val="21"/>
                  </w:rPr>
                </w:rPrChange>
              </w:rPr>
              <w:t xml:space="preserve">60 mesiacov od dátumu vydania Preberacieho protokolu </w:t>
            </w:r>
            <w:ins w:id="182" w:author="Gereková Michaela, JUDr." w:date="2025-08-13T13:56:00Z" w16du:dateUtc="2025-08-13T11:56:00Z">
              <w:r w:rsidR="001247F5" w:rsidRPr="002E25F3">
                <w:rPr>
                  <w:rFonts w:ascii="Arial Narrow" w:hAnsi="Arial Narrow"/>
                  <w:color w:val="EE0000"/>
                  <w:sz w:val="21"/>
                  <w:szCs w:val="21"/>
                  <w:rPrChange w:id="183" w:author="Gereková Michaela, JUDr." w:date="2025-08-13T13:58:00Z" w16du:dateUtc="2025-08-13T11:58:00Z">
                    <w:rPr>
                      <w:rFonts w:ascii="Arial Narrow" w:hAnsi="Arial Narrow"/>
                      <w:sz w:val="21"/>
                      <w:szCs w:val="21"/>
                    </w:rPr>
                  </w:rPrChange>
                </w:rPr>
                <w:t>pre Die</w:t>
              </w:r>
            </w:ins>
            <w:ins w:id="184" w:author="Gereková Michaela, JUDr." w:date="2025-08-13T13:57:00Z" w16du:dateUtc="2025-08-13T11:57:00Z">
              <w:r w:rsidR="001247F5" w:rsidRPr="002E25F3">
                <w:rPr>
                  <w:rFonts w:ascii="Arial Narrow" w:hAnsi="Arial Narrow"/>
                  <w:color w:val="EE0000"/>
                  <w:sz w:val="21"/>
                  <w:szCs w:val="21"/>
                  <w:rPrChange w:id="185" w:author="Gereková Michaela, JUDr." w:date="2025-08-13T13:58:00Z" w16du:dateUtc="2025-08-13T11:58:00Z">
                    <w:rPr>
                      <w:rFonts w:ascii="Arial Narrow" w:hAnsi="Arial Narrow"/>
                      <w:sz w:val="21"/>
                      <w:szCs w:val="21"/>
                    </w:rPr>
                  </w:rPrChange>
                </w:rPr>
                <w:t>lo</w:t>
              </w:r>
            </w:ins>
          </w:p>
          <w:p w14:paraId="6D80F4B9" w14:textId="164D9B0E" w:rsidR="00A50A8B" w:rsidRPr="00BA355D" w:rsidRDefault="00A50A8B">
            <w:pPr>
              <w:spacing w:before="60" w:after="60"/>
              <w:ind w:left="12"/>
              <w:rPr>
                <w:del w:id="186" w:author="Gereková Michaela, JUDr." w:date="2025-08-13T13:56:00Z" w16du:dateUtc="2025-08-13T11:56:00Z"/>
                <w:rFonts w:ascii="Arial Narrow" w:hAnsi="Arial Narrow"/>
                <w:sz w:val="21"/>
                <w:szCs w:val="21"/>
              </w:rPr>
            </w:pPr>
            <w:del w:id="187" w:author="Gereková Michaela, JUDr." w:date="2025-08-13T13:56:00Z" w16du:dateUtc="2025-08-13T11:56:00Z">
              <w:r w:rsidRPr="00BA355D">
                <w:rPr>
                  <w:rFonts w:ascii="Arial Narrow" w:hAnsi="Arial Narrow"/>
                  <w:sz w:val="21"/>
                  <w:szCs w:val="21"/>
                </w:rPr>
                <w:delText>pre Technologické zariadenia Diela: 24 mesiacov od dátumu vydania Preberacieho protokolu pre Dielo</w:delText>
              </w:r>
            </w:del>
          </w:p>
          <w:p w14:paraId="073949B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 zamedzenie pochybností: Lehota na oznámenie vád pre Dielo a Záručná doba pre Dielo plynú 365 dní od dátumu vydania Preberacieho protokolu súbežne.</w:t>
            </w:r>
          </w:p>
        </w:tc>
      </w:tr>
      <w:tr w:rsidR="00BA355D" w:rsidRPr="00BA355D" w14:paraId="735FCED1"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A012" w14:textId="77777777" w:rsidR="00A50A8B" w:rsidRPr="00BA355D" w:rsidRDefault="00A50A8B">
            <w:pPr>
              <w:rPr>
                <w:rFonts w:ascii="Arial Narrow" w:hAnsi="Arial Narrow"/>
                <w:sz w:val="21"/>
                <w:szCs w:val="21"/>
              </w:rPr>
            </w:pPr>
            <w:r w:rsidRPr="00BA355D">
              <w:rPr>
                <w:rFonts w:ascii="Arial Narrow" w:hAnsi="Arial Narrow"/>
                <w:sz w:val="21"/>
                <w:szCs w:val="21"/>
              </w:rPr>
              <w:t>Výška Bankovej záruky na záručné opravy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6AB153"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218E61" w14:textId="77777777" w:rsidR="00A50A8B" w:rsidRPr="00BA355D" w:rsidRDefault="00A50A8B">
            <w:pPr>
              <w:rPr>
                <w:rFonts w:ascii="Arial Narrow" w:hAnsi="Arial Narrow"/>
                <w:sz w:val="21"/>
                <w:szCs w:val="21"/>
              </w:rPr>
            </w:pPr>
            <w:r w:rsidRPr="00BA355D">
              <w:rPr>
                <w:rFonts w:ascii="Arial Narrow" w:hAnsi="Arial Narrow"/>
                <w:sz w:val="21"/>
                <w:szCs w:val="21"/>
              </w:rPr>
              <w:t>Päť percent (5%) z Akceptovanej zmluvnej hodnoty pre Dielo bez DPH</w:t>
            </w:r>
          </w:p>
        </w:tc>
      </w:tr>
      <w:tr w:rsidR="00BA355D" w:rsidRPr="00BA355D" w14:paraId="3D980BB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8E0EE1"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Elektronické prenosové systémy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D9765"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05C66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e-mail spolu s listom v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formáte, iba komunikácia potvrdená písomnou formou doručenou na príjemcu</w:t>
            </w:r>
          </w:p>
        </w:tc>
      </w:tr>
      <w:tr w:rsidR="00BA355D" w:rsidRPr="00BA355D" w14:paraId="0C9BB12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0575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Doručovacia adresa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80F2D3"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F0553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Hlavné mesto Slovenskej republiky Bratislava, Primaciálne námestie, 814 99 Bratislava</w:t>
            </w:r>
          </w:p>
          <w:p w14:paraId="4502845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[Adresa Zhotoviteľa]</w:t>
            </w:r>
          </w:p>
        </w:tc>
      </w:tr>
      <w:tr w:rsidR="00BA355D" w:rsidRPr="00BA355D" w14:paraId="3B702B3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E8242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Rozhodujúce právo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C0814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2B693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Právne predpisy Slovenskej republiky</w:t>
            </w:r>
          </w:p>
        </w:tc>
      </w:tr>
      <w:tr w:rsidR="00BA355D" w:rsidRPr="00BA355D" w14:paraId="6D08C06D"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6945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Rozhodujúci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E623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EADC0E"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26F3AB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CB1069"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Komunikačný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41348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891B9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0EBC25F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1653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pre prístup na Stavenisko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95C16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292D4F"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Podľa Harmonogramu prác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8.3) a po dohode so Zhotoviteľom</w:t>
            </w:r>
          </w:p>
        </w:tc>
      </w:tr>
      <w:tr w:rsidR="00BA355D" w:rsidRPr="00BA355D" w14:paraId="060D773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833CA" w14:textId="3F430F53"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Čiastka Bankov</w:t>
            </w:r>
            <w:r w:rsidR="003D079D" w:rsidRPr="00BA355D">
              <w:rPr>
                <w:rFonts w:ascii="Arial Narrow" w:hAnsi="Arial Narrow"/>
                <w:sz w:val="21"/>
                <w:szCs w:val="21"/>
              </w:rPr>
              <w:t>ej</w:t>
            </w:r>
            <w:r w:rsidRPr="00BA355D">
              <w:rPr>
                <w:rFonts w:ascii="Arial Narrow" w:hAnsi="Arial Narrow"/>
                <w:sz w:val="21"/>
                <w:szCs w:val="21"/>
              </w:rPr>
              <w:t xml:space="preserve"> záruk</w:t>
            </w:r>
            <w:r w:rsidR="00FD6F5B" w:rsidRPr="00BA355D">
              <w:rPr>
                <w:rFonts w:ascii="Arial Narrow" w:hAnsi="Arial Narrow"/>
                <w:sz w:val="21"/>
                <w:szCs w:val="21"/>
              </w:rPr>
              <w:t>y</w:t>
            </w:r>
            <w:r w:rsidRPr="00BA355D">
              <w:rPr>
                <w:rFonts w:ascii="Arial Narrow" w:hAnsi="Arial Narrow"/>
                <w:sz w:val="21"/>
                <w:szCs w:val="21"/>
              </w:rPr>
              <w:t xml:space="preserve"> na vykonanie prác (na splnenie zmluvných záväzkov)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7B0C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5F825" w14:textId="76E02930"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Pätnásť percent (15%) z Akceptovanej zmluvnej hodnoty pre Dielo bez DPH</w:t>
            </w:r>
            <w:r w:rsidR="001A55B1" w:rsidRPr="00BA355D">
              <w:rPr>
                <w:rFonts w:ascii="Arial Narrow" w:hAnsi="Arial Narrow"/>
                <w:sz w:val="21"/>
                <w:szCs w:val="21"/>
              </w:rPr>
              <w:t>, resp. zo zvýšenej Akceptovanej zmluvnej hodnoty za podmienok uvedených v podčlánku 4.2</w:t>
            </w:r>
          </w:p>
        </w:tc>
      </w:tr>
      <w:tr w:rsidR="00BA355D" w:rsidRPr="00BA355D" w14:paraId="72DB699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A32F4E" w14:textId="77777777" w:rsidR="00A50A8B" w:rsidRPr="00BA355D" w:rsidRDefault="00A50A8B">
            <w:pPr>
              <w:rPr>
                <w:rFonts w:ascii="Arial Narrow" w:hAnsi="Arial Narrow"/>
                <w:sz w:val="21"/>
                <w:szCs w:val="21"/>
              </w:rPr>
            </w:pPr>
            <w:r w:rsidRPr="00BA355D">
              <w:rPr>
                <w:rFonts w:ascii="Arial Narrow" w:hAnsi="Arial Narrow"/>
                <w:sz w:val="21"/>
                <w:szCs w:val="21"/>
              </w:rPr>
              <w:lastRenderedPageBreak/>
              <w:t>Menovaní subdodávatelia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5A9144" w14:textId="77777777" w:rsidR="00A50A8B" w:rsidRPr="00BA355D" w:rsidRDefault="00A50A8B" w:rsidP="004D1295">
            <w:pPr>
              <w:jc w:val="center"/>
              <w:rPr>
                <w:rFonts w:ascii="Arial Narrow" w:hAnsi="Arial Narrow"/>
                <w:sz w:val="21"/>
                <w:szCs w:val="21"/>
              </w:rPr>
            </w:pPr>
            <w:r w:rsidRPr="00BA355D">
              <w:rPr>
                <w:rFonts w:ascii="Arial Narrow" w:hAnsi="Arial Narrow"/>
                <w:sz w:val="21"/>
                <w:szCs w:val="21"/>
              </w:rPr>
              <w:t>4.5.1 (a)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838D96" w14:textId="77777777" w:rsidR="00A50A8B" w:rsidRPr="00BA355D" w:rsidRDefault="00A50A8B" w:rsidP="004D1295">
            <w:pPr>
              <w:pStyle w:val="Bezriadkovania"/>
              <w:spacing w:after="240"/>
              <w:rPr>
                <w:rFonts w:ascii="Arial Narrow" w:eastAsia="Arial" w:hAnsi="Arial Narrow" w:cs="Arial"/>
                <w:sz w:val="21"/>
                <w:szCs w:val="21"/>
              </w:rPr>
            </w:pPr>
            <w:r w:rsidRPr="00BA355D">
              <w:rPr>
                <w:rFonts w:ascii="Arial Narrow" w:eastAsia="Arial" w:hAnsi="Arial Narrow" w:cs="Arial"/>
                <w:sz w:val="21"/>
                <w:szCs w:val="21"/>
              </w:rPr>
              <w:t xml:space="preserve">obchodná spoločnosť Západoslovenská distribučná, </w:t>
            </w:r>
            <w:proofErr w:type="spellStart"/>
            <w:r w:rsidRPr="00BA355D">
              <w:rPr>
                <w:rFonts w:ascii="Arial Narrow" w:eastAsia="Arial" w:hAnsi="Arial Narrow" w:cs="Arial"/>
                <w:sz w:val="21"/>
                <w:szCs w:val="21"/>
              </w:rPr>
              <w:t>a.s</w:t>
            </w:r>
            <w:proofErr w:type="spellEnd"/>
            <w:r w:rsidRPr="00BA355D">
              <w:rPr>
                <w:rFonts w:ascii="Arial Narrow" w:eastAsia="Arial" w:hAnsi="Arial Narrow" w:cs="Arial"/>
                <w:sz w:val="21"/>
                <w:szCs w:val="21"/>
              </w:rPr>
              <w:t>., sídlo: Čulenova 6, 816 47 Bratislava, IČO: 36 361 518, ktorá bude zabezpečovať realizáciu SO a pripravovať dodanie podkladov na odovzdanie a kolaudáciu tohto SO</w:t>
            </w:r>
          </w:p>
        </w:tc>
      </w:tr>
      <w:tr w:rsidR="00BA355D" w:rsidRPr="00BA355D" w14:paraId="1D2502F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EA53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Maximálna výška celkovej možnej zmluvnej pokuty za všetky porušenia Zhotoviteľa zo Zmluvy nepresiahne</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C5F7D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C1D569" w14:textId="4D7978AC"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15% Akceptovanej zmluvnej hodnoty pre Dielo bez DPH so zohľadnením všetkých jej prípadných navýšení v súlade so Zmluvou </w:t>
            </w:r>
          </w:p>
        </w:tc>
      </w:tr>
      <w:tr w:rsidR="00BA355D" w:rsidRPr="00BA355D" w14:paraId="703441A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EFDE9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Lehota na oznámenie nepredvídateľných chýb, omylov a vád v Požiadavkách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931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5.1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778DB"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21 dní od Začatia prác</w:t>
            </w:r>
          </w:p>
        </w:tc>
      </w:tr>
      <w:tr w:rsidR="00BA355D" w:rsidRPr="00BA355D" w14:paraId="47B06F6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C854B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Pracovná doba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66428C"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6.5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13E7CC" w14:textId="77777777"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Nie je obmedzená, obmedzenie sa týka iba vykonávania hlučných prác počas nočných hodín, cez víkendy a v dňoch pracovného pokoja v zmysle VZN</w:t>
            </w:r>
          </w:p>
        </w:tc>
      </w:tr>
      <w:tr w:rsidR="00BA355D" w:rsidRPr="00BA355D" w14:paraId="39DA1B7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AD8FC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nesplnenie Lehoty výstavby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2110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3E873"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0,05% z Akceptovanej zmluvnej hodnoty bez DPH v (EUR) za každý deň omeškania od nesplneného termínu ukončenia Lehoty výstavby Diela</w:t>
            </w:r>
          </w:p>
          <w:p w14:paraId="2AF95261" w14:textId="4FF96F59"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až do podpísania Preberacieho protokolu Diela</w:t>
            </w:r>
            <w:r w:rsidR="00EB45FA" w:rsidRPr="00BA355D">
              <w:rPr>
                <w:rFonts w:ascii="Arial Narrow" w:hAnsi="Arial Narrow"/>
                <w:sz w:val="21"/>
                <w:szCs w:val="21"/>
              </w:rPr>
              <w:t xml:space="preserve"> podľa podčlánku 10.</w:t>
            </w:r>
            <w:r w:rsidR="0050127C" w:rsidRPr="00BA355D">
              <w:rPr>
                <w:rFonts w:ascii="Arial Narrow" w:hAnsi="Arial Narrow"/>
                <w:sz w:val="21"/>
                <w:szCs w:val="21"/>
              </w:rPr>
              <w:t>1</w:t>
            </w:r>
          </w:p>
        </w:tc>
      </w:tr>
      <w:tr w:rsidR="00BA355D" w:rsidRPr="00BA355D" w14:paraId="4E73330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CA853"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Míľniky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2814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tcPr>
          <w:p w14:paraId="7B161D7D" w14:textId="08CD3579" w:rsidR="00A50A8B" w:rsidRPr="00BA355D" w:rsidRDefault="00A50A8B">
            <w:pPr>
              <w:jc w:val="both"/>
              <w:rPr>
                <w:rFonts w:ascii="Arial Narrow" w:hAnsi="Arial Narrow"/>
                <w:sz w:val="21"/>
                <w:szCs w:val="21"/>
              </w:rPr>
            </w:pPr>
            <w:r w:rsidRPr="00BA355D">
              <w:rPr>
                <w:rFonts w:ascii="Arial Narrow" w:hAnsi="Arial Narrow"/>
                <w:sz w:val="21"/>
                <w:szCs w:val="21"/>
              </w:rPr>
              <w:t>Objednávateľom stanovené míľniky</w:t>
            </w:r>
            <w:r w:rsidR="00AC060E" w:rsidRPr="00BA355D">
              <w:rPr>
                <w:rFonts w:ascii="Arial Narrow" w:hAnsi="Arial Narrow"/>
                <w:sz w:val="21"/>
                <w:szCs w:val="21"/>
              </w:rPr>
              <w:t>, ktorých vecný rozsah je uvedený v čl. 2.3.2.2 Z</w:t>
            </w:r>
            <w:r w:rsidR="0059218F" w:rsidRPr="00BA355D">
              <w:rPr>
                <w:rFonts w:ascii="Arial Narrow" w:hAnsi="Arial Narrow"/>
                <w:sz w:val="21"/>
                <w:szCs w:val="21"/>
              </w:rPr>
              <w:t>väzok 3</w:t>
            </w:r>
            <w:r w:rsidR="00AC060E" w:rsidRPr="00BA355D">
              <w:rPr>
                <w:rFonts w:ascii="Arial Narrow" w:hAnsi="Arial Narrow"/>
                <w:sz w:val="21"/>
                <w:szCs w:val="21"/>
              </w:rPr>
              <w:t xml:space="preserve"> </w:t>
            </w:r>
            <w:r w:rsidR="0059218F" w:rsidRPr="00BA355D">
              <w:rPr>
                <w:rFonts w:ascii="Arial Narrow" w:hAnsi="Arial Narrow"/>
                <w:sz w:val="21"/>
                <w:szCs w:val="21"/>
              </w:rPr>
              <w:t xml:space="preserve">Časť </w:t>
            </w:r>
            <w:r w:rsidR="00AC060E" w:rsidRPr="00BA355D">
              <w:rPr>
                <w:rFonts w:ascii="Arial Narrow" w:hAnsi="Arial Narrow"/>
                <w:sz w:val="21"/>
                <w:szCs w:val="21"/>
              </w:rPr>
              <w:t xml:space="preserve">1 </w:t>
            </w:r>
            <w:r w:rsidR="0095471F" w:rsidRPr="00BA355D">
              <w:rPr>
                <w:rFonts w:ascii="Arial Narrow" w:hAnsi="Arial Narrow"/>
                <w:sz w:val="21"/>
                <w:szCs w:val="21"/>
              </w:rPr>
              <w:t>Súťažných podkladov</w:t>
            </w:r>
            <w:r w:rsidR="00DD361A" w:rsidRPr="00BA355D">
              <w:rPr>
                <w:rFonts w:ascii="Arial Narrow" w:hAnsi="Arial Narrow"/>
                <w:sz w:val="21"/>
                <w:szCs w:val="21"/>
              </w:rPr>
              <w:t>, je Zhotoviteľ povinný splniť nasledovne</w:t>
            </w:r>
            <w:r w:rsidRPr="00BA355D">
              <w:rPr>
                <w:rFonts w:ascii="Arial Narrow" w:hAnsi="Arial Narrow"/>
                <w:sz w:val="21"/>
                <w:szCs w:val="21"/>
              </w:rPr>
              <w:t>:</w:t>
            </w:r>
          </w:p>
          <w:p w14:paraId="1A76340E" w14:textId="77777777" w:rsidR="00A50A8B" w:rsidRPr="00BA355D" w:rsidRDefault="00A50A8B">
            <w:pPr>
              <w:jc w:val="both"/>
              <w:rPr>
                <w:rFonts w:ascii="Arial Narrow" w:hAnsi="Arial Narrow"/>
                <w:sz w:val="10"/>
                <w:szCs w:val="10"/>
              </w:rPr>
            </w:pPr>
          </w:p>
          <w:p w14:paraId="43B7C970"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1: do 120 dní od Dátumu začatia prác.</w:t>
            </w:r>
          </w:p>
          <w:p w14:paraId="7CB7AB0B"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2: do 210 dní od Dátumu začatia prác.</w:t>
            </w:r>
          </w:p>
          <w:p w14:paraId="2D29D1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3: do 300 dní od Dátumu začatia prác.</w:t>
            </w:r>
          </w:p>
          <w:p w14:paraId="385C31CF"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4: do 420 dní od Dátumu začatia prác.</w:t>
            </w:r>
          </w:p>
          <w:p w14:paraId="43EF92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5: do 630 dní od Dátumu začatia prác</w:t>
            </w:r>
          </w:p>
          <w:p w14:paraId="58D95925"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6: do 720 dní od Dátumu začatia prác</w:t>
            </w:r>
          </w:p>
          <w:p w14:paraId="253DC9CB" w14:textId="77777777" w:rsidR="00A50A8B" w:rsidRPr="00BA355D" w:rsidRDefault="00A50A8B" w:rsidP="004D1295">
            <w:pPr>
              <w:spacing w:after="240"/>
              <w:jc w:val="both"/>
              <w:rPr>
                <w:rFonts w:ascii="Arial Narrow" w:hAnsi="Arial Narrow"/>
                <w:sz w:val="21"/>
                <w:szCs w:val="21"/>
              </w:rPr>
            </w:pPr>
            <w:r w:rsidRPr="00BA355D">
              <w:rPr>
                <w:rFonts w:ascii="Arial Narrow" w:hAnsi="Arial Narrow"/>
                <w:sz w:val="21"/>
                <w:szCs w:val="21"/>
              </w:rPr>
              <w:t>Míľnik č. 7: do 780 dní od Dátumu začatia prác</w:t>
            </w:r>
          </w:p>
        </w:tc>
      </w:tr>
      <w:tr w:rsidR="00BA355D" w:rsidRPr="00BA355D" w14:paraId="629DD26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A96C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omeškanie so splnením Míľnika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6F8FA" w14:textId="2046D56D"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BA80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Ak Zhotoviteľ poruší svoju povinnosť splniť Míľnik v stanovenej lehote, je Objednávateľ oprávnený uložiť Zhotoviteľovi zmluvnú pokutu za porušenie tejto povinnosti vo výške stanovenej nasledovne:</w:t>
            </w:r>
          </w:p>
          <w:p w14:paraId="1BEE634C" w14:textId="77777777" w:rsidR="00A50A8B" w:rsidRPr="00BA355D" w:rsidRDefault="00A50A8B">
            <w:pPr>
              <w:pStyle w:val="Bezriadkovania"/>
              <w:rPr>
                <w:rFonts w:ascii="Arial Narrow" w:hAnsi="Arial Narrow"/>
                <w:sz w:val="21"/>
                <w:szCs w:val="21"/>
              </w:rPr>
            </w:pPr>
          </w:p>
          <w:p w14:paraId="2364194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1 – 0,50 % z Akceptovanej zmluvnej hodnoty bez DPH</w:t>
            </w:r>
          </w:p>
          <w:p w14:paraId="5229806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2 – 0,20 % z Akceptovanej zmluvnej hodnoty bez DPH</w:t>
            </w:r>
          </w:p>
          <w:p w14:paraId="1D2F7B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3 – 1,00 % z Akceptovanej zmluvnej hodnoty bez DPH</w:t>
            </w:r>
          </w:p>
          <w:p w14:paraId="41AF603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4 – 1,00 % z Akceptovanej zmluvnej hodnoty bez DPH</w:t>
            </w:r>
          </w:p>
          <w:p w14:paraId="000C02A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5 – 1,50 % z Akceptovanej hodnoty bez DPH</w:t>
            </w:r>
          </w:p>
          <w:p w14:paraId="67CE186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Míľnik č. 6 – 1,50 % z Akceptovanej zmluvnej hodnoty bez DPH </w:t>
            </w:r>
          </w:p>
          <w:p w14:paraId="190D4A8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7 – 0,50 % z Akceptovanej zmluvnej hodnoty bez DPH</w:t>
            </w:r>
          </w:p>
          <w:p w14:paraId="3615772B" w14:textId="77777777" w:rsidR="00260D68" w:rsidRPr="00BA355D" w:rsidRDefault="00260D68">
            <w:pPr>
              <w:pStyle w:val="Bezriadkovania"/>
              <w:rPr>
                <w:rFonts w:ascii="Arial Narrow" w:hAnsi="Arial Narrow"/>
                <w:sz w:val="21"/>
                <w:szCs w:val="21"/>
              </w:rPr>
            </w:pPr>
          </w:p>
          <w:p w14:paraId="688C1F68" w14:textId="251DD7E5" w:rsidR="00260D68" w:rsidRPr="00BA355D" w:rsidRDefault="00650E31" w:rsidP="004D1295">
            <w:pPr>
              <w:pStyle w:val="Bezriadkovania"/>
              <w:spacing w:after="240"/>
              <w:jc w:val="both"/>
              <w:rPr>
                <w:rFonts w:ascii="Arial Narrow" w:hAnsi="Arial Narrow"/>
                <w:sz w:val="21"/>
                <w:szCs w:val="21"/>
              </w:rPr>
            </w:pPr>
            <w:r w:rsidRPr="00BA355D">
              <w:rPr>
                <w:rFonts w:ascii="Arial Narrow" w:hAnsi="Arial Narrow"/>
                <w:sz w:val="21"/>
                <w:szCs w:val="21"/>
              </w:rPr>
              <w:t>Pri omeškaní v rozsahu dlhšom ako 28 dní sa z</w:t>
            </w:r>
            <w:r w:rsidR="002C2A31" w:rsidRPr="00BA355D">
              <w:rPr>
                <w:rFonts w:ascii="Arial Narrow" w:hAnsi="Arial Narrow"/>
                <w:sz w:val="21"/>
                <w:szCs w:val="21"/>
              </w:rPr>
              <w:t>mlu</w:t>
            </w:r>
            <w:r w:rsidRPr="00BA355D">
              <w:rPr>
                <w:rFonts w:ascii="Arial Narrow" w:hAnsi="Arial Narrow"/>
                <w:sz w:val="21"/>
                <w:szCs w:val="21"/>
              </w:rPr>
              <w:t xml:space="preserve">vne stanovená sadzba pri omeškaní so </w:t>
            </w:r>
            <w:r w:rsidRPr="00BA355D">
              <w:rPr>
                <w:rFonts w:ascii="Arial Narrow" w:hAnsi="Arial Narrow"/>
                <w:sz w:val="21"/>
                <w:szCs w:val="21"/>
              </w:rPr>
              <w:lastRenderedPageBreak/>
              <w:t xml:space="preserve">splnením Míľnika </w:t>
            </w:r>
            <w:r w:rsidR="002C2A31" w:rsidRPr="00BA355D">
              <w:rPr>
                <w:rFonts w:ascii="Arial Narrow" w:hAnsi="Arial Narrow"/>
                <w:sz w:val="21"/>
                <w:szCs w:val="21"/>
              </w:rPr>
              <w:t>uplatní opätovne</w:t>
            </w:r>
            <w:r w:rsidR="00326309" w:rsidRPr="00BA355D">
              <w:rPr>
                <w:rFonts w:ascii="Arial Narrow" w:hAnsi="Arial Narrow"/>
                <w:sz w:val="21"/>
                <w:szCs w:val="21"/>
              </w:rPr>
              <w:t xml:space="preserve"> v zmysle podčlánku 8.7</w:t>
            </w:r>
            <w:r w:rsidR="002C2A31" w:rsidRPr="00BA355D">
              <w:rPr>
                <w:rFonts w:ascii="Arial Narrow" w:hAnsi="Arial Narrow"/>
                <w:sz w:val="21"/>
                <w:szCs w:val="21"/>
              </w:rPr>
              <w:t>.</w:t>
            </w:r>
          </w:p>
        </w:tc>
      </w:tr>
      <w:tr w:rsidR="00BA355D" w:rsidRPr="00BA355D" w14:paraId="28F7E68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1899" w14:textId="77777777" w:rsidR="00A50A8B" w:rsidRPr="00BA355D" w:rsidRDefault="00A50A8B">
            <w:pPr>
              <w:rPr>
                <w:rFonts w:ascii="Arial Narrow" w:hAnsi="Arial Narrow"/>
                <w:sz w:val="21"/>
                <w:szCs w:val="21"/>
              </w:rPr>
            </w:pPr>
            <w:r w:rsidRPr="00BA355D">
              <w:rPr>
                <w:rFonts w:ascii="Arial Narrow" w:hAnsi="Arial Narrow"/>
                <w:sz w:val="21"/>
                <w:szCs w:val="21"/>
              </w:rPr>
              <w:lastRenderedPageBreak/>
              <w:t>Predbežné sumy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C5905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13.5 (b)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B5CFF7" w14:textId="4A397331" w:rsidR="00A50A8B" w:rsidRPr="00BA355D" w:rsidRDefault="00A50A8B">
            <w:pPr>
              <w:pStyle w:val="Default"/>
              <w:rPr>
                <w:rFonts w:ascii="Arial Narrow" w:eastAsia="Arial" w:hAnsi="Arial Narrow" w:cs="Arial"/>
                <w:color w:val="auto"/>
                <w:sz w:val="21"/>
                <w:szCs w:val="21"/>
              </w:rPr>
            </w:pPr>
            <w:r w:rsidRPr="00BA355D">
              <w:rPr>
                <w:rFonts w:ascii="Arial Narrow" w:eastAsia="Arial" w:hAnsi="Arial Narrow" w:cs="Arial"/>
                <w:color w:val="auto"/>
                <w:sz w:val="21"/>
                <w:szCs w:val="21"/>
              </w:rPr>
              <w:t>Západoslovenská distribučná, a. s., sídlo: Čulenova 6, 816 47 Bratislava, IČO: 36 361 518, ktorá bude zabezpečovať realizáciu SO 629 a pripravovať dodanie podkladov na odovzdanie a kolaudáciu tohto SO 629. Suma 215 605,50 EUR bez DPH za vybudovanie prípojky bola uhradená zo strany Objednávateľa a nie je súčasťou Zmluvnej ceny, teda uchádzač túto sumu tomuto Nominovanému subdodávateľovi za vybudovanie prípojky neuhrádza, ani ju nezahŕňa do Akceptovanej zmluvnej hodnoty. Za týchto okolností sa na vybudovanie</w:t>
            </w:r>
            <w:r w:rsidRPr="00BA355D">
              <w:rPr>
                <w:rFonts w:eastAsia="Arial"/>
                <w:color w:val="auto"/>
              </w:rPr>
              <w:t xml:space="preserve"> </w:t>
            </w:r>
            <w:r w:rsidRPr="00BA355D">
              <w:rPr>
                <w:rFonts w:ascii="Arial Narrow" w:eastAsia="Arial" w:hAnsi="Arial Narrow" w:cs="Arial"/>
                <w:color w:val="auto"/>
                <w:sz w:val="21"/>
                <w:szCs w:val="21"/>
              </w:rPr>
              <w:t xml:space="preserve">prípojky neaplikuje ani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4.5.3 a 4.5.4 Zmluvy. Táto výnimka sa však netýka dodania dokumentácie v zmysle Požiadaviek Objednávateľa, na ktorej vypracovanie sa aplikuje 13.5b a 4.5.1 až 4.5.4 Zmluvy v plnom rozsahu.</w:t>
            </w:r>
          </w:p>
        </w:tc>
      </w:tr>
      <w:tr w:rsidR="00BA355D" w:rsidRPr="00BA355D" w14:paraId="664C9DE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53EB43" w14:textId="77777777" w:rsidR="00A50A8B" w:rsidRPr="00BA355D" w:rsidRDefault="00A50A8B">
            <w:pPr>
              <w:spacing w:before="60" w:after="60"/>
              <w:rPr>
                <w:rFonts w:ascii="Arial Narrow" w:hAnsi="Arial Narrow"/>
                <w:sz w:val="21"/>
                <w:szCs w:val="21"/>
              </w:rPr>
            </w:pPr>
            <w:r w:rsidRPr="00BA355D">
              <w:rPr>
                <w:rFonts w:ascii="Arial Narrow" w:hAnsi="Arial Narrow"/>
                <w:sz w:val="21"/>
                <w:szCs w:val="21"/>
              </w:rPr>
              <w:t>Úprava v dôsledku zmien Nákladov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54CD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13.8</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11DCB3" w14:textId="77777777" w:rsidR="00A50A8B" w:rsidRPr="00BA355D" w:rsidRDefault="00A50A8B">
            <w:pPr>
              <w:pStyle w:val="Default"/>
              <w:spacing w:before="60" w:after="60"/>
              <w:rPr>
                <w:rFonts w:ascii="Arial Narrow" w:eastAsia="Arial" w:hAnsi="Arial Narrow" w:cs="Arial"/>
                <w:color w:val="auto"/>
                <w:sz w:val="21"/>
                <w:szCs w:val="21"/>
              </w:rPr>
            </w:pPr>
            <w:r w:rsidRPr="00BA355D">
              <w:rPr>
                <w:rFonts w:ascii="Arial Narrow" w:eastAsia="Arial" w:hAnsi="Arial Narrow" w:cs="Arial"/>
                <w:color w:val="auto"/>
                <w:sz w:val="21"/>
                <w:szCs w:val="21"/>
              </w:rPr>
              <w:t>Uplatňuje sa. Pre podrobnosti ohľadom koeficientov a indexov pozri Tabuľku údajov o úpravách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13.8) priloženú za touto Prílohou k ponuke</w:t>
            </w:r>
          </w:p>
        </w:tc>
      </w:tr>
      <w:tr w:rsidR="00BA355D" w:rsidRPr="00BA355D" w14:paraId="0D36CBB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1E5A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Celková zálohová platba, počet a čas splátok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2FD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0CA585"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73E0673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32E535"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Výška Zádržného z Diela </w:t>
            </w:r>
          </w:p>
          <w:p w14:paraId="5D8FEA09" w14:textId="77777777" w:rsidR="00A50A8B" w:rsidRPr="00BA355D" w:rsidRDefault="00A50A8B">
            <w:pPr>
              <w:rPr>
                <w:rFonts w:ascii="Arial Narrow" w:hAnsi="Arial Narrow"/>
                <w:sz w:val="21"/>
                <w:szCs w:val="21"/>
              </w:rPr>
            </w:pP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12358E"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1.1.4.11 a 14.3(c) a 14.9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9D8411"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C5663B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4065E" w14:textId="77777777" w:rsidR="00A50A8B" w:rsidRPr="00BA355D" w:rsidRDefault="00A50A8B">
            <w:pPr>
              <w:rPr>
                <w:rFonts w:ascii="Arial Narrow" w:hAnsi="Arial Narrow"/>
                <w:sz w:val="21"/>
                <w:szCs w:val="21"/>
              </w:rPr>
            </w:pPr>
            <w:r w:rsidRPr="00BA355D">
              <w:rPr>
                <w:rFonts w:ascii="Arial Narrow" w:hAnsi="Arial Narrow"/>
                <w:sz w:val="21"/>
                <w:szCs w:val="21"/>
              </w:rPr>
              <w:t>Limit zadržaných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D4FAED"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14.3(c)</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AB011D"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7EDDC5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3B1974" w14:textId="77777777" w:rsidR="00A50A8B" w:rsidRPr="00BA355D" w:rsidRDefault="00A50A8B">
            <w:pPr>
              <w:rPr>
                <w:rFonts w:ascii="Arial Narrow" w:hAnsi="Arial Narrow"/>
                <w:sz w:val="21"/>
                <w:szCs w:val="21"/>
              </w:rPr>
            </w:pPr>
            <w:r w:rsidRPr="00BA355D">
              <w:rPr>
                <w:rFonts w:ascii="Arial Narrow" w:hAnsi="Arial Narrow"/>
                <w:sz w:val="21"/>
                <w:szCs w:val="21"/>
              </w:rPr>
              <w:t>Technologické zariadenia a Materiály určené pre Dielo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4C643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AD85AB"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31A3292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AF309" w14:textId="77777777" w:rsidR="00A50A8B" w:rsidRPr="00BA355D" w:rsidRDefault="00A50A8B">
            <w:pPr>
              <w:rPr>
                <w:rFonts w:ascii="Arial Narrow" w:hAnsi="Arial Narrow"/>
                <w:sz w:val="21"/>
                <w:szCs w:val="21"/>
              </w:rPr>
            </w:pPr>
            <w:r w:rsidRPr="00BA355D">
              <w:rPr>
                <w:rFonts w:ascii="Arial Narrow" w:hAnsi="Arial Narrow"/>
                <w:sz w:val="21"/>
                <w:szCs w:val="21"/>
              </w:rPr>
              <w:t>Minimálna suma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BA7CA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(druhý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4D1173"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10.000.000,- EUR bez DPH (slovom desať miliónov eur) pri prvom Vyúčtovaní a Žiadosti o Priebežné platobné potvrdenie</w:t>
            </w:r>
          </w:p>
        </w:tc>
      </w:tr>
      <w:tr w:rsidR="00BA355D" w:rsidRPr="00BA355D" w14:paraId="7B8D3A3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E250A" w14:textId="77777777" w:rsidR="00A50A8B" w:rsidRPr="00BA355D" w:rsidRDefault="00A50A8B">
            <w:pPr>
              <w:rPr>
                <w:rFonts w:ascii="Arial Narrow" w:hAnsi="Arial Narrow"/>
                <w:sz w:val="21"/>
                <w:szCs w:val="21"/>
              </w:rPr>
            </w:pPr>
            <w:r w:rsidRPr="00BA355D">
              <w:rPr>
                <w:rFonts w:ascii="Arial Narrow" w:hAnsi="Arial Narrow"/>
                <w:sz w:val="21"/>
                <w:szCs w:val="21"/>
              </w:rPr>
              <w:t>Maximálna suma zadržanej platby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8FDE1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(posledný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4873BF" w14:textId="77777777" w:rsidR="00A50A8B" w:rsidRPr="00BA355D" w:rsidRDefault="00A50A8B">
            <w:pPr>
              <w:pStyle w:val="Default"/>
              <w:rPr>
                <w:rFonts w:ascii="Arial Narrow" w:hAnsi="Arial Narrow" w:cs="Times New Roman"/>
                <w:color w:val="auto"/>
                <w:sz w:val="21"/>
                <w:szCs w:val="21"/>
              </w:rPr>
            </w:pPr>
            <w:r w:rsidRPr="00BA355D">
              <w:rPr>
                <w:rFonts w:ascii="Arial Narrow" w:hAnsi="Arial Narrow" w:cs="Times New Roman"/>
                <w:color w:val="auto"/>
                <w:sz w:val="21"/>
                <w:szCs w:val="21"/>
              </w:rPr>
              <w:t>20 % zo splatnej čiastky uvedenej v Priebežnom platobnom potvrdení</w:t>
            </w:r>
          </w:p>
        </w:tc>
      </w:tr>
      <w:tr w:rsidR="00BA355D" w:rsidRPr="00BA355D" w14:paraId="32097A2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FCD1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Bankový účet Zhotoviteľa (názov a adresa banky, IBAN, SWIFT)</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BB55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177C5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w:t>
            </w:r>
          </w:p>
        </w:tc>
      </w:tr>
      <w:tr w:rsidR="00BA355D" w:rsidRPr="00BA355D" w14:paraId="4BC30C4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A1247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Mena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01607F"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14.15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DFAB8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Eur</w:t>
            </w:r>
          </w:p>
        </w:tc>
      </w:tr>
      <w:tr w:rsidR="00BA355D" w:rsidRPr="00BA355D" w14:paraId="650BB99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BB54F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Lehoty na predloženie poistenia: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B758A6" w14:textId="77777777" w:rsidR="00A50A8B" w:rsidRPr="00BA355D" w:rsidRDefault="00A50A8B">
            <w:pPr>
              <w:spacing w:before="60" w:after="60"/>
              <w:ind w:left="12"/>
              <w:jc w:val="center"/>
              <w:rPr>
                <w:rFonts w:ascii="Arial Narrow" w:hAnsi="Arial Narrow"/>
                <w:sz w:val="21"/>
                <w:szCs w:val="21"/>
              </w:rPr>
            </w:pP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D0DF1A" w14:textId="77777777" w:rsidR="00A50A8B" w:rsidRPr="00BA355D" w:rsidRDefault="00A50A8B">
            <w:pPr>
              <w:rPr>
                <w:rFonts w:ascii="Arial Narrow" w:hAnsi="Arial Narrow"/>
                <w:sz w:val="21"/>
                <w:szCs w:val="21"/>
              </w:rPr>
            </w:pPr>
          </w:p>
        </w:tc>
      </w:tr>
      <w:tr w:rsidR="00BA355D" w:rsidRPr="00BA355D" w14:paraId="1ED7B47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BCB3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 potvrdenie o poistení</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F01E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7B782"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3EA66BC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341D7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 príslušné poistné zmluvy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5A3F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414951"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4AB1A18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81E32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Minimálna suma poistenia zákonnej zodpovednosti voči tretím osobám</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F4F11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D0EA19"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1,5 % z Akceptovanej zmluvnej hodnoty na jednu poistnú udalosť</w:t>
            </w:r>
          </w:p>
        </w:tc>
      </w:tr>
      <w:tr w:rsidR="00BA355D" w:rsidRPr="00BA355D" w14:paraId="4B72C5D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8E160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KRS bude pozostávať</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EFD28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6D340D"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z troch členov</w:t>
            </w:r>
          </w:p>
        </w:tc>
      </w:tr>
      <w:tr w:rsidR="00BA355D" w:rsidRPr="00BA355D" w14:paraId="15BBA14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1CB156" w14:textId="77777777" w:rsidR="00A50A8B" w:rsidRPr="00BA355D" w:rsidRDefault="00A50A8B">
            <w:pPr>
              <w:rPr>
                <w:rFonts w:ascii="Arial Narrow" w:hAnsi="Arial Narrow"/>
                <w:sz w:val="21"/>
                <w:szCs w:val="21"/>
              </w:rPr>
            </w:pPr>
            <w:r w:rsidRPr="00BA355D">
              <w:rPr>
                <w:rFonts w:ascii="Arial Narrow" w:hAnsi="Arial Narrow"/>
                <w:sz w:val="21"/>
                <w:szCs w:val="21"/>
              </w:rPr>
              <w:t>Dátum, dokedy musí byť vymenovaná KRS</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CBD6C2"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FA91E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do 28 dní od dátumu, kedy jedna zo Zmluvných strán upozorní druhú na jej úmysel obrátiť sa so sporom na KRS</w:t>
            </w:r>
          </w:p>
        </w:tc>
      </w:tr>
      <w:tr w:rsidR="00BA355D" w:rsidRPr="00BA355D" w14:paraId="4A53EA7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263B1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Menovanie člena KRS (ak sa Strany nedohodnú) vykoná</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B6B51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DAF8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V právnych veciach ktokoľvek z Predsedníctva Rozhodcovského súdu Slovenskej advokátskej komory, v technických veciach ktokoľvek z Predsedníctva Slovenskej komory stavebných inžinierov</w:t>
            </w:r>
          </w:p>
        </w:tc>
      </w:tr>
    </w:tbl>
    <w:p w14:paraId="1057C7CE" w14:textId="77777777" w:rsidR="00A50A8B" w:rsidRPr="00BA355D" w:rsidRDefault="00A50A8B" w:rsidP="00A50A8B">
      <w:pPr>
        <w:spacing w:line="360" w:lineRule="auto"/>
        <w:rPr>
          <w:rFonts w:ascii="Arial Narrow" w:hAnsi="Arial Narrow"/>
          <w:sz w:val="21"/>
          <w:szCs w:val="21"/>
        </w:rPr>
      </w:pPr>
    </w:p>
    <w:p w14:paraId="1298F01F"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Podpis _____________________ funkcia ________________________</w:t>
      </w:r>
    </w:p>
    <w:p w14:paraId="10409747"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Riadne oprávnený podpisovať ponuky za a v mene____________________</w:t>
      </w:r>
    </w:p>
    <w:p w14:paraId="18F8333F"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jc w:val="both"/>
        <w:rPr>
          <w:rFonts w:ascii="Arial Narrow" w:hAnsi="Arial Narrow"/>
          <w:b/>
          <w:bCs/>
          <w:i/>
          <w:iCs/>
          <w:sz w:val="21"/>
          <w:szCs w:val="21"/>
        </w:rPr>
      </w:pPr>
      <w:r w:rsidRPr="00BA355D">
        <w:rPr>
          <w:rFonts w:ascii="Arial Narrow" w:hAnsi="Arial Narrow"/>
          <w:b/>
          <w:bCs/>
          <w:i/>
          <w:iCs/>
          <w:sz w:val="21"/>
          <w:szCs w:val="21"/>
        </w:rPr>
        <w:t xml:space="preserve">Táto príloha k ponuke by mala byť na hlavičkovom papieri uchádzača a musí byť zahrnutá uchádzačom do jeho ponuky. </w:t>
      </w:r>
    </w:p>
    <w:p w14:paraId="04D2B110"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rPr>
          <w:rFonts w:ascii="Arial Narrow" w:hAnsi="Arial Narrow"/>
          <w:b/>
          <w:bCs/>
          <w:i/>
          <w:iCs/>
          <w:sz w:val="21"/>
          <w:szCs w:val="21"/>
        </w:rPr>
        <w:sectPr w:rsidR="00A50A8B" w:rsidRPr="00BA355D" w:rsidSect="00A50A8B">
          <w:headerReference w:type="default" r:id="rId37"/>
          <w:headerReference w:type="first" r:id="rId38"/>
          <w:footerReference w:type="first" r:id="rId39"/>
          <w:pgSz w:w="11906" w:h="16838"/>
          <w:pgMar w:top="1440" w:right="1106" w:bottom="1258" w:left="1620" w:header="708" w:footer="708" w:gutter="0"/>
          <w:pgNumType w:start="1"/>
          <w:cols w:space="708"/>
          <w:titlePg/>
          <w:docGrid w:linePitch="360"/>
        </w:sectPr>
      </w:pPr>
      <w:r w:rsidRPr="00BA355D">
        <w:rPr>
          <w:rFonts w:ascii="Arial Narrow" w:hAnsi="Arial Narrow"/>
          <w:b/>
          <w:bCs/>
          <w:i/>
          <w:iCs/>
          <w:sz w:val="21"/>
          <w:szCs w:val="21"/>
        </w:rPr>
        <w:t xml:space="preserve">Názov Zhotoviteľa, adresa Zhotoviteľa a bankový účet Zhotoviteľa musia byť uvedené uchádzačom v tejto prílohe k ponuke. </w:t>
      </w:r>
    </w:p>
    <w:tbl>
      <w:tblPr>
        <w:tblW w:w="8437" w:type="dxa"/>
        <w:tblInd w:w="135" w:type="dxa"/>
        <w:tblLayout w:type="fixed"/>
        <w:tblLook w:val="04A0" w:firstRow="1" w:lastRow="0" w:firstColumn="1" w:lastColumn="0" w:noHBand="0" w:noVBand="1"/>
      </w:tblPr>
      <w:tblGrid>
        <w:gridCol w:w="1141"/>
        <w:gridCol w:w="851"/>
        <w:gridCol w:w="1275"/>
        <w:gridCol w:w="311"/>
        <w:gridCol w:w="67"/>
        <w:gridCol w:w="2032"/>
        <w:gridCol w:w="67"/>
        <w:gridCol w:w="1209"/>
        <w:gridCol w:w="709"/>
        <w:gridCol w:w="67"/>
        <w:gridCol w:w="236"/>
        <w:gridCol w:w="405"/>
        <w:gridCol w:w="67"/>
      </w:tblGrid>
      <w:tr w:rsidR="00BA355D" w:rsidRPr="00BA355D" w14:paraId="1E414531" w14:textId="77777777">
        <w:trPr>
          <w:gridAfter w:val="1"/>
          <w:wAfter w:w="67" w:type="dxa"/>
          <w:trHeight w:val="240"/>
        </w:trPr>
        <w:tc>
          <w:tcPr>
            <w:tcW w:w="1141" w:type="dxa"/>
            <w:tcBorders>
              <w:top w:val="nil"/>
              <w:left w:val="nil"/>
              <w:bottom w:val="single" w:sz="8" w:space="0" w:color="auto"/>
              <w:right w:val="nil"/>
            </w:tcBorders>
            <w:tcMar>
              <w:left w:w="108" w:type="dxa"/>
              <w:right w:w="108" w:type="dxa"/>
            </w:tcMar>
          </w:tcPr>
          <w:p w14:paraId="21DF56A1" w14:textId="77777777" w:rsidR="00A50A8B" w:rsidRPr="00BA355D" w:rsidRDefault="00A50A8B">
            <w:pPr>
              <w:pStyle w:val="Nadpis3"/>
              <w:tabs>
                <w:tab w:val="left" w:pos="992"/>
                <w:tab w:val="left" w:pos="1080"/>
                <w:tab w:val="left" w:pos="1440"/>
              </w:tabs>
              <w:spacing w:before="0"/>
              <w:jc w:val="center"/>
              <w:rPr>
                <w:rFonts w:eastAsia="Arial"/>
                <w:b/>
                <w:bCs/>
                <w:caps/>
                <w:color w:val="auto"/>
              </w:rPr>
            </w:pPr>
          </w:p>
        </w:tc>
        <w:tc>
          <w:tcPr>
            <w:tcW w:w="6521" w:type="dxa"/>
            <w:gridSpan w:val="8"/>
            <w:tcBorders>
              <w:top w:val="nil"/>
              <w:left w:val="nil"/>
              <w:bottom w:val="single" w:sz="8" w:space="0" w:color="auto"/>
              <w:right w:val="nil"/>
            </w:tcBorders>
            <w:tcMar>
              <w:left w:w="108" w:type="dxa"/>
              <w:right w:w="108" w:type="dxa"/>
            </w:tcMar>
          </w:tcPr>
          <w:p w14:paraId="100B3196" w14:textId="77777777" w:rsidR="00A50A8B" w:rsidRPr="00BA355D" w:rsidRDefault="00A50A8B">
            <w:pPr>
              <w:tabs>
                <w:tab w:val="right" w:leader="underscore" w:pos="9071"/>
              </w:tabs>
              <w:jc w:val="center"/>
              <w:rPr>
                <w:rFonts w:ascii="Arial" w:eastAsia="Arial" w:hAnsi="Arial" w:cs="Arial"/>
              </w:rPr>
            </w:pPr>
          </w:p>
          <w:p w14:paraId="187A0BD4" w14:textId="77777777" w:rsidR="00A50A8B" w:rsidRPr="00BA355D" w:rsidRDefault="00A50A8B">
            <w:pPr>
              <w:ind w:left="-104" w:right="-2430"/>
              <w:rPr>
                <w:rFonts w:ascii="Arial" w:eastAsia="Arial" w:hAnsi="Arial" w:cs="Arial"/>
                <w:b/>
                <w:bCs/>
              </w:rPr>
            </w:pPr>
            <w:r w:rsidRPr="00BA355D">
              <w:rPr>
                <w:rFonts w:ascii="Arial" w:eastAsia="Arial" w:hAnsi="Arial" w:cs="Arial"/>
                <w:b/>
                <w:bCs/>
              </w:rPr>
              <w:t>TABUĽKA ÚDAJOV O ÚPRAVACH (</w:t>
            </w:r>
            <w:proofErr w:type="spellStart"/>
            <w:r w:rsidRPr="00BA355D">
              <w:rPr>
                <w:rFonts w:ascii="Arial" w:eastAsia="Arial" w:hAnsi="Arial" w:cs="Arial"/>
                <w:b/>
                <w:bCs/>
              </w:rPr>
              <w:t>podčlánok</w:t>
            </w:r>
            <w:proofErr w:type="spellEnd"/>
            <w:r w:rsidRPr="00BA355D">
              <w:rPr>
                <w:rFonts w:ascii="Arial" w:eastAsia="Arial" w:hAnsi="Arial" w:cs="Arial"/>
                <w:b/>
                <w:bCs/>
              </w:rPr>
              <w:t xml:space="preserve"> 13.8)</w:t>
            </w:r>
          </w:p>
          <w:p w14:paraId="1D2490AB" w14:textId="77777777" w:rsidR="00A50A8B" w:rsidRPr="00BA355D" w:rsidRDefault="00A50A8B">
            <w:pPr>
              <w:rPr>
                <w:rFonts w:ascii="Arial" w:eastAsia="Arial" w:hAnsi="Arial" w:cs="Arial"/>
                <w:i/>
                <w:iCs/>
                <w:sz w:val="18"/>
                <w:szCs w:val="18"/>
              </w:rPr>
            </w:pPr>
            <w:r w:rsidRPr="00BA355D">
              <w:rPr>
                <w:rFonts w:ascii="Arial" w:eastAsia="Arial" w:hAnsi="Arial" w:cs="Arial"/>
                <w:i/>
                <w:iCs/>
                <w:sz w:val="18"/>
                <w:szCs w:val="18"/>
              </w:rPr>
              <w:t xml:space="preserve"> </w:t>
            </w:r>
          </w:p>
          <w:p w14:paraId="1ECEC2FE" w14:textId="77777777" w:rsidR="00A50A8B" w:rsidRPr="00BA355D" w:rsidRDefault="00A50A8B">
            <w:pPr>
              <w:ind w:left="-1140" w:firstLine="1140"/>
              <w:jc w:val="both"/>
              <w:rPr>
                <w:rFonts w:ascii="Arial" w:eastAsia="Arial" w:hAnsi="Arial" w:cs="Arial"/>
                <w:sz w:val="22"/>
                <w:szCs w:val="22"/>
              </w:rPr>
            </w:pPr>
            <w:r w:rsidRPr="00BA355D">
              <w:rPr>
                <w:rFonts w:ascii="Arial" w:eastAsia="Arial" w:hAnsi="Arial" w:cs="Arial"/>
                <w:sz w:val="22"/>
                <w:szCs w:val="22"/>
              </w:rPr>
              <w:t xml:space="preserve"> </w:t>
            </w:r>
          </w:p>
        </w:tc>
        <w:tc>
          <w:tcPr>
            <w:tcW w:w="708" w:type="dxa"/>
            <w:gridSpan w:val="3"/>
            <w:tcBorders>
              <w:top w:val="nil"/>
              <w:left w:val="nil"/>
              <w:bottom w:val="single" w:sz="8" w:space="0" w:color="auto"/>
              <w:right w:val="nil"/>
            </w:tcBorders>
            <w:tcMar>
              <w:left w:w="108" w:type="dxa"/>
              <w:right w:w="108" w:type="dxa"/>
            </w:tcMar>
          </w:tcPr>
          <w:p w14:paraId="7D1B6010" w14:textId="77777777" w:rsidR="00A50A8B" w:rsidRPr="00BA355D" w:rsidRDefault="00A50A8B"/>
        </w:tc>
      </w:tr>
      <w:tr w:rsidR="00BA355D" w:rsidRPr="00BA355D" w14:paraId="6F45DD02" w14:textId="77777777">
        <w:trPr>
          <w:gridAfter w:val="1"/>
          <w:wAfter w:w="67" w:type="dxa"/>
          <w:trHeight w:val="240"/>
        </w:trPr>
        <w:tc>
          <w:tcPr>
            <w:tcW w:w="1141" w:type="dxa"/>
            <w:tcBorders>
              <w:top w:val="single" w:sz="8" w:space="0" w:color="auto"/>
              <w:left w:val="single" w:sz="8" w:space="0" w:color="auto"/>
              <w:bottom w:val="nil"/>
              <w:right w:val="single" w:sz="8" w:space="0" w:color="auto"/>
            </w:tcBorders>
            <w:tcMar>
              <w:left w:w="108" w:type="dxa"/>
              <w:right w:w="108" w:type="dxa"/>
            </w:tcMar>
          </w:tcPr>
          <w:p w14:paraId="49083A8C"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Koeficient; rozsah indexu</w:t>
            </w:r>
          </w:p>
        </w:tc>
        <w:tc>
          <w:tcPr>
            <w:tcW w:w="851" w:type="dxa"/>
            <w:tcBorders>
              <w:top w:val="single" w:sz="8" w:space="0" w:color="auto"/>
              <w:left w:val="single" w:sz="8" w:space="0" w:color="auto"/>
              <w:bottom w:val="nil"/>
              <w:right w:val="single" w:sz="8" w:space="0" w:color="auto"/>
            </w:tcBorders>
            <w:tcMar>
              <w:left w:w="108" w:type="dxa"/>
              <w:right w:w="108" w:type="dxa"/>
            </w:tcMar>
          </w:tcPr>
          <w:p w14:paraId="5BBAED37"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Ukazovateľ</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2D2B4773" w14:textId="77777777" w:rsidR="00A50A8B" w:rsidRPr="00BA355D" w:rsidRDefault="00A50A8B">
            <w:pPr>
              <w:tabs>
                <w:tab w:val="right" w:pos="9214"/>
              </w:tabs>
              <w:ind w:left="34"/>
              <w:rPr>
                <w:rFonts w:ascii="Arial" w:eastAsia="Arial" w:hAnsi="Arial" w:cs="Arial"/>
                <w:b/>
                <w:bCs/>
                <w:sz w:val="16"/>
                <w:szCs w:val="16"/>
              </w:rPr>
            </w:pPr>
            <w:r w:rsidRPr="00BA355D">
              <w:rPr>
                <w:rFonts w:ascii="Arial" w:eastAsia="Arial" w:hAnsi="Arial" w:cs="Arial"/>
                <w:b/>
                <w:bCs/>
                <w:sz w:val="16"/>
                <w:szCs w:val="16"/>
              </w:rPr>
              <w:t>Krajina pôvodu; mena indexu</w:t>
            </w:r>
          </w:p>
        </w:tc>
        <w:tc>
          <w:tcPr>
            <w:tcW w:w="2410" w:type="dxa"/>
            <w:gridSpan w:val="3"/>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7060D2E7" w14:textId="77777777" w:rsidR="00A50A8B" w:rsidRPr="00BA355D" w:rsidRDefault="00A50A8B">
            <w:pPr>
              <w:tabs>
                <w:tab w:val="right" w:pos="9214"/>
              </w:tabs>
              <w:ind w:left="70"/>
              <w:rPr>
                <w:rFonts w:ascii="Arial" w:eastAsia="Arial" w:hAnsi="Arial" w:cs="Arial"/>
                <w:b/>
                <w:bCs/>
                <w:sz w:val="16"/>
                <w:szCs w:val="16"/>
              </w:rPr>
            </w:pPr>
            <w:r w:rsidRPr="00BA355D">
              <w:rPr>
                <w:rFonts w:ascii="Arial" w:eastAsia="Arial" w:hAnsi="Arial" w:cs="Arial"/>
                <w:b/>
                <w:bCs/>
                <w:sz w:val="16"/>
                <w:szCs w:val="16"/>
              </w:rPr>
              <w:t>Zdroj indexu; názov/definícia</w:t>
            </w:r>
          </w:p>
        </w:tc>
        <w:tc>
          <w:tcPr>
            <w:tcW w:w="2693" w:type="dxa"/>
            <w:gridSpan w:val="6"/>
            <w:tcBorders>
              <w:top w:val="single" w:sz="8" w:space="0" w:color="auto"/>
              <w:left w:val="single" w:sz="4" w:space="0" w:color="auto"/>
              <w:bottom w:val="single" w:sz="8" w:space="0" w:color="auto"/>
              <w:right w:val="single" w:sz="8" w:space="0" w:color="auto"/>
            </w:tcBorders>
            <w:tcMar>
              <w:left w:w="108" w:type="dxa"/>
              <w:right w:w="108" w:type="dxa"/>
            </w:tcMar>
          </w:tcPr>
          <w:p w14:paraId="4D87D6BD" w14:textId="77777777" w:rsidR="00A50A8B" w:rsidRPr="00BA355D" w:rsidRDefault="00A50A8B">
            <w:pPr>
              <w:tabs>
                <w:tab w:val="right" w:pos="9214"/>
              </w:tabs>
              <w:ind w:left="90" w:right="90" w:hanging="53"/>
              <w:rPr>
                <w:rFonts w:ascii="Arial" w:eastAsia="Arial" w:hAnsi="Arial" w:cs="Arial"/>
                <w:b/>
                <w:bCs/>
                <w:sz w:val="16"/>
                <w:szCs w:val="16"/>
              </w:rPr>
            </w:pPr>
            <w:r w:rsidRPr="00BA355D">
              <w:rPr>
                <w:rFonts w:ascii="Arial" w:eastAsia="Arial" w:hAnsi="Arial" w:cs="Arial"/>
                <w:b/>
                <w:bCs/>
                <w:sz w:val="16"/>
                <w:szCs w:val="16"/>
              </w:rPr>
              <w:t>Hodnota v uvedenom termíne*</w:t>
            </w:r>
          </w:p>
        </w:tc>
      </w:tr>
      <w:tr w:rsidR="00BA355D" w:rsidRPr="00BA355D" w14:paraId="17D0D990" w14:textId="77777777">
        <w:trPr>
          <w:gridAfter w:val="1"/>
          <w:wAfter w:w="67" w:type="dxa"/>
          <w:trHeight w:val="255"/>
        </w:trPr>
        <w:tc>
          <w:tcPr>
            <w:tcW w:w="1141" w:type="dxa"/>
            <w:tcBorders>
              <w:top w:val="nil"/>
              <w:left w:val="single" w:sz="8" w:space="0" w:color="auto"/>
              <w:bottom w:val="single" w:sz="4" w:space="0" w:color="auto"/>
              <w:right w:val="single" w:sz="8" w:space="0" w:color="auto"/>
            </w:tcBorders>
            <w:tcMar>
              <w:left w:w="108" w:type="dxa"/>
              <w:right w:w="108" w:type="dxa"/>
            </w:tcMar>
            <w:vAlign w:val="center"/>
          </w:tcPr>
          <w:p w14:paraId="663C9973"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851" w:type="dxa"/>
            <w:tcBorders>
              <w:top w:val="nil"/>
              <w:left w:val="single" w:sz="8" w:space="0" w:color="auto"/>
              <w:bottom w:val="single" w:sz="4" w:space="0" w:color="auto"/>
              <w:right w:val="single" w:sz="8" w:space="0" w:color="auto"/>
            </w:tcBorders>
            <w:tcMar>
              <w:left w:w="108" w:type="dxa"/>
              <w:right w:w="108" w:type="dxa"/>
            </w:tcMar>
            <w:vAlign w:val="center"/>
          </w:tcPr>
          <w:p w14:paraId="3DD7B734"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1275" w:type="dxa"/>
            <w:vMerge/>
            <w:tcBorders>
              <w:bottom w:val="single" w:sz="8" w:space="0" w:color="auto"/>
              <w:right w:val="single" w:sz="4" w:space="0" w:color="auto"/>
            </w:tcBorders>
            <w:vAlign w:val="center"/>
          </w:tcPr>
          <w:p w14:paraId="179C2B59" w14:textId="77777777" w:rsidR="00A50A8B" w:rsidRPr="00BA355D" w:rsidRDefault="00A50A8B"/>
        </w:tc>
        <w:tc>
          <w:tcPr>
            <w:tcW w:w="2410" w:type="dxa"/>
            <w:gridSpan w:val="3"/>
            <w:vMerge/>
            <w:tcBorders>
              <w:left w:val="single" w:sz="4" w:space="0" w:color="auto"/>
              <w:bottom w:val="single" w:sz="4" w:space="0" w:color="auto"/>
              <w:right w:val="single" w:sz="4" w:space="0" w:color="auto"/>
            </w:tcBorders>
            <w:vAlign w:val="center"/>
          </w:tcPr>
          <w:p w14:paraId="5D37A68F" w14:textId="77777777" w:rsidR="00A50A8B" w:rsidRPr="00BA355D" w:rsidRDefault="00A50A8B"/>
        </w:tc>
        <w:tc>
          <w:tcPr>
            <w:tcW w:w="1276" w:type="dxa"/>
            <w:gridSpan w:val="2"/>
            <w:tcBorders>
              <w:top w:val="single" w:sz="8" w:space="0" w:color="auto"/>
              <w:left w:val="single" w:sz="4" w:space="0" w:color="auto"/>
              <w:bottom w:val="single" w:sz="8" w:space="0" w:color="auto"/>
              <w:right w:val="single" w:sz="4" w:space="0" w:color="auto"/>
            </w:tcBorders>
            <w:tcMar>
              <w:left w:w="108" w:type="dxa"/>
              <w:right w:w="108" w:type="dxa"/>
            </w:tcMar>
          </w:tcPr>
          <w:p w14:paraId="3AFDA2C0" w14:textId="77777777" w:rsidR="00A50A8B" w:rsidRPr="00BA355D" w:rsidRDefault="00A50A8B">
            <w:pPr>
              <w:tabs>
                <w:tab w:val="left" w:pos="0"/>
                <w:tab w:val="left" w:pos="0"/>
                <w:tab w:val="right" w:pos="9214"/>
              </w:tabs>
              <w:ind w:left="992" w:hanging="977"/>
              <w:jc w:val="center"/>
              <w:rPr>
                <w:rFonts w:ascii="Arial" w:eastAsia="Arial" w:hAnsi="Arial" w:cs="Arial"/>
                <w:b/>
                <w:bCs/>
                <w:sz w:val="18"/>
                <w:szCs w:val="18"/>
              </w:rPr>
            </w:pPr>
            <w:r w:rsidRPr="00BA355D">
              <w:rPr>
                <w:rFonts w:ascii="Arial" w:eastAsia="Arial" w:hAnsi="Arial" w:cs="Arial"/>
                <w:b/>
                <w:bCs/>
                <w:sz w:val="18"/>
                <w:szCs w:val="18"/>
              </w:rPr>
              <w:t>Hodnota</w:t>
            </w:r>
          </w:p>
        </w:tc>
        <w:tc>
          <w:tcPr>
            <w:tcW w:w="1417" w:type="dxa"/>
            <w:gridSpan w:val="4"/>
            <w:tcBorders>
              <w:top w:val="nil"/>
              <w:left w:val="single" w:sz="4" w:space="0" w:color="auto"/>
              <w:bottom w:val="single" w:sz="4" w:space="0" w:color="auto"/>
              <w:right w:val="single" w:sz="8" w:space="0" w:color="auto"/>
            </w:tcBorders>
            <w:tcMar>
              <w:left w:w="108" w:type="dxa"/>
              <w:right w:w="108" w:type="dxa"/>
            </w:tcMar>
          </w:tcPr>
          <w:p w14:paraId="2F5981AF" w14:textId="77777777" w:rsidR="00A50A8B" w:rsidRPr="00BA355D" w:rsidRDefault="00A50A8B">
            <w:pPr>
              <w:tabs>
                <w:tab w:val="right" w:pos="9214"/>
              </w:tabs>
              <w:ind w:left="992" w:hanging="872"/>
              <w:rPr>
                <w:rFonts w:ascii="Arial" w:eastAsia="Arial" w:hAnsi="Arial" w:cs="Arial"/>
                <w:b/>
                <w:bCs/>
                <w:sz w:val="18"/>
                <w:szCs w:val="18"/>
              </w:rPr>
            </w:pPr>
            <w:r w:rsidRPr="00BA355D">
              <w:rPr>
                <w:rFonts w:ascii="Arial" w:eastAsia="Arial" w:hAnsi="Arial" w:cs="Arial"/>
                <w:b/>
                <w:bCs/>
                <w:sz w:val="18"/>
                <w:szCs w:val="18"/>
              </w:rPr>
              <w:t>Dátum</w:t>
            </w:r>
          </w:p>
        </w:tc>
      </w:tr>
      <w:tr w:rsidR="00BA355D" w:rsidRPr="00BA355D" w14:paraId="099A766E" w14:textId="77777777">
        <w:trPr>
          <w:gridAfter w:val="1"/>
          <w:wAfter w:w="67" w:type="dxa"/>
          <w:trHeight w:val="255"/>
        </w:trPr>
        <w:tc>
          <w:tcPr>
            <w:tcW w:w="1141" w:type="dxa"/>
            <w:tcBorders>
              <w:top w:val="single" w:sz="4" w:space="0" w:color="auto"/>
              <w:left w:val="single" w:sz="8" w:space="0" w:color="auto"/>
              <w:bottom w:val="single" w:sz="8" w:space="0" w:color="auto"/>
              <w:right w:val="single" w:sz="8" w:space="0" w:color="auto"/>
            </w:tcBorders>
            <w:tcMar>
              <w:left w:w="108" w:type="dxa"/>
              <w:right w:w="108" w:type="dxa"/>
            </w:tcMar>
          </w:tcPr>
          <w:p w14:paraId="42372BA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0,10</w:t>
            </w:r>
          </w:p>
        </w:tc>
        <w:tc>
          <w:tcPr>
            <w:tcW w:w="851" w:type="dxa"/>
            <w:tcBorders>
              <w:top w:val="single" w:sz="4" w:space="0" w:color="auto"/>
              <w:left w:val="single" w:sz="8" w:space="0" w:color="auto"/>
              <w:bottom w:val="single" w:sz="8" w:space="0" w:color="auto"/>
              <w:right w:val="single" w:sz="8" w:space="0" w:color="auto"/>
            </w:tcBorders>
            <w:tcMar>
              <w:left w:w="108" w:type="dxa"/>
              <w:right w:w="108" w:type="dxa"/>
            </w:tcMar>
          </w:tcPr>
          <w:p w14:paraId="5991697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 xml:space="preserve"> </w:t>
            </w:r>
          </w:p>
        </w:tc>
        <w:tc>
          <w:tcPr>
            <w:tcW w:w="1275" w:type="dxa"/>
            <w:tcBorders>
              <w:top w:val="single" w:sz="4" w:space="0" w:color="auto"/>
              <w:left w:val="single" w:sz="8" w:space="0" w:color="auto"/>
              <w:bottom w:val="single" w:sz="8" w:space="0" w:color="auto"/>
              <w:right w:val="single" w:sz="4" w:space="0" w:color="auto"/>
            </w:tcBorders>
            <w:tcMar>
              <w:left w:w="108" w:type="dxa"/>
              <w:right w:w="108" w:type="dxa"/>
            </w:tcMar>
          </w:tcPr>
          <w:p w14:paraId="3A872FD4" w14:textId="77777777" w:rsidR="00A50A8B" w:rsidRPr="00BA355D" w:rsidRDefault="00A50A8B">
            <w:pPr>
              <w:tabs>
                <w:tab w:val="right" w:pos="9214"/>
              </w:tabs>
              <w:ind w:left="34"/>
              <w:rPr>
                <w:rFonts w:ascii="Arial" w:eastAsia="Arial" w:hAnsi="Arial" w:cs="Arial"/>
                <w:b/>
                <w:bCs/>
                <w:sz w:val="18"/>
                <w:szCs w:val="18"/>
              </w:rPr>
            </w:pPr>
            <w:r w:rsidRPr="00BA355D">
              <w:rPr>
                <w:rFonts w:ascii="Arial" w:eastAsia="Arial" w:hAnsi="Arial" w:cs="Arial"/>
                <w:b/>
                <w:bCs/>
                <w:sz w:val="18"/>
                <w:szCs w:val="18"/>
              </w:rPr>
              <w:t xml:space="preserve"> -</w:t>
            </w:r>
          </w:p>
        </w:tc>
        <w:tc>
          <w:tcPr>
            <w:tcW w:w="2410" w:type="dxa"/>
            <w:gridSpan w:val="3"/>
            <w:tcBorders>
              <w:top w:val="single" w:sz="4" w:space="0" w:color="auto"/>
              <w:left w:val="single" w:sz="4" w:space="0" w:color="auto"/>
              <w:bottom w:val="single" w:sz="8" w:space="0" w:color="auto"/>
              <w:right w:val="single" w:sz="4" w:space="0" w:color="auto"/>
            </w:tcBorders>
            <w:tcMar>
              <w:left w:w="108" w:type="dxa"/>
              <w:right w:w="108" w:type="dxa"/>
            </w:tcMar>
          </w:tcPr>
          <w:p w14:paraId="6F42A3B1"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Pevný koeficient, ktorý reprezentuje časť nákladov, ktoré nepodliehajú úprave.</w:t>
            </w:r>
          </w:p>
        </w:tc>
        <w:tc>
          <w:tcPr>
            <w:tcW w:w="1276" w:type="dxa"/>
            <w:gridSpan w:val="2"/>
            <w:tcBorders>
              <w:top w:val="single" w:sz="4" w:space="0" w:color="auto"/>
              <w:left w:val="single" w:sz="4" w:space="0" w:color="auto"/>
              <w:bottom w:val="single" w:sz="8" w:space="0" w:color="auto"/>
              <w:right w:val="single" w:sz="4" w:space="0" w:color="auto"/>
            </w:tcBorders>
            <w:tcMar>
              <w:left w:w="108" w:type="dxa"/>
              <w:right w:w="108" w:type="dxa"/>
            </w:tcMar>
          </w:tcPr>
          <w:p w14:paraId="6A8EA8AC" w14:textId="77777777" w:rsidR="00A50A8B" w:rsidRPr="00BA355D" w:rsidRDefault="00A50A8B">
            <w:pPr>
              <w:tabs>
                <w:tab w:val="right" w:pos="9214"/>
              </w:tabs>
              <w:ind w:left="90"/>
              <w:rPr>
                <w:rFonts w:ascii="Arial" w:eastAsia="Arial" w:hAnsi="Arial" w:cs="Arial"/>
                <w:b/>
                <w:bCs/>
                <w:sz w:val="18"/>
                <w:szCs w:val="18"/>
              </w:rPr>
            </w:pPr>
            <w:r w:rsidRPr="00BA355D">
              <w:rPr>
                <w:rFonts w:ascii="Arial" w:eastAsia="Arial" w:hAnsi="Arial" w:cs="Arial"/>
                <w:b/>
                <w:bCs/>
                <w:sz w:val="18"/>
                <w:szCs w:val="18"/>
              </w:rPr>
              <w:t xml:space="preserve">- </w:t>
            </w:r>
          </w:p>
        </w:tc>
        <w:tc>
          <w:tcPr>
            <w:tcW w:w="1417" w:type="dxa"/>
            <w:gridSpan w:val="4"/>
            <w:tcBorders>
              <w:top w:val="single" w:sz="4" w:space="0" w:color="auto"/>
              <w:left w:val="single" w:sz="4" w:space="0" w:color="auto"/>
              <w:bottom w:val="single" w:sz="8" w:space="0" w:color="auto"/>
              <w:right w:val="single" w:sz="4" w:space="0" w:color="auto"/>
            </w:tcBorders>
            <w:tcMar>
              <w:left w:w="108" w:type="dxa"/>
              <w:right w:w="108" w:type="dxa"/>
            </w:tcMar>
          </w:tcPr>
          <w:p w14:paraId="7DE9B38F" w14:textId="77777777" w:rsidR="00A50A8B" w:rsidRPr="00BA355D" w:rsidRDefault="00A50A8B">
            <w:pPr>
              <w:tabs>
                <w:tab w:val="right" w:pos="9214"/>
              </w:tabs>
              <w:ind w:left="-21"/>
              <w:rPr>
                <w:rFonts w:ascii="Arial" w:eastAsia="Arial" w:hAnsi="Arial" w:cs="Arial"/>
                <w:b/>
                <w:bCs/>
                <w:sz w:val="18"/>
                <w:szCs w:val="18"/>
              </w:rPr>
            </w:pPr>
            <w:r w:rsidRPr="00BA355D">
              <w:rPr>
                <w:rFonts w:ascii="Arial" w:eastAsia="Arial" w:hAnsi="Arial" w:cs="Arial"/>
                <w:b/>
                <w:bCs/>
                <w:sz w:val="18"/>
                <w:szCs w:val="18"/>
              </w:rPr>
              <w:t xml:space="preserve"> -</w:t>
            </w:r>
          </w:p>
        </w:tc>
      </w:tr>
      <w:tr w:rsidR="00BA355D" w:rsidRPr="00BA355D" w14:paraId="1C502E2C" w14:textId="77777777">
        <w:trPr>
          <w:gridAfter w:val="1"/>
          <w:wAfter w:w="67" w:type="dxa"/>
          <w:trHeight w:val="270"/>
        </w:trPr>
        <w:tc>
          <w:tcPr>
            <w:tcW w:w="1141" w:type="dxa"/>
            <w:tcBorders>
              <w:top w:val="single" w:sz="8" w:space="0" w:color="auto"/>
              <w:left w:val="single" w:sz="8" w:space="0" w:color="auto"/>
              <w:bottom w:val="nil"/>
              <w:right w:val="single" w:sz="8" w:space="0" w:color="auto"/>
            </w:tcBorders>
            <w:tcMar>
              <w:left w:w="108" w:type="dxa"/>
              <w:right w:w="108" w:type="dxa"/>
            </w:tcMar>
          </w:tcPr>
          <w:p w14:paraId="05BE08A5"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0,20</w:t>
            </w:r>
          </w:p>
        </w:tc>
        <w:tc>
          <w:tcPr>
            <w:tcW w:w="851" w:type="dxa"/>
            <w:tcBorders>
              <w:top w:val="single" w:sz="8" w:space="0" w:color="auto"/>
              <w:left w:val="single" w:sz="8" w:space="0" w:color="auto"/>
              <w:bottom w:val="nil"/>
              <w:right w:val="single" w:sz="8" w:space="0" w:color="auto"/>
            </w:tcBorders>
            <w:tcMar>
              <w:left w:w="108" w:type="dxa"/>
              <w:right w:w="108" w:type="dxa"/>
            </w:tcMar>
          </w:tcPr>
          <w:p w14:paraId="665E5BA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HICP</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4CEE50CF"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9EF1CF"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05AF7F86"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38BBEBC1" w14:textId="77777777" w:rsidR="00A50A8B" w:rsidRPr="00BA355D" w:rsidRDefault="00A50A8B">
            <w:pPr>
              <w:tabs>
                <w:tab w:val="right" w:pos="9214"/>
              </w:tabs>
              <w:rPr>
                <w:rFonts w:ascii="Arial" w:eastAsia="Arial" w:hAnsi="Arial" w:cs="Arial"/>
                <w:sz w:val="18"/>
                <w:szCs w:val="18"/>
              </w:rPr>
            </w:pPr>
          </w:p>
        </w:tc>
      </w:tr>
      <w:tr w:rsidR="00BA355D" w:rsidRPr="00BA355D" w14:paraId="7BAEEB6A"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4B080668"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A9502"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7B631D4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468204A"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Harmonizované indexy spotrebiteľských cien</w:t>
            </w:r>
          </w:p>
          <w:p w14:paraId="49AB8089"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(priemer roka 2015 = 100)</w:t>
            </w:r>
          </w:p>
        </w:tc>
        <w:tc>
          <w:tcPr>
            <w:tcW w:w="1276" w:type="dxa"/>
            <w:gridSpan w:val="2"/>
            <w:vMerge/>
            <w:tcBorders>
              <w:left w:val="single" w:sz="4" w:space="0" w:color="auto"/>
              <w:bottom w:val="single" w:sz="8" w:space="0" w:color="auto"/>
              <w:right w:val="single" w:sz="4" w:space="0" w:color="auto"/>
            </w:tcBorders>
            <w:vAlign w:val="center"/>
          </w:tcPr>
          <w:p w14:paraId="536EF6D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2FF6ABE" w14:textId="77777777" w:rsidR="00A50A8B" w:rsidRPr="00BA355D" w:rsidRDefault="00A50A8B"/>
        </w:tc>
      </w:tr>
      <w:tr w:rsidR="00BA355D" w:rsidRPr="00BA355D" w14:paraId="48EB3A30" w14:textId="77777777">
        <w:trPr>
          <w:gridAfter w:val="1"/>
          <w:wAfter w:w="67" w:type="dxa"/>
          <w:trHeight w:val="240"/>
        </w:trPr>
        <w:tc>
          <w:tcPr>
            <w:tcW w:w="1141" w:type="dxa"/>
            <w:tcBorders>
              <w:top w:val="nil"/>
              <w:left w:val="single" w:sz="8" w:space="0" w:color="auto"/>
              <w:bottom w:val="nil"/>
              <w:right w:val="single" w:sz="8" w:space="0" w:color="auto"/>
            </w:tcBorders>
            <w:tcMar>
              <w:left w:w="108" w:type="dxa"/>
              <w:right w:w="108" w:type="dxa"/>
            </w:tcMar>
            <w:vAlign w:val="center"/>
          </w:tcPr>
          <w:p w14:paraId="008A2D09"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4FEE588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5C838D3"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38B18B"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0"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330018D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5C67109" w14:textId="77777777" w:rsidR="00A50A8B" w:rsidRPr="00BA355D" w:rsidRDefault="00A50A8B"/>
        </w:tc>
      </w:tr>
      <w:tr w:rsidR="00BA355D" w:rsidRPr="00BA355D" w14:paraId="42B8A4D8" w14:textId="77777777">
        <w:trPr>
          <w:gridAfter w:val="1"/>
          <w:wAfter w:w="67" w:type="dxa"/>
          <w:trHeight w:val="255"/>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03242E1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1E07E180"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F629C2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0C8A6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Spotrebiteľské ceny úhrnom</w:t>
            </w:r>
          </w:p>
        </w:tc>
        <w:tc>
          <w:tcPr>
            <w:tcW w:w="1276" w:type="dxa"/>
            <w:gridSpan w:val="2"/>
            <w:vMerge/>
            <w:tcBorders>
              <w:left w:val="single" w:sz="4" w:space="0" w:color="auto"/>
              <w:bottom w:val="single" w:sz="8" w:space="0" w:color="auto"/>
              <w:right w:val="single" w:sz="4" w:space="0" w:color="auto"/>
            </w:tcBorders>
            <w:vAlign w:val="center"/>
          </w:tcPr>
          <w:p w14:paraId="7D26B19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5078BB5C" w14:textId="77777777" w:rsidR="00A50A8B" w:rsidRPr="00BA355D" w:rsidRDefault="00A50A8B"/>
        </w:tc>
      </w:tr>
      <w:tr w:rsidR="00BA355D" w:rsidRPr="00BA355D" w14:paraId="5BEC1E92" w14:textId="77777777">
        <w:trPr>
          <w:gridAfter w:val="1"/>
          <w:wAfter w:w="67" w:type="dxa"/>
          <w:trHeight w:val="210"/>
        </w:trPr>
        <w:tc>
          <w:tcPr>
            <w:tcW w:w="1141" w:type="dxa"/>
            <w:tcBorders>
              <w:top w:val="single" w:sz="8" w:space="0" w:color="auto"/>
              <w:left w:val="single" w:sz="8" w:space="0" w:color="auto"/>
              <w:bottom w:val="nil"/>
              <w:right w:val="single" w:sz="8" w:space="0" w:color="auto"/>
            </w:tcBorders>
            <w:tcMar>
              <w:left w:w="108" w:type="dxa"/>
              <w:right w:w="108" w:type="dxa"/>
            </w:tcMar>
          </w:tcPr>
          <w:p w14:paraId="4098C5F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0,08</w:t>
            </w:r>
          </w:p>
        </w:tc>
        <w:tc>
          <w:tcPr>
            <w:tcW w:w="851" w:type="dxa"/>
            <w:tcBorders>
              <w:top w:val="single" w:sz="8" w:space="0" w:color="auto"/>
              <w:left w:val="single" w:sz="8" w:space="0" w:color="auto"/>
              <w:bottom w:val="nil"/>
              <w:right w:val="single" w:sz="8" w:space="0" w:color="auto"/>
            </w:tcBorders>
            <w:tcMar>
              <w:left w:w="108" w:type="dxa"/>
              <w:right w:w="108" w:type="dxa"/>
            </w:tcMar>
          </w:tcPr>
          <w:p w14:paraId="3FEE6F5D"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D</w:t>
            </w:r>
          </w:p>
        </w:tc>
        <w:tc>
          <w:tcPr>
            <w:tcW w:w="1275" w:type="dxa"/>
            <w:vMerge w:val="restart"/>
            <w:tcBorders>
              <w:top w:val="nil"/>
              <w:left w:val="single" w:sz="8" w:space="0" w:color="auto"/>
              <w:bottom w:val="single" w:sz="8" w:space="0" w:color="auto"/>
              <w:right w:val="single" w:sz="4" w:space="0" w:color="auto"/>
            </w:tcBorders>
            <w:tcMar>
              <w:left w:w="108" w:type="dxa"/>
              <w:right w:w="108" w:type="dxa"/>
            </w:tcMar>
          </w:tcPr>
          <w:p w14:paraId="39332132"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98D4FE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 xml:space="preserve">Zdroj indexu: Štatistický úrad Slovenskej republiky </w:t>
            </w:r>
          </w:p>
        </w:tc>
        <w:tc>
          <w:tcPr>
            <w:tcW w:w="1276" w:type="dxa"/>
            <w:gridSpan w:val="2"/>
            <w:vMerge w:val="restart"/>
            <w:tcBorders>
              <w:top w:val="nil"/>
              <w:left w:val="single" w:sz="4" w:space="0" w:color="auto"/>
              <w:bottom w:val="single" w:sz="8" w:space="0" w:color="auto"/>
              <w:right w:val="single" w:sz="4" w:space="0" w:color="auto"/>
            </w:tcBorders>
            <w:tcMar>
              <w:left w:w="108" w:type="dxa"/>
              <w:right w:w="108" w:type="dxa"/>
            </w:tcMar>
            <w:vAlign w:val="center"/>
          </w:tcPr>
          <w:p w14:paraId="3D3F61D4" w14:textId="77777777" w:rsidR="00A50A8B" w:rsidRPr="00BA355D" w:rsidRDefault="00A50A8B">
            <w:pPr>
              <w:tabs>
                <w:tab w:val="right" w:pos="9214"/>
              </w:tabs>
              <w:jc w:val="center"/>
              <w:rPr>
                <w:rFonts w:ascii="Arial" w:eastAsia="Arial" w:hAnsi="Arial" w:cs="Arial"/>
                <w:b/>
                <w:bCs/>
                <w:sz w:val="18"/>
                <w:szCs w:val="18"/>
              </w:rPr>
            </w:pPr>
          </w:p>
        </w:tc>
        <w:tc>
          <w:tcPr>
            <w:tcW w:w="1417" w:type="dxa"/>
            <w:gridSpan w:val="4"/>
            <w:vMerge w:val="restart"/>
            <w:tcBorders>
              <w:top w:val="nil"/>
              <w:left w:val="single" w:sz="4" w:space="0" w:color="auto"/>
              <w:bottom w:val="single" w:sz="8" w:space="0" w:color="auto"/>
              <w:right w:val="single" w:sz="4" w:space="0" w:color="auto"/>
            </w:tcBorders>
            <w:tcMar>
              <w:left w:w="108" w:type="dxa"/>
              <w:right w:w="108" w:type="dxa"/>
            </w:tcMar>
            <w:vAlign w:val="center"/>
          </w:tcPr>
          <w:p w14:paraId="4398E73E" w14:textId="77777777" w:rsidR="00A50A8B" w:rsidRPr="00BA355D" w:rsidRDefault="00A50A8B">
            <w:pPr>
              <w:tabs>
                <w:tab w:val="right" w:pos="9214"/>
              </w:tabs>
              <w:rPr>
                <w:rFonts w:ascii="Arial" w:eastAsia="Arial" w:hAnsi="Arial" w:cs="Arial"/>
                <w:sz w:val="18"/>
                <w:szCs w:val="18"/>
              </w:rPr>
            </w:pPr>
          </w:p>
        </w:tc>
      </w:tr>
      <w:tr w:rsidR="00BA355D" w:rsidRPr="00BA355D" w14:paraId="146A3EDC"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0C5DBA35"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2BD3DB4"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30F4C994"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39E60C8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Priemerné ceny pohonných látok v SR</w:t>
            </w:r>
          </w:p>
        </w:tc>
        <w:tc>
          <w:tcPr>
            <w:tcW w:w="1276" w:type="dxa"/>
            <w:gridSpan w:val="2"/>
            <w:vMerge/>
            <w:tcBorders>
              <w:left w:val="single" w:sz="4" w:space="0" w:color="auto"/>
              <w:bottom w:val="single" w:sz="8" w:space="0" w:color="auto"/>
              <w:right w:val="single" w:sz="4" w:space="0" w:color="auto"/>
            </w:tcBorders>
            <w:vAlign w:val="center"/>
          </w:tcPr>
          <w:p w14:paraId="497B9F1D"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693EFFB" w14:textId="77777777" w:rsidR="00A50A8B" w:rsidRPr="00BA355D" w:rsidRDefault="00A50A8B"/>
        </w:tc>
      </w:tr>
      <w:tr w:rsidR="00BA355D" w:rsidRPr="00BA355D" w14:paraId="1FACC490"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4AFA4D1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7F6D77D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59CAF8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0705CDB2"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1"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04B0D36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0EA9B5B6" w14:textId="77777777" w:rsidR="00A50A8B" w:rsidRPr="00BA355D" w:rsidRDefault="00A50A8B"/>
        </w:tc>
      </w:tr>
      <w:tr w:rsidR="00BA355D" w:rsidRPr="00BA355D" w14:paraId="63D53AA5" w14:textId="77777777">
        <w:trPr>
          <w:gridAfter w:val="1"/>
          <w:wAfter w:w="67" w:type="dxa"/>
          <w:trHeight w:val="210"/>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41FD79B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343249AD"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8414B8A"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4BFBB0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 spotrebiteľských cien pohonných látok v SR (Nafta v %)</w:t>
            </w:r>
          </w:p>
        </w:tc>
        <w:tc>
          <w:tcPr>
            <w:tcW w:w="1276" w:type="dxa"/>
            <w:gridSpan w:val="2"/>
            <w:vMerge/>
            <w:tcBorders>
              <w:left w:val="single" w:sz="4" w:space="0" w:color="auto"/>
              <w:bottom w:val="single" w:sz="8" w:space="0" w:color="auto"/>
              <w:right w:val="single" w:sz="4" w:space="0" w:color="auto"/>
            </w:tcBorders>
            <w:vAlign w:val="center"/>
          </w:tcPr>
          <w:p w14:paraId="11BD1648"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1E0C95A2" w14:textId="77777777" w:rsidR="00A50A8B" w:rsidRPr="00BA355D" w:rsidRDefault="00A50A8B"/>
        </w:tc>
      </w:tr>
      <w:tr w:rsidR="00BA355D" w:rsidRPr="00BA355D" w14:paraId="7B72B126" w14:textId="77777777">
        <w:trPr>
          <w:gridAfter w:val="1"/>
          <w:wAfter w:w="67" w:type="dxa"/>
          <w:trHeight w:val="255"/>
        </w:trPr>
        <w:tc>
          <w:tcPr>
            <w:tcW w:w="1141" w:type="dxa"/>
            <w:tcBorders>
              <w:top w:val="single" w:sz="8" w:space="0" w:color="auto"/>
              <w:left w:val="single" w:sz="8" w:space="0" w:color="auto"/>
              <w:bottom w:val="nil"/>
              <w:right w:val="single" w:sz="8" w:space="0" w:color="auto"/>
            </w:tcBorders>
            <w:tcMar>
              <w:left w:w="108" w:type="dxa"/>
              <w:right w:w="108" w:type="dxa"/>
            </w:tcMar>
          </w:tcPr>
          <w:p w14:paraId="0637C12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0,62</w:t>
            </w:r>
          </w:p>
        </w:tc>
        <w:tc>
          <w:tcPr>
            <w:tcW w:w="851" w:type="dxa"/>
            <w:tcBorders>
              <w:top w:val="single" w:sz="8" w:space="0" w:color="auto"/>
              <w:left w:val="single" w:sz="8" w:space="0" w:color="auto"/>
              <w:bottom w:val="nil"/>
              <w:right w:val="single" w:sz="8" w:space="0" w:color="auto"/>
            </w:tcBorders>
            <w:tcMar>
              <w:left w:w="108" w:type="dxa"/>
              <w:right w:w="108" w:type="dxa"/>
            </w:tcMar>
          </w:tcPr>
          <w:p w14:paraId="23F8EC2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CMI</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1F875900"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66E1285"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67C930A9"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2C5CB403" w14:textId="77777777" w:rsidR="00A50A8B" w:rsidRPr="00BA355D" w:rsidRDefault="00A50A8B">
            <w:pPr>
              <w:tabs>
                <w:tab w:val="right" w:pos="9214"/>
              </w:tabs>
              <w:rPr>
                <w:rFonts w:ascii="Arial" w:eastAsia="Arial" w:hAnsi="Arial" w:cs="Arial"/>
                <w:sz w:val="18"/>
                <w:szCs w:val="18"/>
              </w:rPr>
            </w:pPr>
          </w:p>
        </w:tc>
      </w:tr>
      <w:tr w:rsidR="00BA355D" w:rsidRPr="00BA355D" w14:paraId="242B23D9"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7A030BBE"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61E66B7C"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5FB670C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1252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Indexy cien stavebných prác a materiálov (2015=100)</w:t>
            </w:r>
          </w:p>
        </w:tc>
        <w:tc>
          <w:tcPr>
            <w:tcW w:w="1276" w:type="dxa"/>
            <w:gridSpan w:val="2"/>
            <w:vMerge/>
            <w:tcBorders>
              <w:left w:val="single" w:sz="4" w:space="0" w:color="auto"/>
              <w:bottom w:val="single" w:sz="8" w:space="0" w:color="auto"/>
              <w:right w:val="single" w:sz="4" w:space="0" w:color="auto"/>
            </w:tcBorders>
            <w:vAlign w:val="center"/>
          </w:tcPr>
          <w:p w14:paraId="5B020C27"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78991798" w14:textId="77777777" w:rsidR="00A50A8B" w:rsidRPr="00BA355D" w:rsidRDefault="00A50A8B"/>
        </w:tc>
      </w:tr>
      <w:tr w:rsidR="00BA355D" w:rsidRPr="00BA355D" w14:paraId="2B6CAA1D" w14:textId="77777777">
        <w:trPr>
          <w:gridAfter w:val="1"/>
          <w:wAfter w:w="67" w:type="dxa"/>
          <w:trHeight w:val="300"/>
        </w:trPr>
        <w:tc>
          <w:tcPr>
            <w:tcW w:w="1141" w:type="dxa"/>
            <w:tcBorders>
              <w:top w:val="nil"/>
              <w:left w:val="single" w:sz="8" w:space="0" w:color="auto"/>
              <w:bottom w:val="nil"/>
              <w:right w:val="single" w:sz="8" w:space="0" w:color="auto"/>
            </w:tcBorders>
            <w:tcMar>
              <w:left w:w="108" w:type="dxa"/>
              <w:right w:w="108" w:type="dxa"/>
            </w:tcMar>
            <w:vAlign w:val="center"/>
          </w:tcPr>
          <w:p w14:paraId="260AF89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FEB57"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48240F58"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A6D794A"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2"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44D2C8F3"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573ED8A" w14:textId="77777777" w:rsidR="00A50A8B" w:rsidRPr="00BA355D" w:rsidRDefault="00A50A8B"/>
        </w:tc>
      </w:tr>
      <w:tr w:rsidR="00BA355D" w:rsidRPr="00BA355D" w14:paraId="0702CFDA"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02C6F25B"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right w:val="single" w:sz="8" w:space="0" w:color="auto"/>
            </w:tcBorders>
            <w:tcMar>
              <w:left w:w="108" w:type="dxa"/>
              <w:right w:w="108" w:type="dxa"/>
            </w:tcMar>
            <w:vAlign w:val="center"/>
          </w:tcPr>
          <w:p w14:paraId="254C3C0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right w:val="single" w:sz="4" w:space="0" w:color="auto"/>
            </w:tcBorders>
            <w:vAlign w:val="center"/>
          </w:tcPr>
          <w:p w14:paraId="78A82133"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650EA300"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Indexy stavebných materiálov (výrobné ceny)</w:t>
            </w:r>
          </w:p>
        </w:tc>
        <w:tc>
          <w:tcPr>
            <w:tcW w:w="1276" w:type="dxa"/>
            <w:gridSpan w:val="2"/>
            <w:vMerge/>
            <w:tcBorders>
              <w:left w:val="single" w:sz="4" w:space="0" w:color="auto"/>
              <w:right w:val="single" w:sz="4" w:space="0" w:color="auto"/>
            </w:tcBorders>
            <w:vAlign w:val="center"/>
          </w:tcPr>
          <w:p w14:paraId="7D903267" w14:textId="77777777" w:rsidR="00A50A8B" w:rsidRPr="00BA355D" w:rsidRDefault="00A50A8B"/>
        </w:tc>
        <w:tc>
          <w:tcPr>
            <w:tcW w:w="1417" w:type="dxa"/>
            <w:gridSpan w:val="4"/>
            <w:vMerge/>
            <w:tcBorders>
              <w:left w:val="single" w:sz="4" w:space="0" w:color="auto"/>
              <w:right w:val="single" w:sz="4" w:space="0" w:color="auto"/>
            </w:tcBorders>
            <w:vAlign w:val="center"/>
          </w:tcPr>
          <w:p w14:paraId="1FEA9FD7" w14:textId="77777777" w:rsidR="00A50A8B" w:rsidRPr="00BA355D" w:rsidRDefault="00A50A8B"/>
        </w:tc>
      </w:tr>
      <w:tr w:rsidR="00BA355D" w:rsidRPr="00BA355D" w14:paraId="17B87B7E"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11ECA262" w14:textId="77777777" w:rsidR="00A50A8B" w:rsidRPr="00BA355D" w:rsidRDefault="00A50A8B">
            <w:pPr>
              <w:rPr>
                <w:rFonts w:ascii="Arial" w:eastAsia="Arial" w:hAnsi="Arial" w:cs="Arial"/>
                <w:sz w:val="18"/>
                <w:szCs w:val="18"/>
              </w:rPr>
            </w:pPr>
          </w:p>
        </w:tc>
        <w:tc>
          <w:tcPr>
            <w:tcW w:w="851" w:type="dxa"/>
            <w:tcBorders>
              <w:top w:val="nil"/>
              <w:left w:val="single" w:sz="8" w:space="0" w:color="auto"/>
              <w:right w:val="single" w:sz="8" w:space="0" w:color="auto"/>
            </w:tcBorders>
            <w:tcMar>
              <w:left w:w="108" w:type="dxa"/>
              <w:right w:w="108" w:type="dxa"/>
            </w:tcMar>
            <w:vAlign w:val="center"/>
          </w:tcPr>
          <w:p w14:paraId="3E1E4851" w14:textId="77777777" w:rsidR="00A50A8B" w:rsidRPr="00BA355D" w:rsidRDefault="00A50A8B">
            <w:pPr>
              <w:rPr>
                <w:rFonts w:ascii="Arial" w:eastAsia="Arial" w:hAnsi="Arial" w:cs="Arial"/>
                <w:sz w:val="18"/>
                <w:szCs w:val="18"/>
              </w:rPr>
            </w:pPr>
          </w:p>
        </w:tc>
        <w:tc>
          <w:tcPr>
            <w:tcW w:w="1275" w:type="dxa"/>
            <w:tcBorders>
              <w:right w:val="single" w:sz="4" w:space="0" w:color="auto"/>
            </w:tcBorders>
            <w:vAlign w:val="center"/>
          </w:tcPr>
          <w:p w14:paraId="2AC9268A"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01D8512E" w14:textId="77777777" w:rsidR="00A50A8B" w:rsidRPr="00BA355D" w:rsidRDefault="00A50A8B">
            <w:pPr>
              <w:tabs>
                <w:tab w:val="right" w:pos="9214"/>
              </w:tabs>
              <w:ind w:left="70"/>
              <w:jc w:val="both"/>
              <w:rPr>
                <w:rFonts w:ascii="Arial" w:eastAsia="Arial" w:hAnsi="Arial" w:cs="Arial"/>
                <w:sz w:val="18"/>
                <w:szCs w:val="18"/>
              </w:rPr>
            </w:pPr>
          </w:p>
        </w:tc>
        <w:tc>
          <w:tcPr>
            <w:tcW w:w="1276" w:type="dxa"/>
            <w:gridSpan w:val="2"/>
            <w:tcBorders>
              <w:left w:val="single" w:sz="4" w:space="0" w:color="auto"/>
              <w:right w:val="single" w:sz="4" w:space="0" w:color="auto"/>
            </w:tcBorders>
            <w:vAlign w:val="center"/>
          </w:tcPr>
          <w:p w14:paraId="62AF0B67" w14:textId="77777777" w:rsidR="00A50A8B" w:rsidRPr="00BA355D" w:rsidRDefault="00A50A8B"/>
        </w:tc>
        <w:tc>
          <w:tcPr>
            <w:tcW w:w="1417" w:type="dxa"/>
            <w:gridSpan w:val="4"/>
            <w:tcBorders>
              <w:left w:val="single" w:sz="4" w:space="0" w:color="auto"/>
              <w:bottom w:val="single" w:sz="4" w:space="0" w:color="auto"/>
              <w:right w:val="single" w:sz="4" w:space="0" w:color="auto"/>
            </w:tcBorders>
            <w:vAlign w:val="center"/>
          </w:tcPr>
          <w:p w14:paraId="70556960" w14:textId="77777777" w:rsidR="00A50A8B" w:rsidRPr="00BA355D" w:rsidRDefault="00A50A8B"/>
        </w:tc>
      </w:tr>
      <w:tr w:rsidR="00BA355D" w:rsidRPr="00BA355D" w14:paraId="6C3D8E9B" w14:textId="77777777">
        <w:trPr>
          <w:gridAfter w:val="4"/>
          <w:wAfter w:w="775" w:type="dxa"/>
          <w:trHeight w:val="240"/>
        </w:trPr>
        <w:tc>
          <w:tcPr>
            <w:tcW w:w="1141" w:type="dxa"/>
            <w:tcBorders>
              <w:top w:val="single" w:sz="4" w:space="0" w:color="auto"/>
              <w:left w:val="nil"/>
              <w:bottom w:val="nil"/>
              <w:right w:val="nil"/>
            </w:tcBorders>
            <w:tcMar>
              <w:left w:w="108" w:type="dxa"/>
              <w:right w:w="108" w:type="dxa"/>
            </w:tcMar>
          </w:tcPr>
          <w:p w14:paraId="1B664EBE" w14:textId="77777777" w:rsidR="00A50A8B" w:rsidRPr="00BA355D" w:rsidRDefault="00A50A8B">
            <w:pPr>
              <w:rPr>
                <w:rFonts w:ascii="Arial" w:eastAsia="Arial" w:hAnsi="Arial" w:cs="Arial"/>
                <w:sz w:val="18"/>
                <w:szCs w:val="18"/>
              </w:rPr>
            </w:pPr>
          </w:p>
        </w:tc>
        <w:tc>
          <w:tcPr>
            <w:tcW w:w="851" w:type="dxa"/>
            <w:tcBorders>
              <w:top w:val="single" w:sz="4" w:space="0" w:color="auto"/>
              <w:left w:val="nil"/>
              <w:bottom w:val="nil"/>
              <w:right w:val="nil"/>
            </w:tcBorders>
            <w:tcMar>
              <w:left w:w="108" w:type="dxa"/>
              <w:right w:w="108" w:type="dxa"/>
            </w:tcMar>
          </w:tcPr>
          <w:p w14:paraId="3EE78AD1" w14:textId="77777777" w:rsidR="00A50A8B" w:rsidRPr="00BA355D" w:rsidRDefault="00A50A8B">
            <w:pPr>
              <w:rPr>
                <w:rFonts w:ascii="Arial" w:eastAsia="Arial" w:hAnsi="Arial" w:cs="Arial"/>
                <w:sz w:val="18"/>
                <w:szCs w:val="18"/>
              </w:rPr>
            </w:pPr>
          </w:p>
        </w:tc>
        <w:tc>
          <w:tcPr>
            <w:tcW w:w="1586" w:type="dxa"/>
            <w:gridSpan w:val="2"/>
            <w:tcBorders>
              <w:top w:val="single" w:sz="4" w:space="0" w:color="auto"/>
              <w:left w:val="nil"/>
              <w:bottom w:val="nil"/>
              <w:right w:val="nil"/>
            </w:tcBorders>
            <w:tcMar>
              <w:left w:w="108" w:type="dxa"/>
              <w:right w:w="108" w:type="dxa"/>
            </w:tcMar>
          </w:tcPr>
          <w:p w14:paraId="53C54BD1" w14:textId="77777777" w:rsidR="00A50A8B" w:rsidRPr="00BA355D" w:rsidRDefault="00A50A8B"/>
        </w:tc>
        <w:tc>
          <w:tcPr>
            <w:tcW w:w="4084" w:type="dxa"/>
            <w:gridSpan w:val="5"/>
            <w:tcBorders>
              <w:top w:val="single" w:sz="4" w:space="0" w:color="auto"/>
              <w:left w:val="nil"/>
              <w:bottom w:val="nil"/>
              <w:right w:val="nil"/>
            </w:tcBorders>
            <w:tcMar>
              <w:left w:w="108" w:type="dxa"/>
              <w:right w:w="108" w:type="dxa"/>
            </w:tcMar>
          </w:tcPr>
          <w:p w14:paraId="52FA6D3D" w14:textId="77777777" w:rsidR="00A50A8B" w:rsidRPr="00BA355D" w:rsidRDefault="00A50A8B"/>
        </w:tc>
      </w:tr>
      <w:tr w:rsidR="00A50A8B" w:rsidRPr="00BA355D" w14:paraId="3CD4B418" w14:textId="77777777">
        <w:trPr>
          <w:trHeight w:val="300"/>
        </w:trPr>
        <w:tc>
          <w:tcPr>
            <w:tcW w:w="1141" w:type="dxa"/>
            <w:tcBorders>
              <w:top w:val="nil"/>
              <w:left w:val="nil"/>
              <w:bottom w:val="nil"/>
              <w:right w:val="nil"/>
            </w:tcBorders>
            <w:vAlign w:val="center"/>
          </w:tcPr>
          <w:p w14:paraId="1094BB29" w14:textId="77777777" w:rsidR="00A50A8B" w:rsidRPr="00BA355D" w:rsidRDefault="00A50A8B"/>
        </w:tc>
        <w:tc>
          <w:tcPr>
            <w:tcW w:w="851" w:type="dxa"/>
            <w:tcBorders>
              <w:top w:val="nil"/>
              <w:left w:val="nil"/>
              <w:bottom w:val="nil"/>
              <w:right w:val="nil"/>
            </w:tcBorders>
            <w:vAlign w:val="center"/>
          </w:tcPr>
          <w:p w14:paraId="34DCC845" w14:textId="77777777" w:rsidR="00A50A8B" w:rsidRPr="00BA355D" w:rsidRDefault="00A50A8B"/>
        </w:tc>
        <w:tc>
          <w:tcPr>
            <w:tcW w:w="1275" w:type="dxa"/>
            <w:tcBorders>
              <w:top w:val="nil"/>
              <w:left w:val="nil"/>
              <w:bottom w:val="nil"/>
              <w:right w:val="nil"/>
            </w:tcBorders>
            <w:vAlign w:val="center"/>
          </w:tcPr>
          <w:p w14:paraId="14FBD7A2" w14:textId="77777777" w:rsidR="00A50A8B" w:rsidRPr="00BA355D" w:rsidRDefault="00A50A8B"/>
        </w:tc>
        <w:tc>
          <w:tcPr>
            <w:tcW w:w="378" w:type="dxa"/>
            <w:gridSpan w:val="2"/>
            <w:tcBorders>
              <w:top w:val="nil"/>
              <w:left w:val="nil"/>
              <w:bottom w:val="nil"/>
              <w:right w:val="nil"/>
            </w:tcBorders>
            <w:vAlign w:val="center"/>
          </w:tcPr>
          <w:p w14:paraId="1C8C3027" w14:textId="77777777" w:rsidR="00A50A8B" w:rsidRPr="00BA355D" w:rsidRDefault="00A50A8B"/>
        </w:tc>
        <w:tc>
          <w:tcPr>
            <w:tcW w:w="2099" w:type="dxa"/>
            <w:gridSpan w:val="2"/>
            <w:tcBorders>
              <w:top w:val="nil"/>
              <w:left w:val="nil"/>
              <w:bottom w:val="nil"/>
              <w:right w:val="nil"/>
            </w:tcBorders>
            <w:vAlign w:val="center"/>
          </w:tcPr>
          <w:p w14:paraId="49201AE3" w14:textId="77777777" w:rsidR="00A50A8B" w:rsidRPr="00BA355D" w:rsidRDefault="00A50A8B"/>
        </w:tc>
        <w:tc>
          <w:tcPr>
            <w:tcW w:w="1985" w:type="dxa"/>
            <w:gridSpan w:val="3"/>
            <w:tcBorders>
              <w:top w:val="nil"/>
              <w:left w:val="nil"/>
              <w:bottom w:val="nil"/>
              <w:right w:val="nil"/>
            </w:tcBorders>
            <w:vAlign w:val="center"/>
          </w:tcPr>
          <w:p w14:paraId="6FB464AF" w14:textId="77777777" w:rsidR="00A50A8B" w:rsidRPr="00BA355D" w:rsidRDefault="00A50A8B"/>
        </w:tc>
        <w:tc>
          <w:tcPr>
            <w:tcW w:w="236" w:type="dxa"/>
            <w:tcBorders>
              <w:top w:val="nil"/>
              <w:left w:val="nil"/>
              <w:bottom w:val="nil"/>
              <w:right w:val="nil"/>
            </w:tcBorders>
            <w:vAlign w:val="center"/>
          </w:tcPr>
          <w:p w14:paraId="76876ED4" w14:textId="77777777" w:rsidR="00A50A8B" w:rsidRPr="00BA355D" w:rsidRDefault="00A50A8B"/>
        </w:tc>
        <w:tc>
          <w:tcPr>
            <w:tcW w:w="472" w:type="dxa"/>
            <w:gridSpan w:val="2"/>
            <w:tcBorders>
              <w:top w:val="nil"/>
              <w:left w:val="nil"/>
              <w:bottom w:val="nil"/>
              <w:right w:val="nil"/>
            </w:tcBorders>
            <w:vAlign w:val="center"/>
          </w:tcPr>
          <w:p w14:paraId="44B3B287" w14:textId="77777777" w:rsidR="00A50A8B" w:rsidRPr="00BA355D" w:rsidRDefault="00A50A8B"/>
        </w:tc>
      </w:tr>
    </w:tbl>
    <w:p w14:paraId="470DC865" w14:textId="77777777" w:rsidR="00A50A8B" w:rsidRPr="00BA355D" w:rsidRDefault="00A50A8B" w:rsidP="00A50A8B">
      <w:pPr>
        <w:pStyle w:val="Zkladntext"/>
        <w:rPr>
          <w:rFonts w:ascii="Arial Narrow" w:hAnsi="Arial Narrow" w:cstheme="minorBidi"/>
          <w:noProof w:val="0"/>
          <w:sz w:val="21"/>
          <w:szCs w:val="21"/>
          <w:lang w:val="sk-SK"/>
        </w:rPr>
      </w:pPr>
    </w:p>
    <w:p w14:paraId="76CDB610" w14:textId="77777777" w:rsidR="00A50A8B" w:rsidRPr="00BA355D" w:rsidRDefault="00A50A8B" w:rsidP="00A50A8B">
      <w:pPr>
        <w:keepLines/>
        <w:tabs>
          <w:tab w:val="right" w:pos="9214"/>
        </w:tabs>
        <w:ind w:left="-24"/>
        <w:jc w:val="both"/>
        <w:rPr>
          <w:rFonts w:ascii="Arial Narrow" w:hAnsi="Arial Narrow" w:cstheme="minorBidi"/>
          <w:sz w:val="21"/>
          <w:szCs w:val="21"/>
        </w:rPr>
      </w:pPr>
      <w:r w:rsidRPr="00BA355D">
        <w:rPr>
          <w:rFonts w:ascii="Arial Narrow" w:hAnsi="Arial Narrow" w:cstheme="minorBidi"/>
          <w:sz w:val="21"/>
          <w:szCs w:val="21"/>
        </w:rPr>
        <w:t>Tabuľka údajov o úpravách ceny v dôsledku zmien nákladov podľa podčlánku 13.8 slúži ako vzor pre vyhľadanie zdrojov pre výpočet indexov</w:t>
      </w:r>
    </w:p>
    <w:p w14:paraId="4CCE68D1" w14:textId="77777777" w:rsidR="00A50A8B" w:rsidRPr="00BA355D" w:rsidRDefault="00A50A8B" w:rsidP="00A50A8B">
      <w:pPr>
        <w:rPr>
          <w:rFonts w:ascii="Arial Narrow" w:hAnsi="Arial Narrow" w:cstheme="minorBidi"/>
          <w:sz w:val="21"/>
          <w:szCs w:val="21"/>
        </w:rPr>
      </w:pPr>
    </w:p>
    <w:p w14:paraId="2597EE12" w14:textId="77777777" w:rsidR="00A50A8B" w:rsidRPr="00BA355D" w:rsidRDefault="00A50A8B" w:rsidP="00A50A8B">
      <w:pPr>
        <w:pStyle w:val="Nadpis3"/>
        <w:spacing w:before="0" w:after="0"/>
        <w:rPr>
          <w:rFonts w:ascii="Arial Narrow" w:hAnsi="Arial Narrow" w:cstheme="minorBidi"/>
          <w:b/>
          <w:caps/>
          <w:color w:val="auto"/>
          <w:sz w:val="21"/>
          <w:szCs w:val="21"/>
        </w:rPr>
      </w:pPr>
    </w:p>
    <w:p w14:paraId="509501B4" w14:textId="77777777" w:rsidR="00A50A8B" w:rsidRPr="00BA355D" w:rsidRDefault="00A50A8B" w:rsidP="00A50A8B">
      <w:pPr>
        <w:pStyle w:val="Zkladntext"/>
        <w:rPr>
          <w:rFonts w:ascii="Arial Narrow" w:hAnsi="Arial Narrow" w:cstheme="minorBidi"/>
          <w:noProof w:val="0"/>
          <w:sz w:val="21"/>
          <w:szCs w:val="21"/>
          <w:lang w:val="sk-SK"/>
        </w:rPr>
      </w:pPr>
      <w:r w:rsidRPr="00BA355D">
        <w:rPr>
          <w:rFonts w:ascii="Arial Narrow" w:hAnsi="Arial Narrow" w:cstheme="minorBidi"/>
          <w:b/>
          <w:bCs/>
          <w:noProof w:val="0"/>
          <w:sz w:val="21"/>
          <w:szCs w:val="21"/>
          <w:lang w:val="sk-SK"/>
        </w:rPr>
        <w:t xml:space="preserve">Pozn. * </w:t>
      </w:r>
      <w:r w:rsidRPr="00BA355D">
        <w:rPr>
          <w:rFonts w:ascii="Arial Narrow" w:hAnsi="Arial Narrow" w:cstheme="minorBidi"/>
          <w:bCs/>
          <w:noProof w:val="0"/>
          <w:sz w:val="21"/>
          <w:szCs w:val="21"/>
          <w:lang w:val="sk-SK"/>
        </w:rPr>
        <w:t>Tieto hodnoty a dátumy potvrdzujú definíciu každého indexu, ale nedefinujú indexy k referenčnému obdobiu ”t</w:t>
      </w:r>
      <w:r w:rsidRPr="00BA355D">
        <w:rPr>
          <w:rFonts w:ascii="Arial Narrow" w:hAnsi="Arial Narrow" w:cstheme="minorBidi"/>
          <w:bCs/>
          <w:noProof w:val="0"/>
          <w:sz w:val="21"/>
          <w:szCs w:val="21"/>
          <w:vertAlign w:val="subscript"/>
          <w:lang w:val="sk-SK"/>
        </w:rPr>
        <w:t>o</w:t>
      </w:r>
      <w:r w:rsidRPr="00BA355D">
        <w:rPr>
          <w:rFonts w:ascii="Arial Narrow" w:hAnsi="Arial Narrow" w:cstheme="minorBidi"/>
          <w:bCs/>
          <w:noProof w:val="0"/>
          <w:sz w:val="21"/>
          <w:szCs w:val="21"/>
          <w:lang w:val="sk-SK"/>
        </w:rPr>
        <w:t>”, kvartál do ktorého spadá kalendárny deň, v ktorý uplynula lehota na prekladanie ponúk do súťaže na zhotovenie stavby.</w:t>
      </w:r>
    </w:p>
    <w:p w14:paraId="7F6F3612" w14:textId="77777777" w:rsidR="00A50A8B" w:rsidRPr="00BA355D" w:rsidRDefault="00A50A8B" w:rsidP="00A50A8B">
      <w:pPr>
        <w:rPr>
          <w:rFonts w:ascii="Arial Narrow" w:hAnsi="Arial Narrow"/>
          <w:sz w:val="21"/>
          <w:szCs w:val="21"/>
        </w:rPr>
      </w:pPr>
    </w:p>
    <w:p w14:paraId="687A4F04" w14:textId="77777777" w:rsidR="00A50A8B" w:rsidRPr="00BA355D" w:rsidRDefault="00A50A8B" w:rsidP="00A50A8B">
      <w:pPr>
        <w:rPr>
          <w:rFonts w:ascii="Arial Narrow" w:hAnsi="Arial Narrow"/>
          <w:sz w:val="21"/>
          <w:szCs w:val="21"/>
        </w:rPr>
      </w:pPr>
    </w:p>
    <w:p w14:paraId="37363DAC" w14:textId="77777777" w:rsidR="00A50A8B" w:rsidRPr="00BA355D" w:rsidRDefault="00A50A8B" w:rsidP="00A50A8B">
      <w:pPr>
        <w:rPr>
          <w:rFonts w:ascii="Arial Narrow" w:hAnsi="Arial Narrow"/>
          <w:b/>
          <w:sz w:val="21"/>
          <w:szCs w:val="21"/>
        </w:rPr>
        <w:sectPr w:rsidR="00A50A8B" w:rsidRPr="00BA355D" w:rsidSect="00A50A8B">
          <w:headerReference w:type="default" r:id="rId43"/>
          <w:footerReference w:type="default" r:id="rId44"/>
          <w:pgSz w:w="11906" w:h="16838"/>
          <w:pgMar w:top="1440" w:right="1416" w:bottom="1440" w:left="1800" w:header="708" w:footer="708" w:gutter="0"/>
          <w:cols w:space="708"/>
          <w:docGrid w:linePitch="360"/>
        </w:sectPr>
      </w:pPr>
    </w:p>
    <w:p w14:paraId="36E8B492" w14:textId="77777777" w:rsidR="00A50A8B" w:rsidRPr="00BA355D" w:rsidRDefault="00A50A8B" w:rsidP="00A50A8B">
      <w:pPr>
        <w:jc w:val="both"/>
        <w:rPr>
          <w:rFonts w:ascii="Arial Narrow" w:hAnsi="Arial Narrow"/>
          <w:b/>
          <w:sz w:val="21"/>
          <w:szCs w:val="21"/>
        </w:rPr>
      </w:pPr>
    </w:p>
    <w:p w14:paraId="18640AA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65820A0" wp14:editId="1DE84E81">
            <wp:extent cx="3951406" cy="1888176"/>
            <wp:effectExtent l="0" t="0" r="0" b="0"/>
            <wp:docPr id="764226765" name="Obrázok 764226765"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0F9525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D83A0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3807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7AE5C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CD36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6DB332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A5C3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84EAAA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CF617E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007C3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AB499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33E5DF"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1D069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6A69E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D6D78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BBCEE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10E5C8"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54C29D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5EEAEA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FB6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B36A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36CB96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116D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8F901"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4 </w:t>
      </w:r>
    </w:p>
    <w:p w14:paraId="679583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Vzorové tlačivá</w:t>
      </w:r>
    </w:p>
    <w:p w14:paraId="6DE324D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09F7D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74FC5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199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6F914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2517D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0FDAF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50CD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4E8FDD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602157" w14:textId="77777777"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45"/>
          <w:footerReference w:type="default" r:id="rId46"/>
          <w:headerReference w:type="first" r:id="rId47"/>
          <w:footerReference w:type="first" r:id="rId4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01/2025</w:t>
      </w:r>
    </w:p>
    <w:p w14:paraId="37EBCB77"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FORMULÁR ZÁBEZPEKY NA VYKONANIE PRÁC</w:t>
      </w:r>
    </w:p>
    <w:p w14:paraId="6BE96B4B" w14:textId="77777777" w:rsidR="00A50A8B" w:rsidRPr="00BA355D" w:rsidRDefault="00A50A8B" w:rsidP="00A50A8B">
      <w:pPr>
        <w:tabs>
          <w:tab w:val="left" w:pos="1701"/>
        </w:tabs>
        <w:rPr>
          <w:rStyle w:val="sectitle"/>
          <w:rFonts w:ascii="Arial Narrow" w:hAnsi="Arial Narrow"/>
          <w:sz w:val="21"/>
          <w:szCs w:val="21"/>
        </w:rPr>
      </w:pPr>
    </w:p>
    <w:p w14:paraId="74C61EFE" w14:textId="77777777" w:rsidR="00A50A8B" w:rsidRPr="00BA355D" w:rsidRDefault="00A50A8B" w:rsidP="00A50A8B">
      <w:pPr>
        <w:tabs>
          <w:tab w:val="left" w:pos="2267"/>
        </w:tabs>
        <w:spacing w:line="254" w:lineRule="exact"/>
        <w:jc w:val="both"/>
        <w:rPr>
          <w:rFonts w:ascii="Arial Narrow" w:hAnsi="Arial Narrow"/>
          <w:sz w:val="21"/>
          <w:szCs w:val="21"/>
        </w:rPr>
      </w:pPr>
    </w:p>
    <w:p w14:paraId="6F9FF520" w14:textId="77777777"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p>
    <w:p w14:paraId="668BBA65" w14:textId="77777777" w:rsidR="00A50A8B" w:rsidRPr="00BA355D" w:rsidRDefault="00A50A8B" w:rsidP="00A50A8B">
      <w:pPr>
        <w:ind w:left="2127"/>
        <w:rPr>
          <w:rFonts w:ascii="Arial Narrow" w:hAnsi="Arial Narrow"/>
          <w:bCs/>
          <w:sz w:val="21"/>
          <w:szCs w:val="21"/>
        </w:rPr>
      </w:pPr>
    </w:p>
    <w:p w14:paraId="197A9294" w14:textId="77777777"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Modernizácie električkových tratí – Ružinovská radiála</w:t>
      </w:r>
    </w:p>
    <w:p w14:paraId="0E560219" w14:textId="77777777" w:rsidR="00A50A8B" w:rsidRPr="00BA355D" w:rsidRDefault="00A50A8B" w:rsidP="00A50A8B">
      <w:pPr>
        <w:jc w:val="both"/>
        <w:rPr>
          <w:rFonts w:ascii="Arial Narrow" w:hAnsi="Arial Narrow"/>
          <w:b/>
          <w:bCs/>
          <w:sz w:val="21"/>
          <w:szCs w:val="21"/>
        </w:rPr>
      </w:pPr>
    </w:p>
    <w:p w14:paraId="149B33C1"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slostrany"/>
          <w:rFonts w:ascii="Arial Narrow" w:hAnsi="Arial Narrow"/>
          <w:bCs/>
          <w:sz w:val="21"/>
          <w:szCs w:val="21"/>
        </w:rPr>
        <w:t xml:space="preserve"> Hlavné mesto Slovenskej republiky Bratislava, Primaciálne námestie 1, 814 99 Bratislava</w:t>
      </w:r>
    </w:p>
    <w:p w14:paraId="211D2F35"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77A8D1A7"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27FE5DC" w14:textId="77777777"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(ďalej ako "príkazca") je Váš zhotoviteľ na základe tejto zmluvy, ktorá od neho vyžaduje poskytnúť zábezpeku na vykonanie prác.</w:t>
      </w:r>
    </w:p>
    <w:p w14:paraId="1FA1FBDF" w14:textId="77777777" w:rsidR="00A50A8B" w:rsidRPr="00BA355D" w:rsidRDefault="00A50A8B" w:rsidP="00A50A8B">
      <w:pPr>
        <w:spacing w:line="254" w:lineRule="exact"/>
        <w:jc w:val="both"/>
        <w:rPr>
          <w:rFonts w:ascii="Arial Narrow" w:hAnsi="Arial Narrow"/>
          <w:sz w:val="21"/>
          <w:szCs w:val="21"/>
        </w:rPr>
      </w:pPr>
    </w:p>
    <w:p w14:paraId="24485069" w14:textId="77777777" w:rsidR="00A50A8B" w:rsidRPr="00BA355D"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0541A10B" w14:textId="77777777" w:rsidR="00A50A8B" w:rsidRPr="00BA355D" w:rsidRDefault="00A50A8B" w:rsidP="00A50A8B">
      <w:pPr>
        <w:tabs>
          <w:tab w:val="left" w:pos="1134"/>
          <w:tab w:val="left" w:pos="5529"/>
          <w:tab w:val="right" w:pos="15840"/>
        </w:tabs>
        <w:ind w:firstLine="11"/>
        <w:jc w:val="both"/>
        <w:rPr>
          <w:rFonts w:ascii="Arial Narrow" w:hAnsi="Arial Narrow"/>
          <w:sz w:val="21"/>
          <w:szCs w:val="21"/>
        </w:rPr>
      </w:pPr>
    </w:p>
    <w:p w14:paraId="41CBCEC1" w14:textId="77777777" w:rsidR="00A50A8B" w:rsidRPr="00BA355D" w:rsidRDefault="00A50A8B" w:rsidP="00A50A8B">
      <w:pPr>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že príkazca si neplní svoju povinnosť(i) určené zmluvou, a</w:t>
      </w:r>
    </w:p>
    <w:p w14:paraId="42C79EF3" w14:textId="77777777" w:rsidR="00A50A8B" w:rsidRPr="00BA355D" w:rsidRDefault="00A50A8B" w:rsidP="00A50A8B">
      <w:pPr>
        <w:spacing w:before="60"/>
        <w:ind w:right="142"/>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čom si príkazca neplní povinnosť.</w:t>
      </w:r>
    </w:p>
    <w:p w14:paraId="7F29AC23" w14:textId="77777777" w:rsidR="00A50A8B" w:rsidRPr="00BA355D" w:rsidRDefault="00A50A8B" w:rsidP="00A50A8B">
      <w:pPr>
        <w:ind w:right="141"/>
        <w:jc w:val="both"/>
        <w:rPr>
          <w:rFonts w:ascii="Arial Narrow" w:hAnsi="Arial Narrow"/>
          <w:sz w:val="21"/>
          <w:szCs w:val="21"/>
        </w:rPr>
      </w:pPr>
    </w:p>
    <w:p w14:paraId="7CBDAF13" w14:textId="77777777" w:rsidR="00A50A8B" w:rsidRPr="00BA355D" w:rsidRDefault="00A50A8B" w:rsidP="00A50A8B">
      <w:pPr>
        <w:spacing w:line="254" w:lineRule="exact"/>
        <w:ind w:right="43"/>
        <w:jc w:val="both"/>
        <w:rPr>
          <w:rFonts w:ascii="Arial Narrow" w:hAnsi="Arial Narrow"/>
          <w:sz w:val="21"/>
          <w:szCs w:val="21"/>
        </w:rPr>
      </w:pPr>
      <w:r w:rsidRPr="00BA355D">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BA355D">
        <w:rPr>
          <w:rFonts w:ascii="Arial Narrow" w:hAnsi="Arial Narrow"/>
          <w:i/>
          <w:sz w:val="21"/>
          <w:szCs w:val="21"/>
        </w:rPr>
        <w:t xml:space="preserve">(70 dní po predpokladanom ukončení platnosti lehoty na oznamovanie vád diela) </w:t>
      </w:r>
      <w:r w:rsidRPr="00BA355D">
        <w:rPr>
          <w:rFonts w:ascii="Arial Narrow" w:hAnsi="Arial Narrow"/>
          <w:sz w:val="21"/>
          <w:szCs w:val="21"/>
        </w:rPr>
        <w:t>"dátum ukončenia platnosti", keď sa táto záruka ukončí platnosť a bude nám vrátená.</w:t>
      </w:r>
    </w:p>
    <w:p w14:paraId="13F26F8E" w14:textId="77777777" w:rsidR="00A50A8B" w:rsidRPr="00BA355D" w:rsidRDefault="00A50A8B" w:rsidP="00A50A8B">
      <w:pPr>
        <w:spacing w:line="254" w:lineRule="exact"/>
        <w:jc w:val="both"/>
        <w:rPr>
          <w:rFonts w:ascii="Arial Narrow" w:hAnsi="Arial Narrow"/>
          <w:sz w:val="21"/>
          <w:szCs w:val="21"/>
        </w:rPr>
      </w:pPr>
    </w:p>
    <w:p w14:paraId="56AE539B"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Boli sme informovaní, že príjemca môže požiadať príkazcu o predĺženie tejto záruky, ak protokol o vyhotovení diela nebol vystavený do 28 dní pred ukončením platnosti. Zaväzujeme sa, že vyplatíme túto garantovanú sumu na základe potvrdenia v lehote 28 dní od Vašej písomnej žiadosti a Vášho písomného vyhlásenia, že protokol o vyhotovení diela nebol vydaný z dôvodov </w:t>
      </w:r>
      <w:proofErr w:type="spellStart"/>
      <w:r w:rsidRPr="00BA355D">
        <w:rPr>
          <w:rFonts w:ascii="Arial Narrow" w:hAnsi="Arial Narrow"/>
          <w:sz w:val="21"/>
          <w:szCs w:val="21"/>
        </w:rPr>
        <w:t>pripísateľných</w:t>
      </w:r>
      <w:proofErr w:type="spellEnd"/>
      <w:r w:rsidRPr="00BA355D">
        <w:rPr>
          <w:rFonts w:ascii="Arial Narrow" w:hAnsi="Arial Narrow"/>
          <w:sz w:val="21"/>
          <w:szCs w:val="21"/>
        </w:rPr>
        <w:t xml:space="preserve"> príkazcovi, a že táto záruka nebola predĺžená.</w:t>
      </w:r>
    </w:p>
    <w:p w14:paraId="78CA43E9" w14:textId="77777777" w:rsidR="00A50A8B" w:rsidRPr="00BA355D" w:rsidRDefault="00A50A8B" w:rsidP="00A50A8B">
      <w:pPr>
        <w:ind w:right="141"/>
        <w:jc w:val="both"/>
        <w:rPr>
          <w:rFonts w:ascii="Arial Narrow" w:hAnsi="Arial Narrow"/>
          <w:sz w:val="21"/>
          <w:szCs w:val="21"/>
        </w:rPr>
      </w:pPr>
    </w:p>
    <w:p w14:paraId="029C4359"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3FD070FE" w14:textId="77777777" w:rsidR="00A50A8B" w:rsidRPr="00BA355D" w:rsidRDefault="00A50A8B" w:rsidP="00A50A8B">
      <w:pPr>
        <w:ind w:right="141"/>
        <w:jc w:val="both"/>
        <w:rPr>
          <w:rFonts w:ascii="Arial Narrow" w:hAnsi="Arial Narrow"/>
          <w:sz w:val="21"/>
          <w:szCs w:val="21"/>
        </w:rPr>
      </w:pPr>
    </w:p>
    <w:p w14:paraId="3A8B9AF1" w14:textId="77777777" w:rsidR="00A50A8B" w:rsidRPr="00BA355D" w:rsidRDefault="00A50A8B" w:rsidP="00A50A8B">
      <w:pPr>
        <w:ind w:right="141"/>
        <w:jc w:val="both"/>
        <w:rPr>
          <w:rFonts w:ascii="Arial Narrow" w:hAnsi="Arial Narrow"/>
          <w:sz w:val="21"/>
          <w:szCs w:val="21"/>
        </w:rPr>
      </w:pPr>
    </w:p>
    <w:p w14:paraId="18C3D1CA"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2B53FBBD" w14:textId="77777777" w:rsidR="00A50A8B" w:rsidRPr="00BA355D" w:rsidRDefault="00A50A8B" w:rsidP="00A50A8B">
      <w:pPr>
        <w:ind w:left="709" w:right="141"/>
        <w:jc w:val="both"/>
        <w:rPr>
          <w:rFonts w:ascii="Arial Narrow" w:hAnsi="Arial Narrow"/>
          <w:sz w:val="21"/>
          <w:szCs w:val="21"/>
        </w:rPr>
      </w:pPr>
    </w:p>
    <w:p w14:paraId="4FED54D4"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br w:type="page"/>
      </w:r>
    </w:p>
    <w:p w14:paraId="5EDC3AAE"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lastRenderedPageBreak/>
        <w:t>FORMULÁR ZÁBEZPEKY NA ZÁRUČNÉ OPRAVY</w:t>
      </w:r>
    </w:p>
    <w:p w14:paraId="41C4141B" w14:textId="77777777" w:rsidR="00A50A8B" w:rsidRPr="00BA355D" w:rsidRDefault="00A50A8B" w:rsidP="00A50A8B">
      <w:pPr>
        <w:tabs>
          <w:tab w:val="left" w:pos="1701"/>
        </w:tabs>
        <w:rPr>
          <w:rStyle w:val="sectitle"/>
          <w:rFonts w:ascii="Arial Narrow" w:hAnsi="Arial Narrow"/>
          <w:sz w:val="21"/>
          <w:szCs w:val="21"/>
        </w:rPr>
      </w:pPr>
    </w:p>
    <w:p w14:paraId="1A44230E" w14:textId="77777777" w:rsidR="00A50A8B" w:rsidRPr="00BA355D" w:rsidRDefault="00A50A8B" w:rsidP="00A50A8B">
      <w:pPr>
        <w:tabs>
          <w:tab w:val="left" w:pos="2267"/>
        </w:tabs>
        <w:spacing w:line="254" w:lineRule="exact"/>
        <w:jc w:val="both"/>
        <w:rPr>
          <w:rFonts w:ascii="Arial Narrow" w:hAnsi="Arial Narrow"/>
          <w:sz w:val="21"/>
          <w:szCs w:val="21"/>
        </w:rPr>
      </w:pPr>
    </w:p>
    <w:p w14:paraId="4301A25B" w14:textId="77777777"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p>
    <w:p w14:paraId="30BE67D5" w14:textId="77777777" w:rsidR="00A50A8B" w:rsidRPr="00BA355D" w:rsidRDefault="00A50A8B" w:rsidP="00A50A8B">
      <w:pPr>
        <w:ind w:left="2127"/>
        <w:rPr>
          <w:rFonts w:ascii="Arial Narrow" w:hAnsi="Arial Narrow"/>
          <w:bCs/>
          <w:sz w:val="21"/>
          <w:szCs w:val="21"/>
        </w:rPr>
      </w:pPr>
    </w:p>
    <w:p w14:paraId="13A22A00" w14:textId="77777777"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Modernizácie električkových tratí – Ružinovská radiála</w:t>
      </w:r>
    </w:p>
    <w:p w14:paraId="4F3210C0" w14:textId="77777777" w:rsidR="00A50A8B" w:rsidRPr="00BA355D" w:rsidRDefault="00A50A8B" w:rsidP="00A50A8B">
      <w:pPr>
        <w:jc w:val="both"/>
        <w:rPr>
          <w:rFonts w:ascii="Arial Narrow" w:hAnsi="Arial Narrow"/>
          <w:b/>
          <w:bCs/>
          <w:sz w:val="21"/>
          <w:szCs w:val="21"/>
        </w:rPr>
      </w:pPr>
    </w:p>
    <w:p w14:paraId="4EB96BEB"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slostrany"/>
          <w:rFonts w:ascii="Arial Narrow" w:hAnsi="Arial Narrow"/>
          <w:bCs/>
          <w:sz w:val="21"/>
          <w:szCs w:val="21"/>
        </w:rPr>
        <w:t xml:space="preserve"> Hlavné mesto Slovenskej republiky Bratislava, Primaciálne námestie 1, 814 99 Bratislava</w:t>
      </w:r>
    </w:p>
    <w:p w14:paraId="3A6DEBDD"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25FE60CB"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AD4079E" w14:textId="77777777"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(ďalej ako "príkazca") je Váš zhotoviteľ na základe tejto zmluvy, ktorá od neho vyžaduje poskytnúť zábezpeku na záručné opravy.</w:t>
      </w:r>
    </w:p>
    <w:p w14:paraId="2334F0E5" w14:textId="77777777" w:rsidR="00A50A8B" w:rsidRPr="00BA355D" w:rsidRDefault="00A50A8B" w:rsidP="00A50A8B">
      <w:pPr>
        <w:spacing w:line="254" w:lineRule="exact"/>
        <w:jc w:val="both"/>
        <w:rPr>
          <w:rFonts w:ascii="Arial Narrow" w:hAnsi="Arial Narrow"/>
          <w:sz w:val="21"/>
          <w:szCs w:val="21"/>
        </w:rPr>
      </w:pPr>
    </w:p>
    <w:p w14:paraId="410A5962" w14:textId="77777777" w:rsidR="00A50A8B" w:rsidRPr="00BA355D"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4513D66C" w14:textId="77777777" w:rsidR="00A50A8B" w:rsidRPr="00BA355D" w:rsidRDefault="00A50A8B" w:rsidP="00A50A8B">
      <w:pPr>
        <w:tabs>
          <w:tab w:val="left" w:pos="1134"/>
          <w:tab w:val="left" w:pos="5529"/>
          <w:tab w:val="right" w:pos="15840"/>
        </w:tabs>
        <w:ind w:firstLine="11"/>
        <w:jc w:val="both"/>
        <w:rPr>
          <w:rFonts w:ascii="Arial Narrow" w:hAnsi="Arial Narrow"/>
          <w:sz w:val="21"/>
          <w:szCs w:val="21"/>
        </w:rPr>
      </w:pPr>
    </w:p>
    <w:p w14:paraId="2515D490" w14:textId="77777777" w:rsidR="00A50A8B" w:rsidRPr="00BA355D" w:rsidRDefault="00A50A8B" w:rsidP="00A50A8B">
      <w:pPr>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že príkazca si neplní svoju povinnosť(i) určené zmluvou, a</w:t>
      </w:r>
    </w:p>
    <w:p w14:paraId="51885E4B" w14:textId="77777777" w:rsidR="00A50A8B" w:rsidRPr="00BA355D" w:rsidRDefault="00A50A8B" w:rsidP="00A50A8B">
      <w:pPr>
        <w:spacing w:before="60"/>
        <w:ind w:right="142"/>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čom si príkazca neplní povinnosť.</w:t>
      </w:r>
    </w:p>
    <w:p w14:paraId="7796561C" w14:textId="77777777" w:rsidR="00A50A8B" w:rsidRPr="00BA355D" w:rsidRDefault="00A50A8B" w:rsidP="00A50A8B">
      <w:pPr>
        <w:ind w:right="141"/>
        <w:jc w:val="both"/>
        <w:rPr>
          <w:rFonts w:ascii="Arial Narrow" w:hAnsi="Arial Narrow"/>
          <w:sz w:val="21"/>
          <w:szCs w:val="21"/>
        </w:rPr>
      </w:pPr>
    </w:p>
    <w:p w14:paraId="5D725B78" w14:textId="7363EEA5" w:rsidR="00A50A8B" w:rsidRPr="00BA355D" w:rsidRDefault="00A50A8B" w:rsidP="00A50A8B">
      <w:pPr>
        <w:spacing w:line="254" w:lineRule="exact"/>
        <w:ind w:right="43"/>
        <w:jc w:val="both"/>
        <w:rPr>
          <w:rFonts w:ascii="Arial Narrow" w:hAnsi="Arial Narrow"/>
          <w:sz w:val="21"/>
          <w:szCs w:val="21"/>
        </w:rPr>
      </w:pPr>
      <w:r w:rsidRPr="00BA355D">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DE6FD7">
        <w:rPr>
          <w:rFonts w:ascii="Arial Narrow" w:hAnsi="Arial Narrow"/>
          <w:i/>
          <w:color w:val="EE0000"/>
          <w:sz w:val="21"/>
          <w:szCs w:val="21"/>
          <w:rPrChange w:id="188" w:author="Markovič Michal, Ing." w:date="2025-08-18T09:47:00Z" w16du:dateUtc="2025-08-18T07:47:00Z">
            <w:rPr>
              <w:rFonts w:ascii="Arial Narrow" w:hAnsi="Arial Narrow"/>
              <w:i/>
              <w:sz w:val="21"/>
              <w:szCs w:val="21"/>
            </w:rPr>
          </w:rPrChange>
        </w:rPr>
        <w:t>(</w:t>
      </w:r>
      <w:ins w:id="189" w:author="peter@kotvan.sk" w:date="2025-08-15T13:01:00Z">
        <w:r w:rsidR="355BE89A" w:rsidRPr="00DE6FD7">
          <w:rPr>
            <w:rFonts w:ascii="Arial Narrow" w:hAnsi="Arial Narrow"/>
            <w:i/>
            <w:iCs/>
            <w:color w:val="EE0000"/>
            <w:sz w:val="21"/>
            <w:szCs w:val="21"/>
            <w:rPrChange w:id="190" w:author="Markovič Michal, Ing." w:date="2025-08-18T09:47:00Z" w16du:dateUtc="2025-08-18T07:47:00Z">
              <w:rPr>
                <w:rFonts w:ascii="Arial Narrow" w:hAnsi="Arial Narrow"/>
                <w:i/>
                <w:iCs/>
                <w:sz w:val="21"/>
                <w:szCs w:val="21"/>
              </w:rPr>
            </w:rPrChange>
          </w:rPr>
          <w:t>3</w:t>
        </w:r>
      </w:ins>
      <w:del w:id="191" w:author="peter@kotvan.sk" w:date="2025-08-15T13:01:00Z">
        <w:r w:rsidRPr="00DE6FD7">
          <w:rPr>
            <w:rFonts w:ascii="Arial Narrow" w:hAnsi="Arial Narrow"/>
            <w:i/>
            <w:color w:val="EE0000"/>
            <w:sz w:val="21"/>
            <w:szCs w:val="21"/>
            <w:rPrChange w:id="192" w:author="Markovič Michal, Ing." w:date="2025-08-18T09:47:00Z" w16du:dateUtc="2025-08-18T07:47:00Z">
              <w:rPr>
                <w:rFonts w:ascii="Arial Narrow" w:hAnsi="Arial Narrow"/>
                <w:i/>
                <w:sz w:val="21"/>
                <w:szCs w:val="21"/>
              </w:rPr>
            </w:rPrChange>
          </w:rPr>
          <w:delText>9</w:delText>
        </w:r>
      </w:del>
      <w:r w:rsidRPr="00DE6FD7">
        <w:rPr>
          <w:rFonts w:ascii="Arial Narrow" w:hAnsi="Arial Narrow"/>
          <w:i/>
          <w:color w:val="EE0000"/>
          <w:sz w:val="21"/>
          <w:szCs w:val="21"/>
          <w:rPrChange w:id="193" w:author="Markovič Michal, Ing." w:date="2025-08-18T09:47:00Z" w16du:dateUtc="2025-08-18T07:47:00Z">
            <w:rPr>
              <w:rFonts w:ascii="Arial Narrow" w:hAnsi="Arial Narrow"/>
              <w:i/>
              <w:sz w:val="21"/>
              <w:szCs w:val="21"/>
            </w:rPr>
          </w:rPrChange>
        </w:rPr>
        <w:t xml:space="preserve">0 dní </w:t>
      </w:r>
      <w:proofErr w:type="spellStart"/>
      <w:r w:rsidRPr="00DE6FD7">
        <w:rPr>
          <w:rFonts w:ascii="Arial Narrow" w:hAnsi="Arial Narrow"/>
          <w:i/>
          <w:color w:val="EE0000"/>
          <w:sz w:val="21"/>
          <w:szCs w:val="21"/>
          <w:rPrChange w:id="194" w:author="Markovič Michal, Ing." w:date="2025-08-18T09:47:00Z" w16du:dateUtc="2025-08-18T07:47:00Z">
            <w:rPr>
              <w:rFonts w:ascii="Arial Narrow" w:hAnsi="Arial Narrow"/>
              <w:i/>
              <w:sz w:val="21"/>
              <w:szCs w:val="21"/>
            </w:rPr>
          </w:rPrChange>
        </w:rPr>
        <w:t>po</w:t>
      </w:r>
      <w:del w:id="195" w:author="peter@kotvan.sk" w:date="2025-08-15T13:01:00Z">
        <w:r w:rsidRPr="00DE6FD7">
          <w:rPr>
            <w:rFonts w:ascii="Arial Narrow" w:hAnsi="Arial Narrow"/>
            <w:i/>
            <w:color w:val="EE0000"/>
            <w:sz w:val="21"/>
            <w:szCs w:val="21"/>
            <w:rPrChange w:id="196" w:author="Markovič Michal, Ing." w:date="2025-08-18T09:47:00Z" w16du:dateUtc="2025-08-18T07:47:00Z">
              <w:rPr>
                <w:rFonts w:ascii="Arial Narrow" w:hAnsi="Arial Narrow"/>
                <w:i/>
                <w:sz w:val="21"/>
                <w:szCs w:val="21"/>
              </w:rPr>
            </w:rPrChange>
          </w:rPr>
          <w:delText xml:space="preserve"> očakávanom </w:delText>
        </w:r>
      </w:del>
      <w:r w:rsidRPr="00DE6FD7">
        <w:rPr>
          <w:rFonts w:ascii="Arial Narrow" w:hAnsi="Arial Narrow"/>
          <w:i/>
          <w:color w:val="EE0000"/>
          <w:sz w:val="21"/>
          <w:szCs w:val="21"/>
          <w:rPrChange w:id="197" w:author="Markovič Michal, Ing." w:date="2025-08-18T09:47:00Z" w16du:dateUtc="2025-08-18T07:47:00Z">
            <w:rPr>
              <w:rFonts w:ascii="Arial Narrow" w:hAnsi="Arial Narrow"/>
              <w:i/>
              <w:sz w:val="21"/>
              <w:szCs w:val="21"/>
            </w:rPr>
          </w:rPrChange>
        </w:rPr>
        <w:t>uplynutí</w:t>
      </w:r>
      <w:proofErr w:type="spellEnd"/>
      <w:r w:rsidRPr="00DE6FD7">
        <w:rPr>
          <w:rFonts w:ascii="Arial Narrow" w:hAnsi="Arial Narrow"/>
          <w:i/>
          <w:color w:val="EE0000"/>
          <w:sz w:val="21"/>
          <w:szCs w:val="21"/>
          <w:rPrChange w:id="198" w:author="Markovič Michal, Ing." w:date="2025-08-18T09:47:00Z" w16du:dateUtc="2025-08-18T07:47:00Z">
            <w:rPr>
              <w:rFonts w:ascii="Arial Narrow" w:hAnsi="Arial Narrow"/>
              <w:i/>
              <w:sz w:val="21"/>
              <w:szCs w:val="21"/>
            </w:rPr>
          </w:rPrChange>
        </w:rPr>
        <w:t xml:space="preserve"> </w:t>
      </w:r>
      <w:ins w:id="199" w:author="peter@kotvan.sk" w:date="2025-08-15T13:01:00Z">
        <w:r w:rsidR="28B6D0B7" w:rsidRPr="00DE6FD7">
          <w:rPr>
            <w:rFonts w:ascii="Arial Narrow" w:hAnsi="Arial Narrow"/>
            <w:i/>
            <w:iCs/>
            <w:color w:val="EE0000"/>
            <w:sz w:val="21"/>
            <w:szCs w:val="21"/>
            <w:rPrChange w:id="200" w:author="Markovič Michal, Ing." w:date="2025-08-18T09:47:00Z" w16du:dateUtc="2025-08-18T07:47:00Z">
              <w:rPr>
                <w:rFonts w:ascii="Arial Narrow" w:hAnsi="Arial Narrow"/>
                <w:i/>
                <w:iCs/>
                <w:sz w:val="21"/>
                <w:szCs w:val="21"/>
              </w:rPr>
            </w:rPrChange>
          </w:rPr>
          <w:t>Z</w:t>
        </w:r>
      </w:ins>
      <w:del w:id="201" w:author="peter@kotvan.sk" w:date="2025-08-15T13:01:00Z">
        <w:r w:rsidRPr="00DE6FD7">
          <w:rPr>
            <w:rFonts w:ascii="Arial Narrow" w:hAnsi="Arial Narrow"/>
            <w:i/>
            <w:color w:val="EE0000"/>
            <w:sz w:val="21"/>
            <w:szCs w:val="21"/>
            <w:rPrChange w:id="202" w:author="Markovič Michal, Ing." w:date="2025-08-18T09:47:00Z" w16du:dateUtc="2025-08-18T07:47:00Z">
              <w:rPr>
                <w:rFonts w:ascii="Arial Narrow" w:hAnsi="Arial Narrow"/>
                <w:i/>
                <w:sz w:val="21"/>
                <w:szCs w:val="21"/>
              </w:rPr>
            </w:rPrChange>
          </w:rPr>
          <w:delText>z</w:delText>
        </w:r>
      </w:del>
      <w:r w:rsidRPr="00DE6FD7">
        <w:rPr>
          <w:rFonts w:ascii="Arial Narrow" w:hAnsi="Arial Narrow"/>
          <w:i/>
          <w:color w:val="EE0000"/>
          <w:sz w:val="21"/>
          <w:szCs w:val="21"/>
          <w:rPrChange w:id="203" w:author="Markovič Michal, Ing." w:date="2025-08-18T09:47:00Z" w16du:dateUtc="2025-08-18T07:47:00Z">
            <w:rPr>
              <w:rFonts w:ascii="Arial Narrow" w:hAnsi="Arial Narrow"/>
              <w:i/>
              <w:sz w:val="21"/>
              <w:szCs w:val="21"/>
            </w:rPr>
          </w:rPrChange>
        </w:rPr>
        <w:t>áručnej doby</w:t>
      </w:r>
      <w:r w:rsidRPr="00BA355D">
        <w:rPr>
          <w:rFonts w:ascii="Arial Narrow" w:hAnsi="Arial Narrow"/>
          <w:i/>
          <w:sz w:val="21"/>
          <w:szCs w:val="21"/>
        </w:rPr>
        <w:t xml:space="preserve">) </w:t>
      </w:r>
      <w:r w:rsidRPr="00BA355D">
        <w:rPr>
          <w:rFonts w:ascii="Arial Narrow" w:hAnsi="Arial Narrow"/>
          <w:sz w:val="21"/>
          <w:szCs w:val="21"/>
        </w:rPr>
        <w:t>"dátum ukončenia platnosti", keď sa táto záruka ukončí platnosť a bude nám vrátená.</w:t>
      </w:r>
    </w:p>
    <w:p w14:paraId="072BE8A2" w14:textId="77777777" w:rsidR="00A50A8B" w:rsidRPr="00BA355D" w:rsidRDefault="00A50A8B" w:rsidP="00A50A8B">
      <w:pPr>
        <w:ind w:right="141"/>
        <w:jc w:val="both"/>
        <w:rPr>
          <w:rFonts w:ascii="Arial Narrow" w:hAnsi="Arial Narrow"/>
          <w:sz w:val="21"/>
          <w:szCs w:val="21"/>
        </w:rPr>
      </w:pPr>
    </w:p>
    <w:p w14:paraId="3A8840C1"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182904E8" w14:textId="77777777" w:rsidR="00A50A8B" w:rsidRPr="00BA355D" w:rsidRDefault="00A50A8B" w:rsidP="00A50A8B">
      <w:pPr>
        <w:ind w:right="141"/>
        <w:jc w:val="both"/>
        <w:rPr>
          <w:rFonts w:ascii="Arial Narrow" w:hAnsi="Arial Narrow"/>
          <w:sz w:val="21"/>
          <w:szCs w:val="21"/>
        </w:rPr>
      </w:pPr>
    </w:p>
    <w:p w14:paraId="78ADF51F" w14:textId="77777777" w:rsidR="00A50A8B" w:rsidRPr="00BA355D" w:rsidRDefault="00A50A8B" w:rsidP="00A50A8B">
      <w:pPr>
        <w:ind w:right="141"/>
        <w:jc w:val="both"/>
        <w:rPr>
          <w:rFonts w:ascii="Arial Narrow" w:hAnsi="Arial Narrow"/>
          <w:sz w:val="21"/>
          <w:szCs w:val="21"/>
        </w:rPr>
      </w:pPr>
    </w:p>
    <w:p w14:paraId="44A192FC"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0590969B" w14:textId="77777777" w:rsidR="00A50A8B" w:rsidRPr="00BA355D" w:rsidRDefault="00A50A8B" w:rsidP="00A50A8B">
      <w:pPr>
        <w:spacing w:line="360" w:lineRule="auto"/>
        <w:rPr>
          <w:rFonts w:ascii="Arial Narrow" w:hAnsi="Arial Narrow"/>
          <w:sz w:val="21"/>
          <w:szCs w:val="21"/>
          <w:lang w:eastAsia="en-US"/>
        </w:rPr>
      </w:pPr>
    </w:p>
    <w:p w14:paraId="16EE6F9C" w14:textId="77777777" w:rsidR="00A50A8B" w:rsidRPr="00BA355D" w:rsidRDefault="00A50A8B" w:rsidP="00A50A8B">
      <w:pPr>
        <w:rPr>
          <w:rFonts w:ascii="Arial Narrow" w:hAnsi="Arial Narrow"/>
          <w:sz w:val="21"/>
          <w:szCs w:val="21"/>
          <w:lang w:eastAsia="en-US"/>
        </w:rPr>
      </w:pPr>
      <w:r w:rsidRPr="00BA355D">
        <w:rPr>
          <w:rFonts w:ascii="Arial Narrow" w:hAnsi="Arial Narrow"/>
          <w:sz w:val="21"/>
          <w:szCs w:val="21"/>
          <w:lang w:eastAsia="en-US"/>
        </w:rPr>
        <w:br w:type="page"/>
      </w:r>
    </w:p>
    <w:p w14:paraId="543C6918" w14:textId="77777777" w:rsidR="00A50A8B" w:rsidRPr="00BA355D" w:rsidRDefault="00A50A8B" w:rsidP="00A50A8B">
      <w:pPr>
        <w:pStyle w:val="Nadpis1"/>
        <w:rPr>
          <w:rFonts w:ascii="Arial Narrow" w:hAnsi="Arial Narrow"/>
          <w:color w:val="auto"/>
          <w:sz w:val="21"/>
          <w:szCs w:val="21"/>
        </w:rPr>
      </w:pPr>
      <w:r w:rsidRPr="00BA355D">
        <w:rPr>
          <w:rFonts w:ascii="Arial Narrow" w:hAnsi="Arial Narrow"/>
          <w:color w:val="auto"/>
          <w:sz w:val="21"/>
          <w:szCs w:val="21"/>
        </w:rPr>
        <w:lastRenderedPageBreak/>
        <w:t>DOHODA O RIEŠENÍ SPOROV</w:t>
      </w:r>
    </w:p>
    <w:p w14:paraId="2C98AB1E" w14:textId="77777777" w:rsidR="00A50A8B" w:rsidRPr="00BA355D" w:rsidRDefault="00A50A8B" w:rsidP="00A50A8B">
      <w:pPr>
        <w:jc w:val="both"/>
        <w:rPr>
          <w:rFonts w:ascii="Arial Narrow" w:hAnsi="Arial Narrow"/>
          <w:sz w:val="21"/>
          <w:szCs w:val="21"/>
        </w:rPr>
      </w:pPr>
      <w:bookmarkStart w:id="204" w:name="_Toc93651907"/>
      <w:bookmarkStart w:id="205" w:name="_Toc95030372"/>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[pre trojčlennú KRS]</w:t>
      </w:r>
    </w:p>
    <w:p w14:paraId="77E958DD" w14:textId="77777777" w:rsidR="00A50A8B" w:rsidRPr="00BA355D" w:rsidRDefault="00A50A8B" w:rsidP="00A50A8B">
      <w:pPr>
        <w:jc w:val="both"/>
        <w:rPr>
          <w:rFonts w:ascii="Arial Narrow" w:hAnsi="Arial Narrow"/>
          <w:sz w:val="21"/>
          <w:szCs w:val="21"/>
        </w:rPr>
      </w:pPr>
    </w:p>
    <w:p w14:paraId="4E03149D"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podrobnosti Zmluvy o Dielo........................................................................................................</w:t>
      </w:r>
    </w:p>
    <w:p w14:paraId="673AAE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Objednávateľa ................................................................................................................</w:t>
      </w:r>
    </w:p>
    <w:p w14:paraId="5143E67E"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Zhotoviteľa ......................................................................................................................</w:t>
      </w:r>
    </w:p>
    <w:p w14:paraId="34EE52C1"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a adresa Člena ...............................................................................................................................</w:t>
      </w:r>
    </w:p>
    <w:p w14:paraId="35E98DEE" w14:textId="77777777" w:rsidR="00A50A8B" w:rsidRPr="00BA355D" w:rsidRDefault="00A50A8B" w:rsidP="00A50A8B">
      <w:pPr>
        <w:jc w:val="both"/>
        <w:rPr>
          <w:rFonts w:ascii="Arial Narrow" w:hAnsi="Arial Narrow"/>
          <w:sz w:val="21"/>
          <w:szCs w:val="21"/>
        </w:rPr>
      </w:pPr>
    </w:p>
    <w:p w14:paraId="5BF6B8CE" w14:textId="77777777" w:rsidR="00A50A8B" w:rsidRPr="00BA355D" w:rsidRDefault="00A50A8B" w:rsidP="00A50A8B">
      <w:pPr>
        <w:jc w:val="both"/>
        <w:rPr>
          <w:rFonts w:ascii="Arial Narrow" w:hAnsi="Arial Narrow"/>
          <w:sz w:val="21"/>
          <w:szCs w:val="21"/>
        </w:rPr>
      </w:pPr>
    </w:p>
    <w:p w14:paraId="231C8C68"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Vzhľadom k tomu, že</w:t>
      </w:r>
      <w:r w:rsidRPr="00BA355D">
        <w:rPr>
          <w:rFonts w:ascii="Arial Narrow" w:hAnsi="Arial Narrow"/>
          <w:sz w:val="21"/>
          <w:szCs w:val="21"/>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194335E5" w14:textId="77777777" w:rsidR="00A50A8B" w:rsidRPr="00BA355D" w:rsidRDefault="00A50A8B" w:rsidP="00A50A8B">
      <w:pPr>
        <w:jc w:val="both"/>
        <w:rPr>
          <w:rFonts w:ascii="Arial Narrow" w:hAnsi="Arial Narrow"/>
          <w:sz w:val="21"/>
          <w:szCs w:val="21"/>
        </w:rPr>
      </w:pPr>
    </w:p>
    <w:p w14:paraId="427749F0" w14:textId="77777777" w:rsidR="00A50A8B" w:rsidRPr="00BA355D" w:rsidRDefault="00A50A8B" w:rsidP="00A50A8B">
      <w:pPr>
        <w:jc w:val="both"/>
        <w:rPr>
          <w:rFonts w:ascii="Arial Narrow" w:hAnsi="Arial Narrow"/>
          <w:sz w:val="21"/>
          <w:szCs w:val="21"/>
        </w:rPr>
      </w:pPr>
    </w:p>
    <w:p w14:paraId="755C5B6B"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Objednávateľ, Zhotoviteľ a Člen sa spoločne dohodli</w:t>
      </w:r>
      <w:r w:rsidRPr="00BA355D">
        <w:rPr>
          <w:rFonts w:ascii="Arial Narrow" w:hAnsi="Arial Narrow"/>
          <w:sz w:val="21"/>
          <w:szCs w:val="21"/>
        </w:rPr>
        <w:t xml:space="preserve"> na nasledovnom:</w:t>
      </w:r>
    </w:p>
    <w:p w14:paraId="732C12E7" w14:textId="77777777" w:rsidR="00A50A8B" w:rsidRPr="00BA355D" w:rsidRDefault="00A50A8B" w:rsidP="00A50A8B">
      <w:pPr>
        <w:jc w:val="both"/>
        <w:rPr>
          <w:rFonts w:ascii="Arial Narrow" w:hAnsi="Arial Narrow"/>
          <w:sz w:val="21"/>
          <w:szCs w:val="21"/>
        </w:rPr>
      </w:pPr>
    </w:p>
    <w:p w14:paraId="7CDE0BA5"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D71B026" w14:textId="77777777" w:rsidR="00A50A8B" w:rsidRPr="00BA355D" w:rsidRDefault="00A50A8B" w:rsidP="00A50A8B">
      <w:pPr>
        <w:jc w:val="both"/>
        <w:rPr>
          <w:rFonts w:ascii="Arial Narrow" w:hAnsi="Arial Narrow"/>
          <w:i/>
          <w:sz w:val="21"/>
          <w:szCs w:val="21"/>
        </w:rPr>
      </w:pPr>
    </w:p>
    <w:p w14:paraId="3D7FA1B5" w14:textId="77777777" w:rsidR="00A50A8B" w:rsidRPr="00BA355D" w:rsidRDefault="00A50A8B" w:rsidP="00A50A8B">
      <w:pPr>
        <w:numPr>
          <w:ilvl w:val="0"/>
          <w:numId w:val="9"/>
        </w:numPr>
        <w:jc w:val="both"/>
        <w:rPr>
          <w:rFonts w:ascii="Arial Narrow" w:hAnsi="Arial Narrow"/>
          <w:i/>
          <w:sz w:val="21"/>
          <w:szCs w:val="21"/>
        </w:rPr>
      </w:pPr>
      <w:r w:rsidRPr="00BA355D">
        <w:rPr>
          <w:rFonts w:ascii="Arial Narrow" w:hAnsi="Arial Narrow"/>
          <w:sz w:val="21"/>
          <w:szCs w:val="21"/>
        </w:rPr>
        <w:t>[</w:t>
      </w:r>
      <w:r w:rsidRPr="00BA355D">
        <w:rPr>
          <w:rFonts w:ascii="Arial Narrow" w:hAnsi="Arial Narrow"/>
          <w:i/>
          <w:iCs/>
          <w:sz w:val="21"/>
          <w:szCs w:val="21"/>
        </w:rPr>
        <w:t>Údaje dodatkov k Všeobecným podmienkam Dohody o riešení sporov, ak existujú.</w:t>
      </w:r>
      <w:r w:rsidRPr="00BA355D">
        <w:rPr>
          <w:rFonts w:ascii="Arial Narrow" w:hAnsi="Arial Narrow"/>
          <w:sz w:val="21"/>
          <w:szCs w:val="21"/>
        </w:rPr>
        <w:t>]</w:t>
      </w:r>
    </w:p>
    <w:p w14:paraId="646B78FD" w14:textId="77777777" w:rsidR="00A50A8B" w:rsidRPr="00BA355D" w:rsidRDefault="00A50A8B" w:rsidP="00A50A8B">
      <w:pPr>
        <w:jc w:val="both"/>
        <w:rPr>
          <w:rFonts w:ascii="Arial Narrow" w:hAnsi="Arial Narrow"/>
          <w:i/>
          <w:sz w:val="21"/>
          <w:szCs w:val="21"/>
        </w:rPr>
      </w:pPr>
    </w:p>
    <w:p w14:paraId="0A0D72C1"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V súlade s článkom 6 Všeobecných podmienok Dohody o riešení sporov, bude Člen platený denný poplatok ...................... za deň.</w:t>
      </w:r>
    </w:p>
    <w:p w14:paraId="40F81EB8" w14:textId="77777777" w:rsidR="00A50A8B" w:rsidRPr="00BA355D" w:rsidRDefault="00A50A8B" w:rsidP="00A50A8B">
      <w:pPr>
        <w:jc w:val="both"/>
        <w:rPr>
          <w:rFonts w:ascii="Arial Narrow" w:hAnsi="Arial Narrow"/>
          <w:sz w:val="21"/>
          <w:szCs w:val="21"/>
        </w:rPr>
      </w:pPr>
    </w:p>
    <w:p w14:paraId="09BF5310"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0BE2349A" w14:textId="77777777" w:rsidR="00A50A8B" w:rsidRPr="00BA355D" w:rsidRDefault="00A50A8B" w:rsidP="00A50A8B">
      <w:pPr>
        <w:jc w:val="both"/>
        <w:rPr>
          <w:rFonts w:ascii="Arial Narrow" w:hAnsi="Arial Narrow"/>
          <w:sz w:val="21"/>
          <w:szCs w:val="21"/>
        </w:rPr>
      </w:pPr>
    </w:p>
    <w:p w14:paraId="0008BCBC"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Objednávateľ a Zhotoviteľ sa spoločne a nerozdielne zaväzujú platiť Člena, v súvislosti s uskutočňovaním týchto služieb, v súlade s článkom 6 týchto Všeobecných podmienok Dohody o riešení sporov.</w:t>
      </w:r>
    </w:p>
    <w:p w14:paraId="6A3D2208" w14:textId="77777777" w:rsidR="00A50A8B" w:rsidRPr="00BA355D" w:rsidRDefault="00A50A8B" w:rsidP="00A50A8B">
      <w:pPr>
        <w:jc w:val="both"/>
        <w:rPr>
          <w:rFonts w:ascii="Arial Narrow" w:hAnsi="Arial Narrow"/>
          <w:sz w:val="21"/>
          <w:szCs w:val="21"/>
        </w:rPr>
      </w:pPr>
    </w:p>
    <w:p w14:paraId="464F6D6A"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Táto Dohoda o riešení sporov podlieha právu ...................................................</w:t>
      </w:r>
    </w:p>
    <w:p w14:paraId="7025612F" w14:textId="77777777" w:rsidR="00A50A8B" w:rsidRPr="00BA355D" w:rsidRDefault="00A50A8B" w:rsidP="00A50A8B">
      <w:pPr>
        <w:jc w:val="both"/>
        <w:rPr>
          <w:rFonts w:ascii="Arial Narrow" w:hAnsi="Arial Narrow"/>
          <w:sz w:val="21"/>
          <w:szCs w:val="21"/>
        </w:rPr>
      </w:pPr>
    </w:p>
    <w:p w14:paraId="650E3492" w14:textId="77777777" w:rsidR="00A50A8B" w:rsidRPr="00BA355D" w:rsidRDefault="00A50A8B" w:rsidP="00A50A8B">
      <w:pPr>
        <w:jc w:val="both"/>
        <w:rPr>
          <w:rFonts w:ascii="Arial Narrow" w:hAnsi="Arial Narrow"/>
          <w:sz w:val="21"/>
          <w:szCs w:val="21"/>
        </w:rPr>
      </w:pPr>
    </w:p>
    <w:p w14:paraId="6D039F7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Podpísaný: ...........................</w:t>
      </w:r>
      <w:r w:rsidRPr="00BA355D">
        <w:rPr>
          <w:rFonts w:ascii="Arial Narrow" w:hAnsi="Arial Narrow"/>
          <w:sz w:val="21"/>
          <w:szCs w:val="21"/>
        </w:rPr>
        <w:tab/>
        <w:t xml:space="preserve">     Podpísaný:  ..................................</w:t>
      </w:r>
      <w:r w:rsidRPr="00BA355D">
        <w:rPr>
          <w:rFonts w:ascii="Arial Narrow" w:hAnsi="Arial Narrow"/>
          <w:sz w:val="21"/>
          <w:szCs w:val="21"/>
        </w:rPr>
        <w:tab/>
        <w:t>Podpísaný: ............................</w:t>
      </w:r>
    </w:p>
    <w:p w14:paraId="3F09EE60" w14:textId="77777777" w:rsidR="00A50A8B" w:rsidRPr="00BA355D" w:rsidRDefault="00A50A8B" w:rsidP="00A50A8B">
      <w:pPr>
        <w:jc w:val="both"/>
        <w:rPr>
          <w:rFonts w:ascii="Arial Narrow" w:hAnsi="Arial Narrow"/>
          <w:sz w:val="21"/>
          <w:szCs w:val="21"/>
        </w:rPr>
      </w:pPr>
    </w:p>
    <w:p w14:paraId="7B0AB7CE" w14:textId="77777777" w:rsidR="00A50A8B" w:rsidRPr="00BA355D" w:rsidRDefault="00A50A8B" w:rsidP="00A50A8B">
      <w:pPr>
        <w:jc w:val="both"/>
        <w:rPr>
          <w:rFonts w:ascii="Arial Narrow" w:hAnsi="Arial Narrow"/>
          <w:sz w:val="21"/>
          <w:szCs w:val="21"/>
        </w:rPr>
      </w:pPr>
    </w:p>
    <w:p w14:paraId="653A5F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a v mene Objednávateľa</w:t>
      </w:r>
      <w:r w:rsidRPr="00BA355D">
        <w:rPr>
          <w:rFonts w:ascii="Arial Narrow" w:hAnsi="Arial Narrow"/>
          <w:sz w:val="21"/>
          <w:szCs w:val="21"/>
        </w:rPr>
        <w:tab/>
        <w:t xml:space="preserve">   Za a v mene Zhotoviteľa                    Člen za prítomnosti</w:t>
      </w:r>
    </w:p>
    <w:p w14:paraId="0B691A4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prítomnosti</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za prítomnosti</w:t>
      </w:r>
    </w:p>
    <w:p w14:paraId="5A21BEB4" w14:textId="77777777" w:rsidR="00A50A8B" w:rsidRPr="00BA355D" w:rsidRDefault="00A50A8B" w:rsidP="00A50A8B">
      <w:pPr>
        <w:jc w:val="both"/>
        <w:rPr>
          <w:rFonts w:ascii="Arial Narrow" w:hAnsi="Arial Narrow"/>
          <w:sz w:val="21"/>
          <w:szCs w:val="21"/>
        </w:rPr>
      </w:pPr>
    </w:p>
    <w:p w14:paraId="5B9DDFF9" w14:textId="77777777" w:rsidR="00A50A8B" w:rsidRPr="00BA355D" w:rsidRDefault="00A50A8B" w:rsidP="00A50A8B">
      <w:pPr>
        <w:jc w:val="both"/>
        <w:rPr>
          <w:rFonts w:ascii="Arial Narrow" w:hAnsi="Arial Narrow"/>
          <w:sz w:val="21"/>
          <w:szCs w:val="21"/>
        </w:rPr>
      </w:pPr>
    </w:p>
    <w:p w14:paraId="52A632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Svedok: ................................</w:t>
      </w:r>
      <w:r w:rsidRPr="00BA355D">
        <w:rPr>
          <w:rFonts w:ascii="Arial Narrow" w:hAnsi="Arial Narrow"/>
          <w:sz w:val="21"/>
          <w:szCs w:val="21"/>
        </w:rPr>
        <w:tab/>
        <w:t xml:space="preserve">   Svedok: ......................................       Svedok: ....................................</w:t>
      </w:r>
    </w:p>
    <w:p w14:paraId="4CEAE5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w:t>
      </w:r>
      <w:r w:rsidRPr="00BA355D">
        <w:rPr>
          <w:rFonts w:ascii="Arial Narrow" w:hAnsi="Arial Narrow"/>
          <w:sz w:val="21"/>
          <w:szCs w:val="21"/>
        </w:rPr>
        <w:tab/>
        <w:t xml:space="preserve">   Meno:    ......................................       Meno:    ....................................</w:t>
      </w:r>
    </w:p>
    <w:p w14:paraId="6A6DC400"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Adresa:  ................................</w:t>
      </w:r>
      <w:r w:rsidRPr="00BA355D">
        <w:rPr>
          <w:rFonts w:ascii="Arial Narrow" w:hAnsi="Arial Narrow"/>
          <w:sz w:val="21"/>
          <w:szCs w:val="21"/>
        </w:rPr>
        <w:tab/>
        <w:t xml:space="preserve">   Adresa:  .....................................       Adresa:  ....................................</w:t>
      </w:r>
    </w:p>
    <w:p w14:paraId="10051C14"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Dátum:  ................................</w:t>
      </w:r>
      <w:r w:rsidRPr="00BA355D">
        <w:rPr>
          <w:rFonts w:ascii="Arial Narrow" w:hAnsi="Arial Narrow"/>
          <w:sz w:val="21"/>
          <w:szCs w:val="21"/>
        </w:rPr>
        <w:tab/>
        <w:t xml:space="preserve">   Dátum:  ......................................       Dátum:   ...................................</w:t>
      </w:r>
    </w:p>
    <w:p w14:paraId="2F12EA35" w14:textId="77777777" w:rsidR="00A50A8B" w:rsidRPr="00BA355D" w:rsidRDefault="00A50A8B" w:rsidP="00A50A8B">
      <w:pPr>
        <w:jc w:val="both"/>
        <w:rPr>
          <w:rFonts w:ascii="Arial Narrow" w:hAnsi="Arial Narrow"/>
          <w:sz w:val="21"/>
          <w:szCs w:val="21"/>
        </w:rPr>
      </w:pPr>
    </w:p>
    <w:p w14:paraId="03AFBCE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 Vložte krátky popis alebo názov sporu]</w:t>
      </w:r>
    </w:p>
    <w:p w14:paraId="07EEFF54" w14:textId="77777777" w:rsidR="00A50A8B" w:rsidRPr="00BA355D" w:rsidRDefault="00A50A8B" w:rsidP="00A50A8B">
      <w:pPr>
        <w:jc w:val="center"/>
        <w:rPr>
          <w:rFonts w:ascii="Arial Narrow" w:hAnsi="Arial Narrow"/>
          <w:sz w:val="21"/>
          <w:szCs w:val="21"/>
        </w:rPr>
      </w:pPr>
      <w:r w:rsidRPr="00BA355D">
        <w:rPr>
          <w:rFonts w:ascii="Arial Narrow" w:hAnsi="Arial Narrow"/>
          <w:strike/>
          <w:sz w:val="21"/>
          <w:szCs w:val="21"/>
        </w:rPr>
        <w:br w:type="page"/>
      </w:r>
      <w:r w:rsidRPr="00BA355D">
        <w:rPr>
          <w:rFonts w:ascii="Arial Narrow" w:hAnsi="Arial Narrow"/>
          <w:b/>
          <w:sz w:val="21"/>
          <w:szCs w:val="21"/>
        </w:rPr>
        <w:lastRenderedPageBreak/>
        <w:t xml:space="preserve"> TLAČIVO PREBERACIEHO PROTOKOLU</w:t>
      </w:r>
    </w:p>
    <w:p w14:paraId="76C5F455" w14:textId="77777777" w:rsidR="00A50A8B" w:rsidRPr="00BA355D" w:rsidRDefault="00A50A8B" w:rsidP="00A50A8B">
      <w:pPr>
        <w:rPr>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041"/>
        <w:gridCol w:w="517"/>
        <w:gridCol w:w="418"/>
        <w:gridCol w:w="1488"/>
        <w:gridCol w:w="1273"/>
        <w:gridCol w:w="213"/>
        <w:gridCol w:w="1317"/>
        <w:gridCol w:w="1407"/>
      </w:tblGrid>
      <w:tr w:rsidR="00BA355D" w:rsidRPr="00BA355D" w14:paraId="107F14EA" w14:textId="77777777" w:rsidTr="00374DE8">
        <w:tc>
          <w:tcPr>
            <w:tcW w:w="1474" w:type="pct"/>
            <w:gridSpan w:val="2"/>
            <w:vAlign w:val="center"/>
          </w:tcPr>
          <w:p w14:paraId="233B5146" w14:textId="77777777" w:rsidR="00A50A8B" w:rsidRPr="00BA355D" w:rsidRDefault="00A50A8B">
            <w:pPr>
              <w:rPr>
                <w:rFonts w:ascii="Arial Narrow" w:hAnsi="Arial Narrow" w:cs="Arial"/>
                <w:sz w:val="16"/>
                <w:szCs w:val="16"/>
              </w:rPr>
            </w:pPr>
            <w:r w:rsidRPr="00BA355D">
              <w:rPr>
                <w:rFonts w:ascii="Arial Narrow" w:hAnsi="Arial Narrow" w:cs="Arial"/>
              </w:rPr>
              <w:br w:type="page"/>
            </w:r>
            <w:r w:rsidRPr="00BA355D">
              <w:rPr>
                <w:rFonts w:ascii="Arial Narrow" w:hAnsi="Arial Narrow" w:cs="Arial"/>
                <w:b/>
                <w:sz w:val="16"/>
                <w:szCs w:val="16"/>
              </w:rPr>
              <w:t>Stavebník (Objednávateľ):</w:t>
            </w:r>
            <w:r w:rsidRPr="00BA355D">
              <w:rPr>
                <w:rFonts w:ascii="Arial Narrow" w:hAnsi="Arial Narrow" w:cs="Arial"/>
                <w:sz w:val="16"/>
                <w:szCs w:val="16"/>
              </w:rPr>
              <w:t xml:space="preserve"> </w:t>
            </w:r>
          </w:p>
          <w:p w14:paraId="35A9AF97" w14:textId="77777777" w:rsidR="00A50A8B" w:rsidRPr="00BA355D" w:rsidRDefault="00A50A8B">
            <w:pPr>
              <w:rPr>
                <w:rFonts w:ascii="Arial Narrow" w:hAnsi="Arial Narrow" w:cs="Arial"/>
                <w:sz w:val="16"/>
                <w:szCs w:val="16"/>
              </w:rPr>
            </w:pPr>
          </w:p>
          <w:p w14:paraId="49C2006F" w14:textId="77777777" w:rsidR="00A50A8B" w:rsidRPr="00BA355D" w:rsidRDefault="00A50A8B">
            <w:pPr>
              <w:rPr>
                <w:rFonts w:ascii="Arial Narrow" w:hAnsi="Arial Narrow" w:cs="Arial"/>
                <w:sz w:val="16"/>
                <w:szCs w:val="16"/>
              </w:rPr>
            </w:pPr>
          </w:p>
          <w:p w14:paraId="32976E3A"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Odtlačok pečiatky:</w:t>
            </w:r>
          </w:p>
          <w:p w14:paraId="766C80FB" w14:textId="77777777" w:rsidR="00A50A8B" w:rsidRPr="00BA355D" w:rsidRDefault="00A50A8B">
            <w:pPr>
              <w:rPr>
                <w:rFonts w:ascii="Arial Narrow" w:hAnsi="Arial Narrow" w:cs="Arial"/>
                <w:sz w:val="16"/>
                <w:szCs w:val="16"/>
              </w:rPr>
            </w:pPr>
          </w:p>
        </w:tc>
        <w:tc>
          <w:tcPr>
            <w:tcW w:w="2715" w:type="pct"/>
            <w:gridSpan w:val="5"/>
            <w:vAlign w:val="center"/>
          </w:tcPr>
          <w:p w14:paraId="3B9D1C30"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PREBERACÍ PROTOKOL</w:t>
            </w:r>
          </w:p>
          <w:p w14:paraId="154F32C9"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O ODOVZDANÍ A PREVZATÍ VEREJNEJ PRÁCE (Diela) </w:t>
            </w:r>
          </w:p>
          <w:p w14:paraId="1A5BF83A"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v súlade s čl. 10.1 </w:t>
            </w:r>
            <w:proofErr w:type="spellStart"/>
            <w:r w:rsidRPr="00BA355D">
              <w:rPr>
                <w:rFonts w:ascii="Arial Narrow" w:hAnsi="Arial Narrow" w:cs="Arial"/>
                <w:b/>
                <w:sz w:val="16"/>
                <w:szCs w:val="16"/>
              </w:rPr>
              <w:t>ZoD</w:t>
            </w:r>
            <w:proofErr w:type="spellEnd"/>
          </w:p>
          <w:p w14:paraId="554E8D2E" w14:textId="77777777" w:rsidR="00A50A8B" w:rsidRPr="00BA355D" w:rsidRDefault="00A50A8B">
            <w:pPr>
              <w:jc w:val="center"/>
              <w:rPr>
                <w:rFonts w:ascii="Arial Narrow" w:hAnsi="Arial Narrow" w:cs="Arial"/>
                <w:b/>
                <w:sz w:val="16"/>
                <w:szCs w:val="16"/>
              </w:rPr>
            </w:pPr>
          </w:p>
          <w:p w14:paraId="418AFBD2"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(alebo dokončenej časti Diela v súlade s čl. 10.2 </w:t>
            </w:r>
            <w:proofErr w:type="spellStart"/>
            <w:r w:rsidRPr="00BA355D">
              <w:rPr>
                <w:rFonts w:ascii="Arial Narrow" w:hAnsi="Arial Narrow" w:cs="Arial"/>
                <w:b/>
                <w:sz w:val="16"/>
                <w:szCs w:val="16"/>
              </w:rPr>
              <w:t>ZoD</w:t>
            </w:r>
            <w:proofErr w:type="spellEnd"/>
            <w:r w:rsidRPr="00BA355D">
              <w:rPr>
                <w:rFonts w:ascii="Arial Narrow" w:hAnsi="Arial Narrow" w:cs="Arial"/>
                <w:b/>
                <w:sz w:val="16"/>
                <w:szCs w:val="16"/>
              </w:rPr>
              <w:t>)</w:t>
            </w:r>
          </w:p>
        </w:tc>
        <w:tc>
          <w:tcPr>
            <w:tcW w:w="811" w:type="pct"/>
            <w:vAlign w:val="center"/>
          </w:tcPr>
          <w:p w14:paraId="0BEB8687" w14:textId="77777777" w:rsidR="00A50A8B" w:rsidRPr="00BA355D" w:rsidRDefault="00A50A8B">
            <w:pPr>
              <w:jc w:val="center"/>
              <w:rPr>
                <w:rFonts w:ascii="Arial Narrow" w:hAnsi="Arial Narrow" w:cs="Arial"/>
                <w:sz w:val="16"/>
                <w:szCs w:val="16"/>
              </w:rPr>
            </w:pPr>
            <w:r w:rsidRPr="00BA355D">
              <w:rPr>
                <w:rFonts w:ascii="Arial Narrow" w:hAnsi="Arial Narrow" w:cs="Arial"/>
                <w:b/>
                <w:sz w:val="16"/>
                <w:szCs w:val="16"/>
              </w:rPr>
              <w:t>Číslo zápisu:</w:t>
            </w:r>
          </w:p>
          <w:p w14:paraId="65949759" w14:textId="77777777" w:rsidR="00A50A8B" w:rsidRPr="00BA355D" w:rsidRDefault="00A50A8B">
            <w:pPr>
              <w:jc w:val="center"/>
              <w:rPr>
                <w:rFonts w:ascii="Arial Narrow" w:hAnsi="Arial Narrow" w:cs="Arial"/>
                <w:sz w:val="16"/>
                <w:szCs w:val="16"/>
              </w:rPr>
            </w:pPr>
          </w:p>
        </w:tc>
      </w:tr>
      <w:tr w:rsidR="00BA355D" w:rsidRPr="00BA355D" w14:paraId="2EBB5F76" w14:textId="77777777" w:rsidTr="00374DE8">
        <w:trPr>
          <w:cantSplit/>
          <w:trHeight w:val="310"/>
        </w:trPr>
        <w:tc>
          <w:tcPr>
            <w:tcW w:w="1176" w:type="pct"/>
            <w:vMerge w:val="restart"/>
            <w:tcBorders>
              <w:right w:val="single" w:sz="4" w:space="0" w:color="auto"/>
            </w:tcBorders>
            <w:vAlign w:val="center"/>
          </w:tcPr>
          <w:p w14:paraId="765217D7"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Dátum začatia preberacieho konania:</w:t>
            </w:r>
          </w:p>
          <w:p w14:paraId="46699435" w14:textId="77777777" w:rsidR="00A50A8B" w:rsidRPr="00BA355D" w:rsidRDefault="00A50A8B">
            <w:pPr>
              <w:rPr>
                <w:rFonts w:ascii="Arial Narrow" w:hAnsi="Arial Narrow" w:cs="Arial"/>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5B678DE5" w14:textId="77777777" w:rsidR="00A50A8B" w:rsidRPr="00BA355D" w:rsidRDefault="00A50A8B">
            <w:pPr>
              <w:rPr>
                <w:rFonts w:ascii="Arial Narrow" w:hAnsi="Arial Narrow" w:cs="Arial"/>
                <w:i/>
                <w:sz w:val="16"/>
                <w:szCs w:val="16"/>
              </w:rPr>
            </w:pPr>
            <w:r w:rsidRPr="00BA355D">
              <w:rPr>
                <w:rFonts w:ascii="Arial Narrow" w:hAnsi="Arial Narrow" w:cs="Arial"/>
                <w:b/>
                <w:sz w:val="16"/>
                <w:szCs w:val="16"/>
              </w:rPr>
              <w:t>Názov verejnej práce (Diela):</w:t>
            </w:r>
          </w:p>
        </w:tc>
      </w:tr>
      <w:tr w:rsidR="00BA355D" w:rsidRPr="00BA355D" w14:paraId="2F655364" w14:textId="77777777" w:rsidTr="00374DE8">
        <w:trPr>
          <w:cantSplit/>
          <w:trHeight w:val="310"/>
        </w:trPr>
        <w:tc>
          <w:tcPr>
            <w:tcW w:w="1176" w:type="pct"/>
            <w:vMerge/>
            <w:tcBorders>
              <w:right w:val="single" w:sz="4" w:space="0" w:color="auto"/>
            </w:tcBorders>
            <w:vAlign w:val="center"/>
          </w:tcPr>
          <w:p w14:paraId="654A0077" w14:textId="77777777" w:rsidR="00A50A8B" w:rsidRPr="00BA355D" w:rsidRDefault="00A50A8B">
            <w:pPr>
              <w:rPr>
                <w:rFonts w:ascii="Arial Narrow" w:hAnsi="Arial Narrow" w:cs="Arial"/>
                <w:b/>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6300C3D3"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Názov dokončenej časti verejnej práce ( časti Diela):</w:t>
            </w:r>
          </w:p>
        </w:tc>
      </w:tr>
      <w:tr w:rsidR="00BA355D" w:rsidRPr="00BA355D" w14:paraId="035F7F1F" w14:textId="77777777" w:rsidTr="00374DE8">
        <w:trPr>
          <w:trHeight w:val="461"/>
        </w:trPr>
        <w:tc>
          <w:tcPr>
            <w:tcW w:w="5000" w:type="pct"/>
            <w:gridSpan w:val="8"/>
            <w:vAlign w:val="center"/>
          </w:tcPr>
          <w:p w14:paraId="5D3CDF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Účel a technický opis verejnej práce (Diela alebo časti Diela): </w:t>
            </w:r>
          </w:p>
        </w:tc>
      </w:tr>
      <w:tr w:rsidR="00BA355D" w:rsidRPr="00BA355D" w14:paraId="6C71A5C0" w14:textId="77777777" w:rsidTr="00374DE8">
        <w:trPr>
          <w:cantSplit/>
          <w:trHeight w:val="521"/>
        </w:trPr>
        <w:tc>
          <w:tcPr>
            <w:tcW w:w="5000" w:type="pct"/>
            <w:gridSpan w:val="8"/>
            <w:vAlign w:val="center"/>
          </w:tcPr>
          <w:p w14:paraId="019C839C"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Finančné prostriedky na verejnú prácu a podiel spolufinancovania z verejných zdrojov:</w:t>
            </w:r>
          </w:p>
        </w:tc>
      </w:tr>
      <w:tr w:rsidR="00BA355D" w:rsidRPr="00BA355D" w14:paraId="2EB160D4" w14:textId="77777777" w:rsidTr="00374DE8">
        <w:trPr>
          <w:cantSplit/>
        </w:trPr>
        <w:tc>
          <w:tcPr>
            <w:tcW w:w="5000" w:type="pct"/>
            <w:gridSpan w:val="8"/>
            <w:vAlign w:val="center"/>
          </w:tcPr>
          <w:p w14:paraId="5EF0ABC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Kapacity získané výstavbou:</w:t>
            </w:r>
          </w:p>
          <w:p w14:paraId="51FB3F1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6D2F8EA6" w14:textId="77777777" w:rsidTr="00374DE8">
        <w:trPr>
          <w:cantSplit/>
          <w:trHeight w:val="515"/>
        </w:trPr>
        <w:tc>
          <w:tcPr>
            <w:tcW w:w="2573" w:type="pct"/>
            <w:gridSpan w:val="4"/>
            <w:vAlign w:val="center"/>
          </w:tcPr>
          <w:p w14:paraId="65DC735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Zodpovedný stavbyvedúci: </w:t>
            </w:r>
          </w:p>
          <w:p w14:paraId="5540BD25" w14:textId="77777777" w:rsidR="00A50A8B" w:rsidRPr="00BA355D" w:rsidRDefault="00A50A8B">
            <w:pPr>
              <w:rPr>
                <w:rFonts w:ascii="Arial Narrow" w:hAnsi="Arial Narrow" w:cs="Arial"/>
                <w:b/>
                <w:sz w:val="16"/>
                <w:szCs w:val="16"/>
              </w:rPr>
            </w:pPr>
          </w:p>
        </w:tc>
        <w:tc>
          <w:tcPr>
            <w:tcW w:w="2427" w:type="pct"/>
            <w:gridSpan w:val="4"/>
            <w:vAlign w:val="center"/>
          </w:tcPr>
          <w:p w14:paraId="2FA522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Zhotoviteľ:</w:t>
            </w:r>
            <w:r w:rsidRPr="00BA355D">
              <w:rPr>
                <w:rFonts w:ascii="Arial Narrow" w:hAnsi="Arial Narrow" w:cs="Arial"/>
                <w:sz w:val="16"/>
                <w:szCs w:val="16"/>
              </w:rPr>
              <w:t xml:space="preserve"> </w:t>
            </w:r>
          </w:p>
        </w:tc>
      </w:tr>
      <w:tr w:rsidR="00BA355D" w:rsidRPr="00BA355D" w14:paraId="034C677F" w14:textId="77777777" w:rsidTr="00374DE8">
        <w:tc>
          <w:tcPr>
            <w:tcW w:w="2573" w:type="pct"/>
            <w:gridSpan w:val="4"/>
            <w:vAlign w:val="center"/>
          </w:tcPr>
          <w:p w14:paraId="54806D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Projektant </w:t>
            </w:r>
            <w:r w:rsidRPr="00BA355D">
              <w:rPr>
                <w:rFonts w:ascii="Arial Narrow" w:hAnsi="Arial Narrow" w:cs="Arial"/>
                <w:sz w:val="16"/>
                <w:szCs w:val="16"/>
              </w:rPr>
              <w:t xml:space="preserve">(spracovateľ </w:t>
            </w:r>
            <w:r w:rsidRPr="00BA355D">
              <w:rPr>
                <w:rFonts w:ascii="Arial Narrow" w:hAnsi="Arial Narrow" w:cs="Arial"/>
                <w:b/>
                <w:sz w:val="16"/>
                <w:szCs w:val="16"/>
              </w:rPr>
              <w:t xml:space="preserve"> </w:t>
            </w:r>
            <w:r w:rsidRPr="00BA355D">
              <w:rPr>
                <w:rFonts w:ascii="Arial Narrow" w:hAnsi="Arial Narrow" w:cs="Arial"/>
                <w:sz w:val="16"/>
                <w:szCs w:val="16"/>
              </w:rPr>
              <w:t>projektovej dokumentácie</w:t>
            </w:r>
            <w:r w:rsidRPr="00BA355D">
              <w:rPr>
                <w:rFonts w:ascii="Arial Narrow" w:hAnsi="Arial Narrow" w:cs="Arial"/>
                <w:b/>
                <w:sz w:val="16"/>
                <w:szCs w:val="16"/>
              </w:rPr>
              <w:t xml:space="preserve"> </w:t>
            </w:r>
            <w:r w:rsidRPr="00BA355D">
              <w:rPr>
                <w:rFonts w:ascii="Arial Narrow" w:hAnsi="Arial Narrow" w:cs="Arial"/>
                <w:sz w:val="16"/>
                <w:szCs w:val="16"/>
              </w:rPr>
              <w:t>)</w:t>
            </w:r>
            <w:r w:rsidRPr="00BA355D">
              <w:rPr>
                <w:rFonts w:ascii="Arial Narrow" w:hAnsi="Arial Narrow" w:cs="Arial"/>
                <w:b/>
                <w:sz w:val="16"/>
                <w:szCs w:val="16"/>
              </w:rPr>
              <w:t>:</w:t>
            </w:r>
          </w:p>
          <w:p w14:paraId="5DFBFA3B" w14:textId="77777777" w:rsidR="00A50A8B" w:rsidRPr="00BA355D" w:rsidRDefault="00A50A8B">
            <w:pPr>
              <w:rPr>
                <w:rFonts w:ascii="Arial Narrow" w:hAnsi="Arial Narrow" w:cs="Arial"/>
                <w:sz w:val="16"/>
                <w:szCs w:val="16"/>
              </w:rPr>
            </w:pPr>
          </w:p>
        </w:tc>
        <w:tc>
          <w:tcPr>
            <w:tcW w:w="2427" w:type="pct"/>
            <w:gridSpan w:val="4"/>
            <w:vAlign w:val="center"/>
          </w:tcPr>
          <w:p w14:paraId="26BBA3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Projektanti ucelených častí </w:t>
            </w:r>
            <w:r w:rsidRPr="00BA355D">
              <w:rPr>
                <w:rFonts w:ascii="Arial Narrow" w:hAnsi="Arial Narrow" w:cs="Arial"/>
                <w:sz w:val="16"/>
                <w:szCs w:val="16"/>
              </w:rPr>
              <w:t>(spracovateľ projektovej dokumentácie ucelených častí)</w:t>
            </w:r>
            <w:r w:rsidRPr="00BA355D">
              <w:rPr>
                <w:rFonts w:ascii="Arial Narrow" w:hAnsi="Arial Narrow" w:cs="Arial"/>
                <w:b/>
                <w:sz w:val="16"/>
                <w:szCs w:val="16"/>
              </w:rPr>
              <w:t xml:space="preserve">: </w:t>
            </w:r>
          </w:p>
          <w:p w14:paraId="07848E1B" w14:textId="77777777" w:rsidR="00A50A8B" w:rsidRPr="00BA355D" w:rsidRDefault="00A50A8B">
            <w:pPr>
              <w:pStyle w:val="Hlavika"/>
              <w:rPr>
                <w:rFonts w:ascii="Arial Narrow" w:hAnsi="Arial Narrow" w:cs="Arial"/>
                <w:szCs w:val="16"/>
              </w:rPr>
            </w:pPr>
          </w:p>
        </w:tc>
      </w:tr>
      <w:tr w:rsidR="00BA355D" w:rsidRPr="00BA355D" w14:paraId="61E7264D" w14:textId="77777777" w:rsidTr="00374DE8">
        <w:tc>
          <w:tcPr>
            <w:tcW w:w="5000" w:type="pct"/>
            <w:gridSpan w:val="8"/>
            <w:vAlign w:val="center"/>
          </w:tcPr>
          <w:p w14:paraId="252B23C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Stavebnotechnický dozor (ak bol stavebníkom ustanovený):</w:t>
            </w:r>
          </w:p>
          <w:p w14:paraId="0307EBA1" w14:textId="77777777" w:rsidR="00A50A8B" w:rsidRPr="00BA355D" w:rsidRDefault="00A50A8B">
            <w:pPr>
              <w:rPr>
                <w:rFonts w:ascii="Arial Narrow" w:hAnsi="Arial Narrow" w:cs="Arial"/>
                <w:sz w:val="16"/>
                <w:szCs w:val="16"/>
              </w:rPr>
            </w:pPr>
          </w:p>
        </w:tc>
      </w:tr>
      <w:tr w:rsidR="00BA355D" w:rsidRPr="00BA355D" w14:paraId="4B28B887" w14:textId="77777777" w:rsidTr="00374DE8">
        <w:tc>
          <w:tcPr>
            <w:tcW w:w="5000" w:type="pct"/>
            <w:gridSpan w:val="8"/>
            <w:vAlign w:val="center"/>
          </w:tcPr>
          <w:p w14:paraId="7BB535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Stavebné povolenie číslo:</w:t>
            </w:r>
            <w:r w:rsidRPr="00BA355D">
              <w:rPr>
                <w:rFonts w:ascii="Arial Narrow" w:hAnsi="Arial Narrow" w:cs="Arial"/>
                <w:sz w:val="16"/>
                <w:szCs w:val="16"/>
              </w:rPr>
              <w:t xml:space="preserve">                                                      </w:t>
            </w:r>
            <w:r w:rsidRPr="00BA355D">
              <w:rPr>
                <w:rFonts w:ascii="Arial Narrow" w:hAnsi="Arial Narrow" w:cs="Arial"/>
                <w:b/>
                <w:sz w:val="16"/>
                <w:szCs w:val="16"/>
              </w:rPr>
              <w:t>zo dňa:</w:t>
            </w:r>
            <w:r w:rsidRPr="00BA355D">
              <w:rPr>
                <w:rFonts w:ascii="Arial Narrow" w:hAnsi="Arial Narrow" w:cs="Arial"/>
                <w:sz w:val="16"/>
                <w:szCs w:val="16"/>
              </w:rPr>
              <w:t xml:space="preserve">                    </w:t>
            </w:r>
            <w:r w:rsidRPr="00BA355D">
              <w:rPr>
                <w:rFonts w:ascii="Arial Narrow" w:hAnsi="Arial Narrow" w:cs="Arial"/>
                <w:b/>
                <w:sz w:val="16"/>
                <w:szCs w:val="16"/>
              </w:rPr>
              <w:t xml:space="preserve">vydal:  </w:t>
            </w:r>
          </w:p>
          <w:p w14:paraId="71C91B49" w14:textId="77777777" w:rsidR="00A50A8B" w:rsidRPr="00BA355D" w:rsidRDefault="00A50A8B">
            <w:pPr>
              <w:tabs>
                <w:tab w:val="left" w:pos="4931"/>
                <w:tab w:val="left" w:pos="6551"/>
              </w:tabs>
              <w:rPr>
                <w:rFonts w:ascii="Arial Narrow" w:hAnsi="Arial Narrow" w:cs="Arial"/>
                <w:sz w:val="16"/>
                <w:szCs w:val="16"/>
              </w:rPr>
            </w:pPr>
          </w:p>
        </w:tc>
      </w:tr>
      <w:tr w:rsidR="00BA355D" w:rsidRPr="00BA355D" w14:paraId="06E4D8CB" w14:textId="77777777" w:rsidTr="00374DE8">
        <w:trPr>
          <w:cantSplit/>
        </w:trPr>
        <w:tc>
          <w:tcPr>
            <w:tcW w:w="5000" w:type="pct"/>
            <w:gridSpan w:val="8"/>
            <w:vAlign w:val="center"/>
          </w:tcPr>
          <w:p w14:paraId="743BFA5E"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Zmena stavebného povolenia číslo:</w:t>
            </w:r>
            <w:r w:rsidRPr="00BA355D">
              <w:rPr>
                <w:rFonts w:ascii="Arial Narrow" w:hAnsi="Arial Narrow" w:cs="Arial"/>
                <w:b/>
                <w:sz w:val="16"/>
                <w:szCs w:val="16"/>
              </w:rPr>
              <w:tab/>
              <w:t>zo dňa:</w:t>
            </w:r>
            <w:r w:rsidRPr="00BA355D">
              <w:rPr>
                <w:rFonts w:ascii="Arial Narrow" w:hAnsi="Arial Narrow" w:cs="Arial"/>
                <w:b/>
                <w:sz w:val="16"/>
                <w:szCs w:val="16"/>
              </w:rPr>
              <w:tab/>
              <w:t>vydal:</w:t>
            </w:r>
          </w:p>
          <w:p w14:paraId="3C00D47F"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4CE7E5CC" w14:textId="77777777" w:rsidTr="00374DE8">
        <w:trPr>
          <w:cantSplit/>
        </w:trPr>
        <w:tc>
          <w:tcPr>
            <w:tcW w:w="5000" w:type="pct"/>
            <w:gridSpan w:val="8"/>
            <w:vAlign w:val="center"/>
          </w:tcPr>
          <w:p w14:paraId="145D90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 xml:space="preserve">Protokol o štátnej expertíze </w:t>
            </w:r>
            <w:r w:rsidRPr="00BA355D">
              <w:rPr>
                <w:rFonts w:ascii="Arial Narrow" w:hAnsi="Arial Narrow" w:cs="Arial"/>
                <w:b/>
                <w:sz w:val="16"/>
                <w:szCs w:val="16"/>
              </w:rPr>
              <w:tab/>
              <w:t>zo dňa:</w:t>
            </w:r>
            <w:r w:rsidRPr="00BA355D">
              <w:rPr>
                <w:rFonts w:ascii="Arial Narrow" w:hAnsi="Arial Narrow" w:cs="Arial"/>
                <w:b/>
                <w:sz w:val="16"/>
                <w:szCs w:val="16"/>
              </w:rPr>
              <w:tab/>
              <w:t>číslo:</w:t>
            </w:r>
          </w:p>
          <w:p w14:paraId="6473E367"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67A6829F" w14:textId="77777777" w:rsidTr="00374DE8">
        <w:trPr>
          <w:cantSplit/>
        </w:trPr>
        <w:tc>
          <w:tcPr>
            <w:tcW w:w="5000" w:type="pct"/>
            <w:gridSpan w:val="8"/>
            <w:vAlign w:val="center"/>
          </w:tcPr>
          <w:p w14:paraId="776794D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Zmluva o Dielo podľa Obchodného zákonníka zo dňa..........................,číslo......:                                          </w:t>
            </w:r>
          </w:p>
          <w:p w14:paraId="5BC675E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                                                                                                                     vrátane.....................................dodatkov  </w:t>
            </w:r>
          </w:p>
        </w:tc>
      </w:tr>
      <w:tr w:rsidR="00BA355D" w:rsidRPr="00BA355D" w14:paraId="0C9D2D34" w14:textId="77777777" w:rsidTr="00374DE8">
        <w:tc>
          <w:tcPr>
            <w:tcW w:w="1715" w:type="pct"/>
            <w:gridSpan w:val="3"/>
            <w:tcBorders>
              <w:bottom w:val="nil"/>
            </w:tcBorders>
            <w:vAlign w:val="center"/>
          </w:tcPr>
          <w:p w14:paraId="79EE0E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začatia prác podľa čl. 8.1 Zmluvy:</w:t>
            </w:r>
          </w:p>
          <w:p w14:paraId="3CA32E04" w14:textId="77777777" w:rsidR="00A50A8B" w:rsidRPr="00BA355D" w:rsidRDefault="00A50A8B">
            <w:pPr>
              <w:rPr>
                <w:rFonts w:ascii="Arial Narrow" w:hAnsi="Arial Narrow" w:cs="Arial"/>
                <w:sz w:val="16"/>
                <w:szCs w:val="16"/>
              </w:rPr>
            </w:pPr>
          </w:p>
        </w:tc>
        <w:tc>
          <w:tcPr>
            <w:tcW w:w="1592" w:type="pct"/>
            <w:gridSpan w:val="2"/>
            <w:tcBorders>
              <w:bottom w:val="nil"/>
            </w:tcBorders>
            <w:vAlign w:val="center"/>
          </w:tcPr>
          <w:p w14:paraId="5B291C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skutočného začatia prác:</w:t>
            </w:r>
          </w:p>
          <w:p w14:paraId="533949E7" w14:textId="77777777" w:rsidR="00A50A8B" w:rsidRPr="00BA355D" w:rsidRDefault="00A50A8B">
            <w:pPr>
              <w:rPr>
                <w:rFonts w:ascii="Arial Narrow" w:hAnsi="Arial Narrow" w:cs="Arial"/>
                <w:b/>
                <w:sz w:val="16"/>
                <w:szCs w:val="16"/>
              </w:rPr>
            </w:pPr>
          </w:p>
        </w:tc>
        <w:tc>
          <w:tcPr>
            <w:tcW w:w="1693" w:type="pct"/>
            <w:gridSpan w:val="3"/>
            <w:tcBorders>
              <w:bottom w:val="nil"/>
            </w:tcBorders>
            <w:vAlign w:val="center"/>
          </w:tcPr>
          <w:p w14:paraId="57D5065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dokončenia prác podľa Zmluvy:</w:t>
            </w:r>
          </w:p>
          <w:p w14:paraId="22615F99" w14:textId="77777777" w:rsidR="00A50A8B" w:rsidRPr="00BA355D" w:rsidRDefault="00A50A8B">
            <w:pPr>
              <w:rPr>
                <w:rFonts w:ascii="Arial Narrow" w:hAnsi="Arial Narrow" w:cs="Arial"/>
                <w:sz w:val="16"/>
                <w:szCs w:val="16"/>
              </w:rPr>
            </w:pPr>
          </w:p>
        </w:tc>
      </w:tr>
      <w:tr w:rsidR="00BA355D" w:rsidRPr="00BA355D" w14:paraId="5825E0A1" w14:textId="77777777" w:rsidTr="00374DE8">
        <w:tc>
          <w:tcPr>
            <w:tcW w:w="5000" w:type="pct"/>
            <w:gridSpan w:val="8"/>
            <w:tcBorders>
              <w:bottom w:val="nil"/>
            </w:tcBorders>
            <w:vAlign w:val="center"/>
          </w:tcPr>
          <w:p w14:paraId="04DBD55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Dôvody nedodržania lehôt začatia a dokončenia Diela alebo časti Diela:</w:t>
            </w:r>
          </w:p>
          <w:p w14:paraId="00946651" w14:textId="77777777" w:rsidR="00A50A8B" w:rsidRPr="00BA355D" w:rsidRDefault="00A50A8B">
            <w:pPr>
              <w:pStyle w:val="Hlavika"/>
              <w:rPr>
                <w:rFonts w:ascii="Arial Narrow" w:hAnsi="Arial Narrow" w:cs="Arial"/>
                <w:szCs w:val="16"/>
              </w:rPr>
            </w:pPr>
          </w:p>
        </w:tc>
      </w:tr>
      <w:tr w:rsidR="00BA355D" w:rsidRPr="00BA355D" w14:paraId="6DDE1CC4"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0276AF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Odchýlky od dokumentácie overenej stavebným úradom a ich dôvody:</w:t>
            </w:r>
          </w:p>
          <w:p w14:paraId="433F48F1" w14:textId="77777777" w:rsidR="00A50A8B" w:rsidRPr="00BA355D" w:rsidRDefault="00A50A8B">
            <w:pPr>
              <w:rPr>
                <w:rFonts w:ascii="Arial Narrow" w:hAnsi="Arial Narrow" w:cs="Arial"/>
                <w:b/>
                <w:sz w:val="16"/>
                <w:szCs w:val="16"/>
              </w:rPr>
            </w:pPr>
          </w:p>
        </w:tc>
      </w:tr>
      <w:tr w:rsidR="00BA355D" w:rsidRPr="00BA355D" w14:paraId="2009E168"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7D02758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Uplatnený systém zmluvných a technických podmienok pri realizácií verejnej práce:</w:t>
            </w:r>
          </w:p>
          <w:p w14:paraId="62638C4A" w14:textId="77777777" w:rsidR="00A50A8B" w:rsidRPr="00BA355D" w:rsidRDefault="00A50A8B">
            <w:pPr>
              <w:rPr>
                <w:rFonts w:ascii="Arial Narrow" w:hAnsi="Arial Narrow" w:cs="Arial"/>
                <w:b/>
                <w:sz w:val="16"/>
                <w:szCs w:val="16"/>
              </w:rPr>
            </w:pPr>
          </w:p>
        </w:tc>
      </w:tr>
      <w:tr w:rsidR="00BA355D" w:rsidRPr="00BA355D" w14:paraId="15103B2E"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61903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Podmienky skúšobnej prevádzky stavby (verejnej práce):</w:t>
            </w:r>
          </w:p>
          <w:p w14:paraId="789C08F3" w14:textId="77777777" w:rsidR="00A50A8B" w:rsidRPr="00BA355D" w:rsidRDefault="00A50A8B">
            <w:pPr>
              <w:rPr>
                <w:rFonts w:ascii="Arial Narrow" w:hAnsi="Arial Narrow" w:cs="Arial"/>
                <w:b/>
                <w:sz w:val="16"/>
                <w:szCs w:val="16"/>
              </w:rPr>
            </w:pPr>
          </w:p>
        </w:tc>
      </w:tr>
      <w:tr w:rsidR="00BA355D" w:rsidRPr="00BA355D" w14:paraId="3D9A80F1"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2ABB12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Zhodnotenie kvality preberanej verejnej práce ( Diela alebo dokončenej časti Diela) stavebníkom (preberajúcim) </w:t>
            </w:r>
          </w:p>
          <w:p w14:paraId="65C47A73" w14:textId="77777777" w:rsidR="00A50A8B" w:rsidRPr="00BA355D" w:rsidRDefault="00A50A8B">
            <w:pPr>
              <w:rPr>
                <w:rFonts w:ascii="Arial Narrow" w:hAnsi="Arial Narrow" w:cs="Arial"/>
                <w:b/>
                <w:sz w:val="16"/>
                <w:szCs w:val="16"/>
              </w:rPr>
            </w:pPr>
          </w:p>
        </w:tc>
      </w:tr>
      <w:tr w:rsidR="00BA355D" w:rsidRPr="00BA355D" w14:paraId="5520964C" w14:textId="77777777" w:rsidTr="00374DE8">
        <w:tc>
          <w:tcPr>
            <w:tcW w:w="5000" w:type="pct"/>
            <w:gridSpan w:val="8"/>
            <w:tcBorders>
              <w:top w:val="single" w:sz="6" w:space="0" w:color="auto"/>
              <w:left w:val="single" w:sz="6" w:space="0" w:color="auto"/>
              <w:bottom w:val="nil"/>
              <w:right w:val="single" w:sz="6" w:space="0" w:color="auto"/>
            </w:tcBorders>
            <w:vAlign w:val="center"/>
          </w:tcPr>
          <w:p w14:paraId="6B517E5B"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vád a nedorobkov zrejmých pri odovzdaní a prevzatí Diela alebo dokončenej časti Diela:</w:t>
            </w:r>
          </w:p>
          <w:p w14:paraId="30695CF9" w14:textId="77777777" w:rsidR="00A50A8B" w:rsidRPr="00BA355D" w:rsidRDefault="00A50A8B">
            <w:pPr>
              <w:rPr>
                <w:rFonts w:ascii="Arial Narrow" w:hAnsi="Arial Narrow" w:cs="Arial"/>
                <w:sz w:val="16"/>
                <w:szCs w:val="16"/>
              </w:rPr>
            </w:pPr>
          </w:p>
        </w:tc>
      </w:tr>
      <w:tr w:rsidR="00BA355D" w:rsidRPr="00BA355D" w14:paraId="65DF8B15"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5E32B34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opatreniach a lehotách na odstránenie vád a nedorobkov na Diele alebo na časti Diela:</w:t>
            </w:r>
          </w:p>
          <w:p w14:paraId="5A14AA8B" w14:textId="77777777" w:rsidR="00A50A8B" w:rsidRPr="00BA355D" w:rsidRDefault="00A50A8B">
            <w:pPr>
              <w:rPr>
                <w:rFonts w:ascii="Arial Narrow" w:hAnsi="Arial Narrow" w:cs="Arial"/>
                <w:sz w:val="16"/>
                <w:szCs w:val="16"/>
              </w:rPr>
            </w:pPr>
          </w:p>
        </w:tc>
      </w:tr>
      <w:tr w:rsidR="00BA355D" w:rsidRPr="00BA355D" w14:paraId="1B9B75AC"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BE796B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Zadržaná suma z dohodnutej ceny Diela alebo časti Diela do odstránenia všetkých vád a nedorobkov a preukázania splnenia kvalitatívnych parametrov (v € a %):</w:t>
            </w:r>
          </w:p>
          <w:p w14:paraId="0E8EE95E" w14:textId="77777777" w:rsidR="00A50A8B" w:rsidRPr="00BA355D" w:rsidRDefault="00A50A8B">
            <w:pPr>
              <w:rPr>
                <w:rFonts w:ascii="Arial Narrow" w:hAnsi="Arial Narrow" w:cs="Arial"/>
                <w:sz w:val="16"/>
                <w:szCs w:val="16"/>
              </w:rPr>
            </w:pPr>
          </w:p>
        </w:tc>
      </w:tr>
      <w:tr w:rsidR="00BA355D" w:rsidRPr="00BA355D" w14:paraId="3288D7C9"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5FDF5A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zabezpečení prístupu Zhotoviteľa do objektu s cieľom odstrániť vady a nedorobky:</w:t>
            </w:r>
          </w:p>
          <w:p w14:paraId="6AC56A38" w14:textId="77777777" w:rsidR="00A50A8B" w:rsidRPr="00BA355D" w:rsidRDefault="00A50A8B">
            <w:pPr>
              <w:rPr>
                <w:rFonts w:ascii="Arial Narrow" w:hAnsi="Arial Narrow" w:cs="Arial"/>
                <w:b/>
                <w:sz w:val="16"/>
                <w:szCs w:val="16"/>
              </w:rPr>
            </w:pPr>
          </w:p>
        </w:tc>
      </w:tr>
      <w:tr w:rsidR="00BA355D" w:rsidRPr="00BA355D" w14:paraId="2F2E382C" w14:textId="77777777" w:rsidTr="00374DE8">
        <w:tc>
          <w:tcPr>
            <w:tcW w:w="5000" w:type="pct"/>
            <w:gridSpan w:val="8"/>
            <w:tcBorders>
              <w:top w:val="nil"/>
            </w:tcBorders>
            <w:vAlign w:val="center"/>
          </w:tcPr>
          <w:p w14:paraId="46CB142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Dohodnutý termín vypratania staveniska po ukončení realizácie Diela alebo časti Diela:</w:t>
            </w:r>
          </w:p>
          <w:p w14:paraId="77D13013" w14:textId="77777777" w:rsidR="00A50A8B" w:rsidRPr="00BA355D" w:rsidRDefault="00A50A8B">
            <w:pPr>
              <w:rPr>
                <w:rFonts w:ascii="Arial Narrow" w:hAnsi="Arial Narrow" w:cs="Arial"/>
                <w:sz w:val="16"/>
                <w:szCs w:val="16"/>
              </w:rPr>
            </w:pPr>
          </w:p>
        </w:tc>
      </w:tr>
      <w:tr w:rsidR="00BA355D" w:rsidRPr="00BA355D" w14:paraId="26B6098D" w14:textId="77777777" w:rsidTr="00374DE8">
        <w:tc>
          <w:tcPr>
            <w:tcW w:w="5000" w:type="pct"/>
            <w:gridSpan w:val="8"/>
            <w:vAlign w:val="center"/>
          </w:tcPr>
          <w:p w14:paraId="1B2DBFC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Ďalšie dohodnuté podmienky</w:t>
            </w:r>
          </w:p>
          <w:p w14:paraId="452346A7" w14:textId="77777777" w:rsidR="00A50A8B" w:rsidRPr="00BA355D" w:rsidRDefault="00A50A8B">
            <w:pPr>
              <w:rPr>
                <w:rFonts w:ascii="Arial Narrow" w:hAnsi="Arial Narrow" w:cs="Arial"/>
                <w:b/>
                <w:sz w:val="16"/>
                <w:szCs w:val="16"/>
              </w:rPr>
            </w:pPr>
          </w:p>
          <w:p w14:paraId="755A5D31" w14:textId="77777777" w:rsidR="00A50A8B" w:rsidRPr="00BA355D" w:rsidRDefault="00A50A8B">
            <w:pPr>
              <w:rPr>
                <w:rFonts w:ascii="Arial Narrow" w:hAnsi="Arial Narrow" w:cs="Arial"/>
                <w:sz w:val="16"/>
                <w:szCs w:val="16"/>
              </w:rPr>
            </w:pPr>
          </w:p>
        </w:tc>
      </w:tr>
      <w:tr w:rsidR="00BA355D" w:rsidRPr="00BA355D" w14:paraId="77D4FEFA" w14:textId="77777777" w:rsidTr="00374DE8">
        <w:tc>
          <w:tcPr>
            <w:tcW w:w="5000" w:type="pct"/>
            <w:gridSpan w:val="8"/>
            <w:vAlign w:val="center"/>
          </w:tcPr>
          <w:p w14:paraId="30993DA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prevzatí dokumentácie skutočného realizovania/vyhotovenia  Diela alebo časti Diela (DSRS):</w:t>
            </w:r>
          </w:p>
          <w:p w14:paraId="01DF7BA0" w14:textId="77777777" w:rsidR="00A50A8B" w:rsidRPr="00BA355D" w:rsidRDefault="00A50A8B">
            <w:pPr>
              <w:rPr>
                <w:rFonts w:ascii="Arial Narrow" w:hAnsi="Arial Narrow" w:cs="Arial"/>
                <w:b/>
                <w:sz w:val="16"/>
                <w:szCs w:val="16"/>
              </w:rPr>
            </w:pPr>
          </w:p>
          <w:p w14:paraId="75966CEF" w14:textId="77777777" w:rsidR="00A50A8B" w:rsidRPr="00BA355D" w:rsidRDefault="00A50A8B">
            <w:pPr>
              <w:rPr>
                <w:rFonts w:ascii="Arial Narrow" w:hAnsi="Arial Narrow" w:cs="Arial"/>
                <w:b/>
                <w:strike/>
                <w:sz w:val="16"/>
                <w:szCs w:val="16"/>
              </w:rPr>
            </w:pPr>
            <w:r w:rsidRPr="00BA355D">
              <w:rPr>
                <w:rFonts w:ascii="Arial Narrow" w:hAnsi="Arial Narrow" w:cs="Arial"/>
                <w:b/>
                <w:sz w:val="16"/>
                <w:szCs w:val="16"/>
              </w:rPr>
              <w:t>- odovzdaná Objednávateľovi:</w:t>
            </w:r>
          </w:p>
          <w:p w14:paraId="26DDF56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odovzdaná užívateľovi:</w:t>
            </w:r>
          </w:p>
          <w:p w14:paraId="2C1D3708" w14:textId="77777777" w:rsidR="00A50A8B" w:rsidRPr="00BA355D" w:rsidRDefault="00A50A8B">
            <w:pPr>
              <w:rPr>
                <w:rFonts w:ascii="Arial Narrow" w:hAnsi="Arial Narrow" w:cs="Arial"/>
                <w:sz w:val="16"/>
                <w:szCs w:val="16"/>
              </w:rPr>
            </w:pPr>
          </w:p>
        </w:tc>
      </w:tr>
      <w:tr w:rsidR="00BA355D" w:rsidRPr="00BA355D" w14:paraId="6FF2D27A" w14:textId="77777777" w:rsidTr="00374DE8">
        <w:tc>
          <w:tcPr>
            <w:tcW w:w="5000" w:type="pct"/>
            <w:gridSpan w:val="8"/>
            <w:vAlign w:val="center"/>
          </w:tcPr>
          <w:p w14:paraId="4146AB3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archivovaní dokumentácie:</w:t>
            </w:r>
          </w:p>
          <w:p w14:paraId="4F223FB5" w14:textId="77777777" w:rsidR="00A50A8B" w:rsidRPr="00BA355D" w:rsidRDefault="00A50A8B">
            <w:pPr>
              <w:rPr>
                <w:rFonts w:ascii="Arial Narrow" w:hAnsi="Arial Narrow" w:cs="Arial"/>
                <w:sz w:val="16"/>
                <w:szCs w:val="16"/>
              </w:rPr>
            </w:pPr>
          </w:p>
        </w:tc>
      </w:tr>
      <w:tr w:rsidR="00BA355D" w:rsidRPr="00BA355D" w14:paraId="0B655069" w14:textId="77777777" w:rsidTr="00374DE8">
        <w:trPr>
          <w:trHeight w:val="327"/>
        </w:trPr>
        <w:tc>
          <w:tcPr>
            <w:tcW w:w="5000" w:type="pct"/>
            <w:gridSpan w:val="8"/>
            <w:vAlign w:val="center"/>
          </w:tcPr>
          <w:p w14:paraId="51817659"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Odovzdané doklady v priebehu uskutočňovania verejnej práce:</w:t>
            </w:r>
          </w:p>
          <w:p w14:paraId="6EA6210D"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a) záznam o preberaní dokončených častí, technologických etáp stavby a subdodávok</w:t>
            </w:r>
          </w:p>
          <w:p w14:paraId="764EDF1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b) doklady o kvalite výrobkov a materiálov používaných na stavbe (certifikáty, vyhlásenia zhody a pod.)</w:t>
            </w:r>
          </w:p>
          <w:p w14:paraId="4AD06604"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c) kontrolný a skúšobný plán verejnej práce a záznamy z jeho plnenia</w:t>
            </w:r>
          </w:p>
          <w:p w14:paraId="37E6956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d) záznamy o vykonaných kontrolách a doklady o odstránení zistených nedorobkov</w:t>
            </w:r>
          </w:p>
          <w:p w14:paraId="23FD4943"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lastRenderedPageBreak/>
              <w:t>e) plán užívania verejnej práce</w:t>
            </w:r>
          </w:p>
          <w:p w14:paraId="46F04A75"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sz w:val="16"/>
                <w:szCs w:val="16"/>
              </w:rPr>
              <w:t>f) iné doklady a dokumenty</w:t>
            </w:r>
          </w:p>
        </w:tc>
      </w:tr>
      <w:tr w:rsidR="00BA355D" w:rsidRPr="00BA355D" w14:paraId="3412C1F7"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8CA80D2"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lastRenderedPageBreak/>
              <w:t>Cena podľa Zmluvy o Dielo a jej dodatkov:                                              €</w:t>
            </w:r>
          </w:p>
          <w:p w14:paraId="1BBCC65E" w14:textId="77777777" w:rsidR="00A50A8B" w:rsidRPr="00BA355D" w:rsidRDefault="00A50A8B">
            <w:pPr>
              <w:tabs>
                <w:tab w:val="left" w:pos="5831"/>
              </w:tabs>
              <w:rPr>
                <w:rFonts w:ascii="Arial Narrow" w:hAnsi="Arial Narrow" w:cs="Arial"/>
                <w:b/>
                <w:sz w:val="16"/>
                <w:szCs w:val="16"/>
              </w:rPr>
            </w:pPr>
          </w:p>
        </w:tc>
      </w:tr>
      <w:tr w:rsidR="00BA355D" w:rsidRPr="00BA355D" w14:paraId="1A030DB6"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EA7F4F3"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Zľava z ceny a jej dôvody:                                                                         € </w:t>
            </w:r>
          </w:p>
          <w:p w14:paraId="1C6CEE6A"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36288C30"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0231B140"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 odpočítaní zľavy:                                                                         €</w:t>
            </w:r>
          </w:p>
          <w:p w14:paraId="47698538" w14:textId="77777777" w:rsidR="00A50A8B" w:rsidRPr="00BA355D" w:rsidRDefault="00A50A8B">
            <w:pPr>
              <w:tabs>
                <w:tab w:val="left" w:pos="5831"/>
              </w:tabs>
              <w:rPr>
                <w:rFonts w:ascii="Arial Narrow" w:hAnsi="Arial Narrow" w:cs="Arial"/>
                <w:b/>
                <w:sz w:val="16"/>
                <w:szCs w:val="16"/>
              </w:rPr>
            </w:pPr>
          </w:p>
        </w:tc>
      </w:tr>
      <w:tr w:rsidR="00BA355D" w:rsidRPr="00BA355D" w14:paraId="071633D8"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C96EBEC"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Zvýšenie alebo zníženie ceny Diela. Dôvod zvýšenia, príp. zníženia ceny Diela s uvedením vývoja ceny Diela:</w:t>
            </w:r>
          </w:p>
          <w:p w14:paraId="54E59872" w14:textId="77777777" w:rsidR="00A50A8B" w:rsidRPr="00BA355D" w:rsidRDefault="00A50A8B">
            <w:pPr>
              <w:tabs>
                <w:tab w:val="left" w:pos="5831"/>
              </w:tabs>
              <w:rPr>
                <w:rFonts w:ascii="Arial Narrow" w:hAnsi="Arial Narrow" w:cs="Arial"/>
                <w:b/>
                <w:sz w:val="16"/>
                <w:szCs w:val="16"/>
              </w:rPr>
            </w:pPr>
          </w:p>
        </w:tc>
      </w:tr>
      <w:tr w:rsidR="00BA355D" w:rsidRPr="00BA355D" w14:paraId="52425A5A" w14:textId="77777777" w:rsidTr="00374DE8">
        <w:tc>
          <w:tcPr>
            <w:tcW w:w="1715" w:type="pct"/>
            <w:gridSpan w:val="3"/>
          </w:tcPr>
          <w:p w14:paraId="79CFA4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Odškodnenie za omeškanie a  iné sankcie v € podľa Zmluvy o Dielo , resp. podľa Obchodného zákonníka:</w:t>
            </w:r>
          </w:p>
          <w:p w14:paraId="2DE8D98B" w14:textId="77777777" w:rsidR="00A50A8B" w:rsidRPr="00BA355D" w:rsidRDefault="00A50A8B">
            <w:pPr>
              <w:rPr>
                <w:rFonts w:ascii="Arial Narrow" w:hAnsi="Arial Narrow" w:cs="Arial"/>
                <w:b/>
                <w:sz w:val="16"/>
                <w:szCs w:val="16"/>
              </w:rPr>
            </w:pPr>
          </w:p>
        </w:tc>
        <w:tc>
          <w:tcPr>
            <w:tcW w:w="1715" w:type="pct"/>
            <w:gridSpan w:val="3"/>
          </w:tcPr>
          <w:p w14:paraId="58EE6A02"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Ku dňu začatia preberania boli vystavené splátkové listy na sumu v € spolu: </w:t>
            </w:r>
          </w:p>
        </w:tc>
        <w:tc>
          <w:tcPr>
            <w:tcW w:w="1571" w:type="pct"/>
            <w:gridSpan w:val="2"/>
          </w:tcPr>
          <w:p w14:paraId="4D65B7A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Termín predloženia konečnej faktúry / Záverečného platobného potvrdenia:</w:t>
            </w:r>
          </w:p>
        </w:tc>
      </w:tr>
      <w:tr w:rsidR="00A50A8B" w:rsidRPr="00BA355D" w14:paraId="5E0E5D3E" w14:textId="77777777" w:rsidTr="00374DE8">
        <w:tc>
          <w:tcPr>
            <w:tcW w:w="5000" w:type="pct"/>
            <w:gridSpan w:val="8"/>
            <w:vAlign w:val="center"/>
          </w:tcPr>
          <w:p w14:paraId="569117B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Záručná lehota (konečný dátum): </w:t>
            </w:r>
          </w:p>
          <w:p w14:paraId="1748C731" w14:textId="77777777" w:rsidR="00A50A8B" w:rsidRPr="00BA355D" w:rsidRDefault="00A50A8B">
            <w:pPr>
              <w:rPr>
                <w:rFonts w:ascii="Arial Narrow" w:hAnsi="Arial Narrow" w:cs="Arial"/>
                <w:sz w:val="16"/>
                <w:szCs w:val="16"/>
              </w:rPr>
            </w:pPr>
          </w:p>
        </w:tc>
      </w:tr>
    </w:tbl>
    <w:p w14:paraId="681C076F" w14:textId="77777777" w:rsidR="00A50A8B" w:rsidRPr="00BA355D" w:rsidRDefault="00A50A8B" w:rsidP="00A50A8B">
      <w:pPr>
        <w:rPr>
          <w:rFonts w:cs="Arial"/>
          <w:b/>
          <w:sz w:val="16"/>
          <w:szCs w:val="1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778"/>
        <w:gridCol w:w="2245"/>
        <w:gridCol w:w="1514"/>
        <w:gridCol w:w="2137"/>
      </w:tblGrid>
      <w:tr w:rsidR="00BA355D" w:rsidRPr="00BA355D" w14:paraId="2B8D8CFB" w14:textId="77777777" w:rsidTr="00374DE8">
        <w:tc>
          <w:tcPr>
            <w:tcW w:w="5000" w:type="pct"/>
            <w:gridSpan w:val="4"/>
            <w:vAlign w:val="center"/>
          </w:tcPr>
          <w:p w14:paraId="16562D7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príloh, ktoré tvoria nedeliteľnú súčasť tohto protokolu:</w:t>
            </w:r>
          </w:p>
          <w:p w14:paraId="031A85D9" w14:textId="77777777" w:rsidR="00A50A8B" w:rsidRPr="00BA355D" w:rsidRDefault="00A50A8B">
            <w:pPr>
              <w:rPr>
                <w:rFonts w:ascii="Arial Narrow" w:hAnsi="Arial Narrow" w:cs="Arial"/>
                <w:sz w:val="16"/>
                <w:szCs w:val="16"/>
              </w:rPr>
            </w:pPr>
          </w:p>
        </w:tc>
      </w:tr>
      <w:tr w:rsidR="00BA355D" w:rsidRPr="00BA355D" w14:paraId="48617473" w14:textId="77777777" w:rsidTr="00374DE8">
        <w:tc>
          <w:tcPr>
            <w:tcW w:w="5000" w:type="pct"/>
            <w:gridSpan w:val="4"/>
            <w:vAlign w:val="center"/>
          </w:tcPr>
          <w:p w14:paraId="7066470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Dátum ukončenia preberacieho konania: </w:t>
            </w:r>
          </w:p>
          <w:p w14:paraId="1EC00A8D" w14:textId="77777777" w:rsidR="00A50A8B" w:rsidRPr="00BA355D" w:rsidRDefault="00A50A8B">
            <w:pPr>
              <w:rPr>
                <w:rFonts w:ascii="Arial Narrow" w:hAnsi="Arial Narrow" w:cs="Arial"/>
                <w:sz w:val="16"/>
                <w:szCs w:val="16"/>
              </w:rPr>
            </w:pPr>
          </w:p>
        </w:tc>
      </w:tr>
      <w:tr w:rsidR="00BA355D" w:rsidRPr="00BA355D" w14:paraId="41497DB2" w14:textId="77777777" w:rsidTr="00374DE8">
        <w:trPr>
          <w:cantSplit/>
        </w:trPr>
        <w:tc>
          <w:tcPr>
            <w:tcW w:w="5000" w:type="pct"/>
            <w:gridSpan w:val="4"/>
            <w:vAlign w:val="center"/>
          </w:tcPr>
          <w:p w14:paraId="5DBD46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Zástupcovia Zhotoviteľa odovzdávajú a zástupcovia stavebníka (Objednávateľa) preberajú Dielo alebo časť Diela podľa Zmluvy o dielo a príslušných ustanovení Obchodného zákonníka.</w:t>
            </w:r>
          </w:p>
        </w:tc>
      </w:tr>
      <w:tr w:rsidR="00BA355D" w:rsidRPr="00BA355D" w14:paraId="1639E366" w14:textId="77777777" w:rsidTr="00374DE8">
        <w:tc>
          <w:tcPr>
            <w:tcW w:w="1601" w:type="pct"/>
            <w:vAlign w:val="center"/>
          </w:tcPr>
          <w:p w14:paraId="3B67FF04" w14:textId="77777777" w:rsidR="00A50A8B" w:rsidRPr="00BA355D" w:rsidRDefault="00A50A8B">
            <w:pPr>
              <w:rPr>
                <w:rFonts w:ascii="Arial Narrow" w:hAnsi="Arial Narrow" w:cs="Arial"/>
                <w:sz w:val="16"/>
                <w:szCs w:val="16"/>
              </w:rPr>
            </w:pPr>
          </w:p>
        </w:tc>
        <w:tc>
          <w:tcPr>
            <w:tcW w:w="1294" w:type="pct"/>
            <w:vAlign w:val="center"/>
          </w:tcPr>
          <w:p w14:paraId="1FAEFEC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Meno a priezvisko, funkcia</w:t>
            </w:r>
          </w:p>
        </w:tc>
        <w:tc>
          <w:tcPr>
            <w:tcW w:w="873" w:type="pct"/>
            <w:vAlign w:val="center"/>
          </w:tcPr>
          <w:p w14:paraId="1770758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Obchodné meno</w:t>
            </w:r>
          </w:p>
        </w:tc>
        <w:tc>
          <w:tcPr>
            <w:tcW w:w="1232" w:type="pct"/>
            <w:vAlign w:val="center"/>
          </w:tcPr>
          <w:p w14:paraId="50598B1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Podpis a odtlačok pečiatky</w:t>
            </w:r>
          </w:p>
        </w:tc>
      </w:tr>
      <w:tr w:rsidR="00BA355D" w:rsidRPr="00BA355D" w14:paraId="1AAB8DA3" w14:textId="77777777" w:rsidTr="00374DE8">
        <w:tc>
          <w:tcPr>
            <w:tcW w:w="1601" w:type="pct"/>
            <w:vAlign w:val="center"/>
          </w:tcPr>
          <w:p w14:paraId="45D58510" w14:textId="77777777" w:rsidR="00A50A8B" w:rsidRPr="00BA355D" w:rsidRDefault="00A50A8B">
            <w:pPr>
              <w:rPr>
                <w:rFonts w:ascii="Arial Narrow" w:hAnsi="Arial Narrow" w:cs="Arial"/>
                <w:sz w:val="16"/>
                <w:szCs w:val="16"/>
              </w:rPr>
            </w:pPr>
          </w:p>
          <w:p w14:paraId="2B5E9BD1"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 Zhotoviteľa</w:t>
            </w:r>
          </w:p>
          <w:p w14:paraId="678C7511" w14:textId="77777777" w:rsidR="00A50A8B" w:rsidRPr="00BA355D" w:rsidRDefault="00A50A8B">
            <w:pPr>
              <w:rPr>
                <w:rFonts w:ascii="Arial Narrow" w:hAnsi="Arial Narrow" w:cs="Arial"/>
                <w:sz w:val="16"/>
                <w:szCs w:val="16"/>
              </w:rPr>
            </w:pPr>
          </w:p>
          <w:p w14:paraId="12740CB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w:t>
            </w:r>
          </w:p>
          <w:p w14:paraId="0918351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Stavebníka/Objednávateľa</w:t>
            </w:r>
          </w:p>
          <w:p w14:paraId="00B8F206" w14:textId="77777777" w:rsidR="00A50A8B" w:rsidRPr="00BA355D" w:rsidRDefault="00A50A8B">
            <w:pPr>
              <w:rPr>
                <w:rFonts w:ascii="Arial Narrow" w:hAnsi="Arial Narrow" w:cs="Arial"/>
                <w:sz w:val="16"/>
                <w:szCs w:val="16"/>
              </w:rPr>
            </w:pPr>
          </w:p>
          <w:p w14:paraId="522974AB"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w:t>
            </w:r>
          </w:p>
          <w:p w14:paraId="1B6DAF92"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Stavebnotechnického dozoru</w:t>
            </w:r>
          </w:p>
          <w:p w14:paraId="59F5451C" w14:textId="77777777" w:rsidR="00A50A8B" w:rsidRPr="00BA355D" w:rsidRDefault="00A50A8B">
            <w:pPr>
              <w:rPr>
                <w:rFonts w:ascii="Arial Narrow" w:hAnsi="Arial Narrow" w:cs="Arial"/>
                <w:sz w:val="16"/>
                <w:szCs w:val="16"/>
              </w:rPr>
            </w:pPr>
          </w:p>
          <w:p w14:paraId="3169318B" w14:textId="77777777" w:rsidR="00A50A8B" w:rsidRPr="00BA355D" w:rsidRDefault="00A50A8B">
            <w:pPr>
              <w:rPr>
                <w:rFonts w:ascii="Arial Narrow" w:hAnsi="Arial Narrow" w:cs="Arial"/>
                <w:sz w:val="16"/>
                <w:szCs w:val="16"/>
              </w:rPr>
            </w:pPr>
          </w:p>
          <w:p w14:paraId="2B9E6A5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budúceho </w:t>
            </w:r>
          </w:p>
          <w:p w14:paraId="7761E14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užívateľa</w:t>
            </w:r>
          </w:p>
          <w:p w14:paraId="010BFC39" w14:textId="77777777" w:rsidR="00A50A8B" w:rsidRPr="00BA355D" w:rsidRDefault="00A50A8B">
            <w:pPr>
              <w:rPr>
                <w:rFonts w:ascii="Arial Narrow" w:hAnsi="Arial Narrow" w:cs="Arial"/>
                <w:sz w:val="16"/>
                <w:szCs w:val="16"/>
              </w:rPr>
            </w:pPr>
          </w:p>
          <w:p w14:paraId="43D7B667" w14:textId="77777777" w:rsidR="00A50A8B" w:rsidRPr="00BA355D" w:rsidRDefault="00A50A8B">
            <w:pPr>
              <w:rPr>
                <w:rFonts w:ascii="Arial Narrow" w:hAnsi="Arial Narrow" w:cs="Arial"/>
                <w:sz w:val="16"/>
                <w:szCs w:val="16"/>
              </w:rPr>
            </w:pPr>
          </w:p>
          <w:p w14:paraId="457D60E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Ostatní prizvaní účastníci </w:t>
            </w:r>
          </w:p>
          <w:p w14:paraId="75FAD71A" w14:textId="77777777" w:rsidR="00A50A8B" w:rsidRPr="00BA355D" w:rsidRDefault="00A50A8B">
            <w:pPr>
              <w:rPr>
                <w:rFonts w:ascii="Arial Narrow" w:hAnsi="Arial Narrow" w:cs="Arial"/>
                <w:sz w:val="16"/>
                <w:szCs w:val="16"/>
              </w:rPr>
            </w:pPr>
          </w:p>
          <w:p w14:paraId="331AFD34" w14:textId="77777777" w:rsidR="00A50A8B" w:rsidRPr="00BA355D" w:rsidRDefault="00A50A8B">
            <w:pPr>
              <w:rPr>
                <w:rFonts w:ascii="Arial Narrow" w:hAnsi="Arial Narrow" w:cs="Arial"/>
                <w:sz w:val="16"/>
                <w:szCs w:val="16"/>
              </w:rPr>
            </w:pPr>
          </w:p>
        </w:tc>
        <w:tc>
          <w:tcPr>
            <w:tcW w:w="1294" w:type="pct"/>
            <w:vAlign w:val="center"/>
          </w:tcPr>
          <w:p w14:paraId="2D707800" w14:textId="77777777" w:rsidR="00A50A8B" w:rsidRPr="00BA355D" w:rsidRDefault="00A50A8B">
            <w:pPr>
              <w:rPr>
                <w:rFonts w:ascii="Arial Narrow" w:hAnsi="Arial Narrow" w:cs="Arial"/>
                <w:sz w:val="16"/>
                <w:szCs w:val="16"/>
              </w:rPr>
            </w:pPr>
          </w:p>
          <w:p w14:paraId="4EB8761C" w14:textId="77777777" w:rsidR="00A50A8B" w:rsidRPr="00BA355D" w:rsidRDefault="00A50A8B">
            <w:pPr>
              <w:rPr>
                <w:rFonts w:ascii="Arial Narrow" w:hAnsi="Arial Narrow" w:cs="Arial"/>
                <w:sz w:val="16"/>
                <w:szCs w:val="16"/>
              </w:rPr>
            </w:pPr>
          </w:p>
        </w:tc>
        <w:tc>
          <w:tcPr>
            <w:tcW w:w="873" w:type="pct"/>
            <w:vAlign w:val="center"/>
          </w:tcPr>
          <w:p w14:paraId="1597EF69" w14:textId="77777777" w:rsidR="00A50A8B" w:rsidRPr="00BA355D" w:rsidRDefault="00A50A8B">
            <w:pPr>
              <w:rPr>
                <w:rFonts w:ascii="Arial Narrow" w:hAnsi="Arial Narrow" w:cs="Arial"/>
                <w:sz w:val="16"/>
                <w:szCs w:val="16"/>
              </w:rPr>
            </w:pPr>
          </w:p>
        </w:tc>
        <w:tc>
          <w:tcPr>
            <w:tcW w:w="1232" w:type="pct"/>
            <w:vAlign w:val="center"/>
          </w:tcPr>
          <w:p w14:paraId="00C83D74" w14:textId="77777777" w:rsidR="00A50A8B" w:rsidRPr="00BA355D" w:rsidRDefault="00A50A8B">
            <w:pPr>
              <w:rPr>
                <w:rFonts w:ascii="Arial Narrow" w:hAnsi="Arial Narrow" w:cs="Arial"/>
                <w:sz w:val="16"/>
                <w:szCs w:val="16"/>
              </w:rPr>
            </w:pPr>
          </w:p>
          <w:p w14:paraId="1CEA485C" w14:textId="77777777" w:rsidR="00A50A8B" w:rsidRPr="00BA355D" w:rsidRDefault="00A50A8B">
            <w:pPr>
              <w:rPr>
                <w:rFonts w:ascii="Arial Narrow" w:hAnsi="Arial Narrow" w:cs="Arial"/>
                <w:sz w:val="16"/>
                <w:szCs w:val="16"/>
              </w:rPr>
            </w:pPr>
          </w:p>
          <w:p w14:paraId="62E6B442" w14:textId="77777777" w:rsidR="00A50A8B" w:rsidRPr="00BA355D" w:rsidRDefault="00A50A8B">
            <w:pPr>
              <w:rPr>
                <w:rFonts w:ascii="Arial Narrow" w:hAnsi="Arial Narrow" w:cs="Arial"/>
                <w:sz w:val="16"/>
                <w:szCs w:val="16"/>
              </w:rPr>
            </w:pPr>
          </w:p>
          <w:p w14:paraId="479E2E37" w14:textId="77777777" w:rsidR="00A50A8B" w:rsidRPr="00BA355D" w:rsidRDefault="00A50A8B">
            <w:pPr>
              <w:rPr>
                <w:rFonts w:ascii="Arial Narrow" w:hAnsi="Arial Narrow" w:cs="Arial"/>
                <w:sz w:val="16"/>
                <w:szCs w:val="16"/>
              </w:rPr>
            </w:pPr>
          </w:p>
          <w:p w14:paraId="1A5FDB3C" w14:textId="77777777" w:rsidR="00A50A8B" w:rsidRPr="00BA355D" w:rsidRDefault="00A50A8B">
            <w:pPr>
              <w:rPr>
                <w:rFonts w:ascii="Arial Narrow" w:hAnsi="Arial Narrow" w:cs="Arial"/>
                <w:sz w:val="16"/>
                <w:szCs w:val="16"/>
              </w:rPr>
            </w:pPr>
          </w:p>
          <w:p w14:paraId="6A6A4BCF" w14:textId="77777777" w:rsidR="00A50A8B" w:rsidRPr="00BA355D" w:rsidRDefault="00A50A8B">
            <w:pPr>
              <w:rPr>
                <w:rFonts w:ascii="Arial Narrow" w:hAnsi="Arial Narrow" w:cs="Arial"/>
                <w:sz w:val="16"/>
                <w:szCs w:val="16"/>
              </w:rPr>
            </w:pPr>
          </w:p>
          <w:p w14:paraId="0AEB3B30" w14:textId="77777777" w:rsidR="00A50A8B" w:rsidRPr="00BA355D" w:rsidRDefault="00A50A8B">
            <w:pPr>
              <w:rPr>
                <w:rFonts w:ascii="Arial Narrow" w:hAnsi="Arial Narrow" w:cs="Arial"/>
                <w:sz w:val="16"/>
                <w:szCs w:val="16"/>
              </w:rPr>
            </w:pPr>
          </w:p>
          <w:p w14:paraId="7D4A64FE" w14:textId="77777777" w:rsidR="00A50A8B" w:rsidRPr="00BA355D" w:rsidRDefault="00A50A8B">
            <w:pPr>
              <w:rPr>
                <w:rFonts w:ascii="Arial Narrow" w:hAnsi="Arial Narrow" w:cs="Arial"/>
                <w:sz w:val="16"/>
                <w:szCs w:val="16"/>
              </w:rPr>
            </w:pPr>
          </w:p>
          <w:p w14:paraId="2A116C32" w14:textId="77777777" w:rsidR="00A50A8B" w:rsidRPr="00BA355D" w:rsidRDefault="00A50A8B">
            <w:pPr>
              <w:rPr>
                <w:rFonts w:ascii="Arial Narrow" w:hAnsi="Arial Narrow" w:cs="Arial"/>
                <w:sz w:val="16"/>
                <w:szCs w:val="16"/>
              </w:rPr>
            </w:pPr>
          </w:p>
          <w:p w14:paraId="797080D1" w14:textId="77777777" w:rsidR="00A50A8B" w:rsidRPr="00BA355D" w:rsidRDefault="00A50A8B">
            <w:pPr>
              <w:rPr>
                <w:rFonts w:ascii="Arial Narrow" w:hAnsi="Arial Narrow" w:cs="Arial"/>
                <w:sz w:val="16"/>
                <w:szCs w:val="16"/>
              </w:rPr>
            </w:pPr>
          </w:p>
          <w:p w14:paraId="6C0ADD24" w14:textId="77777777" w:rsidR="00A50A8B" w:rsidRPr="00BA355D" w:rsidRDefault="00A50A8B">
            <w:pPr>
              <w:rPr>
                <w:rFonts w:ascii="Arial Narrow" w:hAnsi="Arial Narrow" w:cs="Arial"/>
                <w:sz w:val="16"/>
                <w:szCs w:val="16"/>
              </w:rPr>
            </w:pPr>
          </w:p>
          <w:p w14:paraId="77D29ACC" w14:textId="77777777" w:rsidR="00A50A8B" w:rsidRPr="00BA355D" w:rsidRDefault="00A50A8B">
            <w:pPr>
              <w:rPr>
                <w:rFonts w:ascii="Arial Narrow" w:hAnsi="Arial Narrow" w:cs="Arial"/>
                <w:sz w:val="16"/>
                <w:szCs w:val="16"/>
              </w:rPr>
            </w:pPr>
          </w:p>
          <w:p w14:paraId="65897387" w14:textId="77777777" w:rsidR="00A50A8B" w:rsidRPr="00BA355D" w:rsidRDefault="00A50A8B">
            <w:pPr>
              <w:rPr>
                <w:rFonts w:ascii="Arial Narrow" w:hAnsi="Arial Narrow" w:cs="Arial"/>
                <w:sz w:val="16"/>
                <w:szCs w:val="16"/>
              </w:rPr>
            </w:pPr>
          </w:p>
          <w:p w14:paraId="6521DFC7" w14:textId="77777777" w:rsidR="00A50A8B" w:rsidRPr="00BA355D" w:rsidRDefault="00A50A8B">
            <w:pPr>
              <w:rPr>
                <w:rFonts w:ascii="Arial Narrow" w:hAnsi="Arial Narrow" w:cs="Arial"/>
                <w:sz w:val="16"/>
                <w:szCs w:val="16"/>
              </w:rPr>
            </w:pPr>
          </w:p>
          <w:p w14:paraId="5F92B80C" w14:textId="77777777" w:rsidR="00A50A8B" w:rsidRPr="00BA355D" w:rsidRDefault="00A50A8B">
            <w:pPr>
              <w:rPr>
                <w:rFonts w:ascii="Arial Narrow" w:hAnsi="Arial Narrow" w:cs="Arial"/>
                <w:sz w:val="16"/>
                <w:szCs w:val="16"/>
              </w:rPr>
            </w:pPr>
          </w:p>
        </w:tc>
      </w:tr>
      <w:tr w:rsidR="00BA355D" w:rsidRPr="00BA355D" w14:paraId="636A2959" w14:textId="77777777" w:rsidTr="00374DE8">
        <w:trPr>
          <w:cantSplit/>
        </w:trPr>
        <w:tc>
          <w:tcPr>
            <w:tcW w:w="5000" w:type="pct"/>
            <w:gridSpan w:val="4"/>
            <w:vAlign w:val="center"/>
          </w:tcPr>
          <w:p w14:paraId="4265618F" w14:textId="77777777" w:rsidR="00A50A8B" w:rsidRPr="00BA355D" w:rsidRDefault="00A50A8B">
            <w:pPr>
              <w:rPr>
                <w:rFonts w:ascii="Arial Narrow" w:hAnsi="Arial Narrow" w:cs="Arial"/>
                <w:sz w:val="16"/>
                <w:szCs w:val="16"/>
              </w:rPr>
            </w:pPr>
          </w:p>
          <w:p w14:paraId="465C7F6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Rozdeľovník</w:t>
            </w:r>
          </w:p>
          <w:p w14:paraId="6590145D" w14:textId="77777777" w:rsidR="00A50A8B" w:rsidRPr="00BA355D" w:rsidRDefault="00A50A8B">
            <w:pPr>
              <w:rPr>
                <w:rFonts w:ascii="Arial Narrow" w:hAnsi="Arial Narrow" w:cs="Arial"/>
                <w:sz w:val="16"/>
                <w:szCs w:val="16"/>
              </w:rPr>
            </w:pPr>
          </w:p>
        </w:tc>
      </w:tr>
      <w:tr w:rsidR="00A50A8B" w:rsidRPr="00BA355D" w14:paraId="21106AD3" w14:textId="77777777" w:rsidTr="00374DE8">
        <w:trPr>
          <w:cantSplit/>
          <w:trHeight w:val="715"/>
        </w:trPr>
        <w:tc>
          <w:tcPr>
            <w:tcW w:w="5000" w:type="pct"/>
            <w:gridSpan w:val="4"/>
            <w:vAlign w:val="center"/>
          </w:tcPr>
          <w:p w14:paraId="7AC114F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Vyjadrenia účastníkov:</w:t>
            </w:r>
          </w:p>
          <w:p w14:paraId="5C4D6B0B" w14:textId="77777777" w:rsidR="00A50A8B" w:rsidRPr="00BA355D" w:rsidRDefault="00A50A8B">
            <w:pPr>
              <w:rPr>
                <w:rFonts w:ascii="Arial Narrow" w:hAnsi="Arial Narrow" w:cs="Arial"/>
                <w:sz w:val="16"/>
                <w:szCs w:val="16"/>
              </w:rPr>
            </w:pPr>
          </w:p>
        </w:tc>
      </w:tr>
    </w:tbl>
    <w:p w14:paraId="0DDEF4BA" w14:textId="77777777" w:rsidR="00A50A8B" w:rsidRPr="00BA355D" w:rsidRDefault="00A50A8B" w:rsidP="00A50A8B">
      <w:pPr>
        <w:jc w:val="center"/>
        <w:rPr>
          <w:rFonts w:cs="Arial"/>
          <w:sz w:val="48"/>
        </w:rPr>
      </w:pPr>
    </w:p>
    <w:p w14:paraId="3D5F2F67" w14:textId="77777777" w:rsidR="00A50A8B" w:rsidRPr="00BA355D" w:rsidRDefault="00A50A8B" w:rsidP="00A50A8B">
      <w:pPr>
        <w:jc w:val="center"/>
        <w:rPr>
          <w:rFonts w:cs="Arial"/>
          <w:sz w:val="36"/>
        </w:rPr>
      </w:pPr>
    </w:p>
    <w:p w14:paraId="07AA663A" w14:textId="77777777" w:rsidR="00A50A8B" w:rsidRPr="00BA355D" w:rsidRDefault="00A50A8B" w:rsidP="00A50A8B">
      <w:pPr>
        <w:jc w:val="center"/>
        <w:rPr>
          <w:rFonts w:cs="Arial"/>
          <w:sz w:val="36"/>
        </w:rPr>
      </w:pPr>
    </w:p>
    <w:p w14:paraId="2F207073" w14:textId="77777777" w:rsidR="00A50A8B" w:rsidRPr="00BA355D" w:rsidRDefault="00A50A8B" w:rsidP="00A50A8B">
      <w:pPr>
        <w:jc w:val="center"/>
        <w:rPr>
          <w:rFonts w:cs="Arial"/>
          <w:sz w:val="36"/>
        </w:rPr>
      </w:pPr>
    </w:p>
    <w:p w14:paraId="0A86BA28" w14:textId="77777777" w:rsidR="00A50A8B" w:rsidRPr="00BA355D" w:rsidRDefault="00A50A8B" w:rsidP="00A50A8B">
      <w:pPr>
        <w:jc w:val="center"/>
        <w:rPr>
          <w:rFonts w:cs="Arial"/>
          <w:sz w:val="36"/>
        </w:rPr>
      </w:pPr>
    </w:p>
    <w:p w14:paraId="6DA043DB" w14:textId="77777777" w:rsidR="00A50A8B" w:rsidRPr="00BA355D" w:rsidRDefault="00A50A8B" w:rsidP="00A50A8B">
      <w:pPr>
        <w:jc w:val="center"/>
        <w:rPr>
          <w:rFonts w:cs="Arial"/>
          <w:sz w:val="36"/>
        </w:rPr>
      </w:pPr>
    </w:p>
    <w:p w14:paraId="385812A8" w14:textId="77777777" w:rsidR="00A50A8B" w:rsidRPr="00BA355D" w:rsidRDefault="00A50A8B" w:rsidP="00A50A8B">
      <w:pPr>
        <w:jc w:val="center"/>
        <w:rPr>
          <w:rFonts w:cs="Arial"/>
          <w:sz w:val="36"/>
        </w:rPr>
      </w:pPr>
    </w:p>
    <w:p w14:paraId="25D098AA" w14:textId="77777777" w:rsidR="00A50A8B" w:rsidRPr="00BA355D" w:rsidRDefault="00A50A8B" w:rsidP="00A50A8B">
      <w:pPr>
        <w:jc w:val="center"/>
        <w:rPr>
          <w:rFonts w:cs="Arial"/>
          <w:sz w:val="36"/>
        </w:rPr>
      </w:pPr>
    </w:p>
    <w:p w14:paraId="4E7D7F3C" w14:textId="77777777" w:rsidR="00A50A8B" w:rsidRPr="00BA355D" w:rsidRDefault="00A50A8B" w:rsidP="00A50A8B">
      <w:pPr>
        <w:jc w:val="center"/>
        <w:rPr>
          <w:rFonts w:cs="Arial"/>
          <w:sz w:val="36"/>
        </w:rPr>
      </w:pPr>
    </w:p>
    <w:p w14:paraId="3F86F398" w14:textId="77777777" w:rsidR="00A50A8B" w:rsidRPr="00BA355D" w:rsidRDefault="00A50A8B" w:rsidP="00A50A8B">
      <w:pPr>
        <w:jc w:val="center"/>
        <w:rPr>
          <w:rFonts w:cs="Arial"/>
          <w:sz w:val="36"/>
        </w:rPr>
      </w:pPr>
    </w:p>
    <w:p w14:paraId="373BDD0B" w14:textId="77777777" w:rsidR="00A50A8B" w:rsidRPr="00BA355D" w:rsidRDefault="00A50A8B" w:rsidP="00A50A8B">
      <w:pPr>
        <w:jc w:val="center"/>
        <w:rPr>
          <w:rFonts w:cs="Arial"/>
          <w:sz w:val="36"/>
        </w:rPr>
      </w:pPr>
    </w:p>
    <w:p w14:paraId="0E9BCC23" w14:textId="77777777" w:rsidR="00A50A8B" w:rsidRPr="00BA355D" w:rsidRDefault="00A50A8B" w:rsidP="00A50A8B">
      <w:pPr>
        <w:rPr>
          <w:rFonts w:ascii="Arial Narrow" w:hAnsi="Arial Narrow"/>
        </w:rPr>
      </w:pPr>
    </w:p>
    <w:p w14:paraId="09F305BA" w14:textId="77777777" w:rsidR="00A50A8B" w:rsidRPr="00BA355D" w:rsidRDefault="00A50A8B" w:rsidP="00A50A8B">
      <w:pPr>
        <w:ind w:firstLine="709"/>
        <w:jc w:val="center"/>
        <w:rPr>
          <w:b/>
          <w:bCs/>
          <w:sz w:val="21"/>
          <w:szCs w:val="21"/>
          <w:lang w:eastAsia="en-US"/>
        </w:rPr>
      </w:pPr>
      <w:r w:rsidRPr="00BA355D">
        <w:rPr>
          <w:rFonts w:ascii="Arial Narrow" w:hAnsi="Arial Narrow"/>
          <w:b/>
          <w:bCs/>
          <w:sz w:val="21"/>
          <w:szCs w:val="21"/>
        </w:rPr>
        <w:t>TLAČIVO</w:t>
      </w:r>
      <w:r w:rsidRPr="00BA355D">
        <w:rPr>
          <w:rFonts w:ascii="Arial Narrow" w:hAnsi="Arial Narrow"/>
          <w:b/>
          <w:bCs/>
          <w:spacing w:val="-5"/>
          <w:sz w:val="21"/>
          <w:szCs w:val="21"/>
        </w:rPr>
        <w:t xml:space="preserve"> </w:t>
      </w:r>
      <w:r w:rsidRPr="00BA355D">
        <w:rPr>
          <w:rFonts w:ascii="Arial Narrow" w:hAnsi="Arial Narrow"/>
          <w:b/>
          <w:bCs/>
          <w:sz w:val="21"/>
          <w:szCs w:val="21"/>
        </w:rPr>
        <w:t>ZÁPISNICE</w:t>
      </w:r>
      <w:r w:rsidRPr="00BA355D">
        <w:rPr>
          <w:rFonts w:ascii="Arial Narrow" w:hAnsi="Arial Narrow"/>
          <w:b/>
          <w:bCs/>
          <w:spacing w:val="-4"/>
          <w:sz w:val="21"/>
          <w:szCs w:val="21"/>
        </w:rPr>
        <w:t xml:space="preserve"> </w:t>
      </w:r>
      <w:r w:rsidRPr="00BA355D">
        <w:rPr>
          <w:rFonts w:ascii="Arial Narrow" w:hAnsi="Arial Narrow"/>
          <w:b/>
          <w:bCs/>
          <w:sz w:val="21"/>
          <w:szCs w:val="21"/>
        </w:rPr>
        <w:t>O</w:t>
      </w:r>
      <w:r w:rsidRPr="00BA355D">
        <w:rPr>
          <w:rFonts w:ascii="Arial Narrow" w:hAnsi="Arial Narrow"/>
          <w:b/>
          <w:bCs/>
          <w:spacing w:val="-4"/>
          <w:sz w:val="21"/>
          <w:szCs w:val="21"/>
        </w:rPr>
        <w:t xml:space="preserve"> </w:t>
      </w:r>
      <w:r w:rsidRPr="00BA355D">
        <w:rPr>
          <w:rFonts w:ascii="Arial Narrow" w:hAnsi="Arial Narrow"/>
          <w:b/>
          <w:bCs/>
          <w:sz w:val="21"/>
          <w:szCs w:val="21"/>
        </w:rPr>
        <w:t>ODOVZDANÍ</w:t>
      </w:r>
      <w:r w:rsidRPr="00BA355D">
        <w:rPr>
          <w:rFonts w:ascii="Arial Narrow" w:hAnsi="Arial Narrow"/>
          <w:b/>
          <w:bCs/>
          <w:spacing w:val="-7"/>
          <w:sz w:val="21"/>
          <w:szCs w:val="21"/>
        </w:rPr>
        <w:t xml:space="preserve"> </w:t>
      </w:r>
      <w:r w:rsidRPr="00BA355D">
        <w:rPr>
          <w:rFonts w:ascii="Arial Narrow" w:hAnsi="Arial Narrow"/>
          <w:b/>
          <w:bCs/>
          <w:sz w:val="21"/>
          <w:szCs w:val="21"/>
        </w:rPr>
        <w:t>A</w:t>
      </w:r>
      <w:r w:rsidRPr="00BA355D">
        <w:rPr>
          <w:rFonts w:ascii="Arial Narrow" w:hAnsi="Arial Narrow"/>
          <w:b/>
          <w:bCs/>
          <w:spacing w:val="-5"/>
          <w:sz w:val="21"/>
          <w:szCs w:val="21"/>
        </w:rPr>
        <w:t xml:space="preserve"> </w:t>
      </w:r>
      <w:r w:rsidRPr="00BA355D">
        <w:rPr>
          <w:rFonts w:ascii="Arial Narrow" w:hAnsi="Arial Narrow"/>
          <w:b/>
          <w:bCs/>
          <w:sz w:val="21"/>
          <w:szCs w:val="21"/>
        </w:rPr>
        <w:t>PREVZATÍ</w:t>
      </w:r>
      <w:r w:rsidRPr="00BA355D">
        <w:rPr>
          <w:rFonts w:ascii="Arial Narrow" w:hAnsi="Arial Narrow"/>
          <w:b/>
          <w:bCs/>
          <w:spacing w:val="-7"/>
          <w:sz w:val="21"/>
          <w:szCs w:val="21"/>
        </w:rPr>
        <w:t xml:space="preserve"> </w:t>
      </w:r>
      <w:r w:rsidRPr="00BA355D">
        <w:rPr>
          <w:rFonts w:ascii="Arial Narrow" w:hAnsi="Arial Narrow"/>
          <w:b/>
          <w:bCs/>
          <w:spacing w:val="-2"/>
          <w:sz w:val="21"/>
          <w:szCs w:val="21"/>
        </w:rPr>
        <w:t>STAVENISKA</w:t>
      </w:r>
    </w:p>
    <w:bookmarkEnd w:id="204"/>
    <w:bookmarkEnd w:id="205"/>
    <w:p w14:paraId="4B2F6E16" w14:textId="77777777" w:rsidR="00A50A8B" w:rsidRPr="00BA355D" w:rsidRDefault="00A50A8B" w:rsidP="00A50A8B">
      <w:pPr>
        <w:spacing w:line="360" w:lineRule="auto"/>
        <w:rPr>
          <w:rFonts w:ascii="Arial Narrow" w:hAnsi="Arial Narrow"/>
          <w:sz w:val="21"/>
          <w:szCs w:val="21"/>
          <w:lang w:eastAsia="en-US"/>
        </w:rPr>
      </w:pPr>
    </w:p>
    <w:p w14:paraId="759F20B3" w14:textId="190506E1" w:rsidR="00A50A8B" w:rsidRPr="00BA355D" w:rsidRDefault="00A50A8B" w:rsidP="00A50A8B">
      <w:pPr>
        <w:jc w:val="center"/>
        <w:rPr>
          <w:rFonts w:ascii="Arial Narrow" w:hAnsi="Arial Narrow" w:cs="Arial"/>
          <w:b/>
          <w:bCs/>
          <w:sz w:val="21"/>
          <w:szCs w:val="21"/>
        </w:rPr>
      </w:pPr>
      <w:r w:rsidRPr="00BA355D">
        <w:rPr>
          <w:rFonts w:ascii="Arial Narrow" w:hAnsi="Arial Narrow" w:cs="Arial"/>
          <w:b/>
          <w:bCs/>
          <w:sz w:val="21"/>
          <w:szCs w:val="21"/>
        </w:rPr>
        <w:t xml:space="preserve">ZÁPISNICA </w:t>
      </w:r>
      <w:r w:rsidR="00C546DB" w:rsidRPr="00BA355D">
        <w:rPr>
          <w:rFonts w:ascii="Arial Narrow" w:hAnsi="Arial Narrow" w:cs="Arial"/>
          <w:b/>
          <w:bCs/>
          <w:sz w:val="21"/>
          <w:szCs w:val="21"/>
        </w:rPr>
        <w:t>č</w:t>
      </w:r>
      <w:r w:rsidRPr="00BA355D">
        <w:rPr>
          <w:rFonts w:ascii="Arial Narrow" w:hAnsi="Arial Narrow" w:cs="Arial"/>
          <w:b/>
          <w:bCs/>
          <w:sz w:val="21"/>
          <w:szCs w:val="21"/>
        </w:rPr>
        <w:t xml:space="preserve">. </w:t>
      </w:r>
    </w:p>
    <w:p w14:paraId="74B663A4"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o odovzdaní a prevzatí staveniska časti Diela (stavebného objektu č. / prevádzkového súboru č.):</w:t>
      </w:r>
      <w:r w:rsidRPr="00BA355D">
        <w:rPr>
          <w:rFonts w:ascii="Arial Narrow" w:hAnsi="Arial Narrow" w:cs="Arial"/>
          <w:sz w:val="21"/>
          <w:szCs w:val="21"/>
        </w:rPr>
        <w:tab/>
        <w:t>.................</w:t>
      </w:r>
    </w:p>
    <w:p w14:paraId="14198B15"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konané dňa:</w:t>
      </w:r>
      <w:r w:rsidRPr="00BA355D">
        <w:rPr>
          <w:rFonts w:ascii="Arial Narrow" w:hAnsi="Arial Narrow" w:cs="Arial"/>
          <w:sz w:val="21"/>
          <w:szCs w:val="21"/>
        </w:rPr>
        <w:tab/>
        <w:t>..................</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v ..........................</w:t>
      </w:r>
    </w:p>
    <w:p w14:paraId="32F96BE3" w14:textId="77777777" w:rsidR="00A50A8B" w:rsidRPr="00BA355D" w:rsidRDefault="00A50A8B" w:rsidP="00A50A8B">
      <w:pPr>
        <w:rPr>
          <w:rFonts w:ascii="Arial Narrow" w:hAnsi="Arial Narrow" w:cs="Arial"/>
          <w:sz w:val="21"/>
          <w:szCs w:val="21"/>
        </w:rPr>
      </w:pPr>
      <w:r w:rsidRPr="00BA355D">
        <w:rPr>
          <w:rFonts w:ascii="Arial Narrow" w:hAnsi="Arial Narrow" w:cs="Arial"/>
          <w:noProof/>
          <w:sz w:val="21"/>
          <w:szCs w:val="21"/>
          <w:lang w:eastAsia="sk-SK"/>
        </w:rPr>
        <mc:AlternateContent>
          <mc:Choice Requires="wps">
            <w:drawing>
              <wp:anchor distT="0" distB="0" distL="114300" distR="114300" simplePos="0" relativeHeight="251658240" behindDoc="0" locked="0" layoutInCell="0" allowOverlap="1" wp14:anchorId="74185D10" wp14:editId="65B7237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AE54C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25ACB357"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1. ZÁKLADNÉ ÚDAJE STAVBY:</w:t>
      </w:r>
    </w:p>
    <w:p w14:paraId="6D68DC35" w14:textId="77777777" w:rsidR="00A50A8B" w:rsidRPr="00BA355D" w:rsidRDefault="00A50A8B" w:rsidP="00A50A8B">
      <w:pPr>
        <w:rPr>
          <w:rFonts w:ascii="Arial Narrow" w:hAnsi="Arial Narrow" w:cs="Arial"/>
          <w:sz w:val="21"/>
          <w:szCs w:val="21"/>
        </w:rPr>
      </w:pPr>
    </w:p>
    <w:p w14:paraId="6AD4C1A8"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 xml:space="preserve">Názov stavby: </w:t>
      </w:r>
    </w:p>
    <w:p w14:paraId="7F16332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Objednávateľ:  </w:t>
      </w:r>
    </w:p>
    <w:p w14:paraId="11B55961"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Stavebnotechnický dozor:</w:t>
      </w:r>
    </w:p>
    <w:p w14:paraId="75329B9A"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Projektant:</w:t>
      </w:r>
    </w:p>
    <w:p w14:paraId="31885A15"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Zhotoviteľ: </w:t>
      </w:r>
    </w:p>
    <w:p w14:paraId="56F4AA46"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Realizujúci závod: </w:t>
      </w:r>
    </w:p>
    <w:p w14:paraId="033526AF"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Stavebné povolenie:                                                          </w:t>
      </w:r>
      <w:r w:rsidRPr="00BA355D">
        <w:rPr>
          <w:rFonts w:ascii="Arial Narrow" w:hAnsi="Arial Narrow" w:cs="Arial"/>
          <w:sz w:val="21"/>
          <w:szCs w:val="21"/>
          <w:lang w:val="sk-SK"/>
        </w:rPr>
        <w:tab/>
        <w:t xml:space="preserve">zo dňa: </w:t>
      </w:r>
    </w:p>
    <w:p w14:paraId="2919C69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Súhlas:</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zo dňa:</w:t>
      </w:r>
    </w:p>
    <w:p w14:paraId="5CE45F7B"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Rozhodnutie o odňatí poľnohospodárskej pôdy:</w:t>
      </w:r>
      <w:r w:rsidRPr="00BA355D">
        <w:rPr>
          <w:rFonts w:ascii="Arial Narrow" w:hAnsi="Arial Narrow" w:cs="Arial"/>
          <w:sz w:val="21"/>
          <w:szCs w:val="21"/>
        </w:rPr>
        <w:tab/>
      </w:r>
      <w:r w:rsidRPr="00BA355D">
        <w:rPr>
          <w:rFonts w:ascii="Arial Narrow" w:hAnsi="Arial Narrow" w:cs="Arial"/>
          <w:sz w:val="21"/>
          <w:szCs w:val="21"/>
        </w:rPr>
        <w:tab/>
        <w:t xml:space="preserve">zo dňa: </w:t>
      </w:r>
    </w:p>
    <w:p w14:paraId="402FCD3F" w14:textId="77777777" w:rsidR="00A50A8B" w:rsidRPr="00BA355D" w:rsidRDefault="00A50A8B" w:rsidP="00A50A8B">
      <w:pPr>
        <w:tabs>
          <w:tab w:val="left" w:pos="709"/>
        </w:tabs>
        <w:rPr>
          <w:rFonts w:ascii="Arial Narrow" w:hAnsi="Arial Narrow" w:cs="Arial"/>
          <w:sz w:val="21"/>
          <w:szCs w:val="21"/>
        </w:rPr>
      </w:pPr>
    </w:p>
    <w:p w14:paraId="04E1C262"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2. NAVRHOVANÁ ZMLUVNÁ CENA ČASTI DIELA (STAVEBNÉHO OBJEKTU / PREVÁDZKOVÉHO SÚBORU):</w:t>
      </w:r>
    </w:p>
    <w:p w14:paraId="63EACA91" w14:textId="77777777" w:rsidR="00A50A8B" w:rsidRPr="00BA355D" w:rsidRDefault="00A50A8B" w:rsidP="00A50A8B">
      <w:pPr>
        <w:tabs>
          <w:tab w:val="left" w:pos="709"/>
        </w:tabs>
        <w:rPr>
          <w:rFonts w:ascii="Arial Narrow" w:hAnsi="Arial Narrow" w:cs="Arial"/>
          <w:b/>
          <w:sz w:val="21"/>
          <w:szCs w:val="21"/>
          <w:u w:val="single"/>
        </w:rPr>
      </w:pPr>
    </w:p>
    <w:p w14:paraId="416A19E2" w14:textId="77777777" w:rsidR="00A50A8B" w:rsidRPr="00BA355D" w:rsidRDefault="00A50A8B" w:rsidP="00A50A8B">
      <w:pPr>
        <w:tabs>
          <w:tab w:val="left" w:pos="709"/>
        </w:tabs>
        <w:jc w:val="center"/>
        <w:rPr>
          <w:rFonts w:ascii="Arial Narrow" w:hAnsi="Arial Narrow" w:cs="Arial"/>
          <w:b/>
          <w:sz w:val="21"/>
          <w:szCs w:val="21"/>
          <w:u w:val="single"/>
        </w:rPr>
      </w:pPr>
    </w:p>
    <w:p w14:paraId="1E6FBA96"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3. LEHOTA VÝSTAVBY:</w:t>
      </w:r>
    </w:p>
    <w:p w14:paraId="3F55CAE8" w14:textId="77777777" w:rsidR="00A50A8B" w:rsidRPr="00BA355D" w:rsidRDefault="00A50A8B" w:rsidP="00A50A8B">
      <w:pPr>
        <w:tabs>
          <w:tab w:val="left" w:pos="709"/>
        </w:tabs>
        <w:rPr>
          <w:rFonts w:ascii="Arial Narrow" w:hAnsi="Arial Narrow" w:cs="Arial"/>
          <w:b/>
          <w:sz w:val="21"/>
          <w:szCs w:val="21"/>
          <w:u w:val="single"/>
        </w:rPr>
      </w:pPr>
    </w:p>
    <w:p w14:paraId="59560BE2"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začatie:</w:t>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t xml:space="preserve">ukončenie: </w:t>
      </w:r>
    </w:p>
    <w:p w14:paraId="5512C2A1" w14:textId="77777777" w:rsidR="00A50A8B" w:rsidRPr="00BA355D" w:rsidRDefault="00A50A8B" w:rsidP="00A50A8B">
      <w:pPr>
        <w:tabs>
          <w:tab w:val="left" w:pos="709"/>
        </w:tabs>
        <w:rPr>
          <w:rFonts w:ascii="Arial Narrow" w:hAnsi="Arial Narrow" w:cs="Arial"/>
          <w:b/>
          <w:sz w:val="21"/>
          <w:szCs w:val="21"/>
        </w:rPr>
      </w:pPr>
    </w:p>
    <w:p w14:paraId="4BC1790C"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4. MAJETKOPRÁVNE VYSPORIADANIE:</w:t>
      </w:r>
    </w:p>
    <w:p w14:paraId="584DA40A" w14:textId="77777777" w:rsidR="00A50A8B" w:rsidRPr="00BA355D" w:rsidRDefault="00A50A8B" w:rsidP="00A50A8B">
      <w:pPr>
        <w:tabs>
          <w:tab w:val="left" w:pos="709"/>
        </w:tabs>
        <w:rPr>
          <w:rFonts w:ascii="Arial Narrow" w:hAnsi="Arial Narrow" w:cs="Arial"/>
          <w:sz w:val="21"/>
          <w:szCs w:val="21"/>
        </w:rPr>
      </w:pPr>
    </w:p>
    <w:p w14:paraId="359AF5F1"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5. ÚDAJE O STAVENISKU A POŽIADAVKY:</w:t>
      </w:r>
    </w:p>
    <w:p w14:paraId="14D9DE05" w14:textId="77777777" w:rsidR="00A50A8B" w:rsidRPr="00BA355D" w:rsidRDefault="00A50A8B" w:rsidP="00A50A8B">
      <w:pPr>
        <w:tabs>
          <w:tab w:val="left" w:pos="709"/>
        </w:tabs>
        <w:rPr>
          <w:rFonts w:ascii="Arial Narrow" w:hAnsi="Arial Narrow" w:cs="Arial"/>
          <w:b/>
          <w:sz w:val="21"/>
          <w:szCs w:val="21"/>
        </w:rPr>
      </w:pPr>
    </w:p>
    <w:p w14:paraId="05271387"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6. PRÍSTUP NA STAVENISKO A ZARIADENIE STAVENISKA:</w:t>
      </w:r>
    </w:p>
    <w:p w14:paraId="4724CDE0" w14:textId="77777777" w:rsidR="00A50A8B" w:rsidRPr="00BA355D" w:rsidRDefault="00A50A8B" w:rsidP="00A50A8B">
      <w:pPr>
        <w:tabs>
          <w:tab w:val="left" w:pos="709"/>
        </w:tabs>
        <w:rPr>
          <w:rFonts w:ascii="Arial Narrow" w:hAnsi="Arial Narrow" w:cs="Arial"/>
          <w:sz w:val="21"/>
          <w:szCs w:val="21"/>
        </w:rPr>
      </w:pPr>
    </w:p>
    <w:p w14:paraId="69FAEE2D"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7. ÚDAJE O PODZEMNÝCH A NADZEMNÝCH INŽINIERSKYCH</w:t>
      </w:r>
      <w:r w:rsidRPr="00BA355D">
        <w:rPr>
          <w:rFonts w:ascii="Arial Narrow" w:hAnsi="Arial Narrow" w:cs="Arial"/>
          <w:b/>
          <w:sz w:val="21"/>
          <w:szCs w:val="21"/>
        </w:rPr>
        <w:t xml:space="preserve"> </w:t>
      </w:r>
      <w:r w:rsidRPr="00BA355D">
        <w:rPr>
          <w:rFonts w:ascii="Arial Narrow" w:hAnsi="Arial Narrow" w:cs="Arial"/>
          <w:b/>
          <w:sz w:val="21"/>
          <w:szCs w:val="21"/>
          <w:u w:val="single"/>
        </w:rPr>
        <w:t>SIEŤACH A INÝCH PREKÁŽKACH:</w:t>
      </w:r>
    </w:p>
    <w:p w14:paraId="5A903273" w14:textId="77777777" w:rsidR="00A50A8B" w:rsidRPr="00BA355D" w:rsidRDefault="00A50A8B" w:rsidP="00A50A8B">
      <w:pPr>
        <w:tabs>
          <w:tab w:val="left" w:pos="709"/>
        </w:tabs>
        <w:rPr>
          <w:rFonts w:ascii="Arial Narrow" w:hAnsi="Arial Narrow" w:cs="Arial"/>
          <w:sz w:val="21"/>
          <w:szCs w:val="21"/>
        </w:rPr>
      </w:pPr>
    </w:p>
    <w:p w14:paraId="68EC5A8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8. VYTÝČENIE ZÁKLADNÝCH BODOV STAVEBNÉHO OBJEKTU A OBVODU STAVENISKA:</w:t>
      </w:r>
    </w:p>
    <w:p w14:paraId="4E5953A4" w14:textId="77777777" w:rsidR="00A50A8B" w:rsidRPr="00BA355D" w:rsidRDefault="00A50A8B" w:rsidP="00A50A8B">
      <w:pPr>
        <w:tabs>
          <w:tab w:val="left" w:pos="709"/>
        </w:tabs>
        <w:rPr>
          <w:rFonts w:ascii="Arial Narrow" w:hAnsi="Arial Narrow" w:cs="Arial"/>
          <w:sz w:val="21"/>
          <w:szCs w:val="21"/>
        </w:rPr>
      </w:pPr>
    </w:p>
    <w:p w14:paraId="53EAA4AD"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9. PRIPOMIENKY ÚČASTNÍKOV ROKOVANIA:</w:t>
      </w:r>
    </w:p>
    <w:p w14:paraId="6BBC627A" w14:textId="77777777" w:rsidR="00A50A8B" w:rsidRPr="00BA355D" w:rsidRDefault="00A50A8B" w:rsidP="00A50A8B">
      <w:pPr>
        <w:tabs>
          <w:tab w:val="left" w:pos="709"/>
        </w:tabs>
        <w:rPr>
          <w:rFonts w:ascii="Arial Narrow" w:hAnsi="Arial Narrow" w:cs="Arial"/>
          <w:b/>
          <w:sz w:val="21"/>
          <w:szCs w:val="21"/>
          <w:u w:val="single"/>
        </w:rPr>
      </w:pPr>
    </w:p>
    <w:p w14:paraId="351AD62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10. ZÁVEREČNÉ VYHLÁSENIE:</w:t>
      </w:r>
    </w:p>
    <w:p w14:paraId="6196B5D7" w14:textId="77777777" w:rsidR="00A50A8B" w:rsidRPr="00BA355D" w:rsidRDefault="00A50A8B" w:rsidP="00A50A8B">
      <w:pPr>
        <w:tabs>
          <w:tab w:val="left" w:pos="709"/>
        </w:tabs>
        <w:jc w:val="both"/>
        <w:rPr>
          <w:rFonts w:ascii="Arial Narrow" w:hAnsi="Arial Narrow" w:cs="Arial"/>
          <w:b/>
          <w:sz w:val="21"/>
          <w:szCs w:val="21"/>
        </w:rPr>
      </w:pPr>
      <w:r w:rsidRPr="00BA355D">
        <w:rPr>
          <w:rFonts w:ascii="Arial Narrow" w:hAnsi="Arial Narrow" w:cs="Arial"/>
          <w:b/>
          <w:sz w:val="21"/>
          <w:szCs w:val="21"/>
        </w:rPr>
        <w:t>Zhotoviteľ prehlasuje, že stavenisko preberá, že sú mu známe podmienky jeho užívania a je si vedomý všetkých dôsledkov vyplývajúcich z nedodržania hraníc staveniska.</w:t>
      </w:r>
      <w:r w:rsidRPr="00BA355D">
        <w:rPr>
          <w:rFonts w:ascii="Arial Narrow" w:hAnsi="Arial Narrow" w:cs="Arial"/>
          <w:b/>
          <w:sz w:val="21"/>
          <w:szCs w:val="21"/>
          <w:u w:val="single"/>
        </w:rPr>
        <w:t xml:space="preserve"> </w:t>
      </w:r>
    </w:p>
    <w:p w14:paraId="6DCAD5DD" w14:textId="77777777" w:rsidR="00A50A8B" w:rsidRPr="00BA355D" w:rsidRDefault="00A50A8B" w:rsidP="00A50A8B">
      <w:pPr>
        <w:tabs>
          <w:tab w:val="left" w:pos="709"/>
        </w:tabs>
        <w:rPr>
          <w:rFonts w:ascii="Arial Narrow" w:hAnsi="Arial Narrow" w:cs="Arial"/>
          <w:b/>
          <w:sz w:val="21"/>
          <w:szCs w:val="21"/>
          <w:u w:val="single"/>
        </w:rPr>
      </w:pPr>
    </w:p>
    <w:p w14:paraId="197B7A8B"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 xml:space="preserve">dňa: </w:t>
      </w:r>
    </w:p>
    <w:p w14:paraId="3118F8B2" w14:textId="77777777" w:rsidR="00A50A8B" w:rsidRPr="00BA355D" w:rsidRDefault="00A50A8B" w:rsidP="00A50A8B">
      <w:pPr>
        <w:tabs>
          <w:tab w:val="left" w:pos="709"/>
        </w:tabs>
        <w:rPr>
          <w:rFonts w:ascii="Arial Narrow" w:hAnsi="Arial Narrow" w:cs="Arial"/>
          <w:sz w:val="21"/>
          <w:szCs w:val="21"/>
        </w:rPr>
      </w:pPr>
    </w:p>
    <w:p w14:paraId="2609821B"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Poverení pracovníci k odovzdaniu staveniska:</w:t>
      </w:r>
    </w:p>
    <w:p w14:paraId="55D11D8C" w14:textId="77777777" w:rsidR="00A50A8B" w:rsidRPr="00BA355D" w:rsidRDefault="00A50A8B" w:rsidP="00A50A8B">
      <w:pPr>
        <w:tabs>
          <w:tab w:val="left" w:pos="709"/>
        </w:tabs>
        <w:rPr>
          <w:rFonts w:ascii="Arial Narrow" w:hAnsi="Arial Narrow" w:cs="Arial"/>
          <w:b/>
          <w:sz w:val="21"/>
          <w:szCs w:val="21"/>
          <w:u w:val="single"/>
        </w:rPr>
      </w:pPr>
    </w:p>
    <w:p w14:paraId="5267789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Meno a priezvisko</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 xml:space="preserve">                      </w:t>
      </w:r>
      <w:r w:rsidRPr="00BA355D">
        <w:rPr>
          <w:rFonts w:ascii="Arial Narrow" w:hAnsi="Arial Narrow" w:cs="Arial"/>
          <w:b/>
          <w:sz w:val="21"/>
          <w:szCs w:val="21"/>
          <w:u w:val="single"/>
        </w:rPr>
        <w:t>Podpis</w:t>
      </w:r>
      <w:r w:rsidRPr="00BA355D">
        <w:rPr>
          <w:rFonts w:ascii="Arial Narrow" w:hAnsi="Arial Narrow" w:cs="Arial"/>
          <w:sz w:val="21"/>
          <w:szCs w:val="21"/>
        </w:rPr>
        <w:tab/>
      </w:r>
    </w:p>
    <w:p w14:paraId="668A5F45" w14:textId="77777777" w:rsidR="00A50A8B" w:rsidRPr="00BA355D" w:rsidRDefault="00A50A8B" w:rsidP="00A50A8B">
      <w:pPr>
        <w:tabs>
          <w:tab w:val="left" w:pos="709"/>
        </w:tabs>
        <w:rPr>
          <w:rFonts w:ascii="Arial Narrow" w:hAnsi="Arial Narrow" w:cs="Arial"/>
          <w:b/>
          <w:sz w:val="21"/>
          <w:szCs w:val="21"/>
          <w:u w:val="single"/>
        </w:rPr>
      </w:pPr>
    </w:p>
    <w:p w14:paraId="6575C42A"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Objednávateľa:</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71F360E3" w14:textId="77777777" w:rsidR="00A50A8B" w:rsidRPr="00BA355D" w:rsidRDefault="00A50A8B" w:rsidP="00A50A8B">
      <w:pPr>
        <w:tabs>
          <w:tab w:val="left" w:pos="709"/>
        </w:tabs>
        <w:rPr>
          <w:rFonts w:ascii="Arial Narrow" w:hAnsi="Arial Narrow" w:cs="Arial"/>
          <w:sz w:val="21"/>
          <w:szCs w:val="21"/>
        </w:rPr>
      </w:pP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20D8D84E" w14:textId="77777777" w:rsidR="00A50A8B" w:rsidRPr="00BA355D" w:rsidRDefault="00A50A8B" w:rsidP="00A50A8B">
      <w:pPr>
        <w:tabs>
          <w:tab w:val="left" w:pos="709"/>
        </w:tabs>
        <w:rPr>
          <w:rFonts w:ascii="Arial Narrow" w:hAnsi="Arial Narrow" w:cs="Arial"/>
          <w:b/>
          <w:sz w:val="21"/>
          <w:szCs w:val="21"/>
          <w:u w:val="single"/>
        </w:rPr>
      </w:pPr>
    </w:p>
    <w:p w14:paraId="39EEFB48"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Stavebnotechnický dozor:</w:t>
      </w:r>
    </w:p>
    <w:p w14:paraId="202AD5EB" w14:textId="77777777" w:rsidR="00A50A8B" w:rsidRPr="00BA355D" w:rsidRDefault="00A50A8B" w:rsidP="00A50A8B">
      <w:pPr>
        <w:tabs>
          <w:tab w:val="left" w:pos="709"/>
        </w:tabs>
        <w:rPr>
          <w:rFonts w:ascii="Arial Narrow" w:hAnsi="Arial Narrow" w:cs="Arial"/>
          <w:sz w:val="21"/>
          <w:szCs w:val="21"/>
        </w:rPr>
      </w:pPr>
    </w:p>
    <w:p w14:paraId="265D6D44" w14:textId="77777777" w:rsidR="00A50A8B" w:rsidRPr="00BA355D" w:rsidRDefault="00A50A8B" w:rsidP="00A50A8B">
      <w:pPr>
        <w:tabs>
          <w:tab w:val="left" w:pos="709"/>
        </w:tabs>
        <w:rPr>
          <w:rFonts w:ascii="Arial Narrow" w:hAnsi="Arial Narrow" w:cs="Arial"/>
          <w:b/>
          <w:sz w:val="21"/>
          <w:szCs w:val="21"/>
          <w:u w:val="single"/>
        </w:rPr>
      </w:pPr>
    </w:p>
    <w:p w14:paraId="69359BD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Zhotoviteľa:</w:t>
      </w:r>
    </w:p>
    <w:p w14:paraId="48A7CA7D" w14:textId="77777777" w:rsidR="00A50A8B" w:rsidRPr="00BA355D" w:rsidRDefault="00A50A8B" w:rsidP="00A50A8B">
      <w:pPr>
        <w:spacing w:line="360" w:lineRule="auto"/>
        <w:rPr>
          <w:rFonts w:ascii="Arial Narrow" w:hAnsi="Arial Narrow"/>
          <w:sz w:val="21"/>
          <w:szCs w:val="21"/>
          <w:lang w:eastAsia="en-US"/>
        </w:rPr>
      </w:pPr>
    </w:p>
    <w:p w14:paraId="699D6545" w14:textId="77777777" w:rsidR="005E0FAA" w:rsidRPr="00BA355D" w:rsidRDefault="005E0FAA"/>
    <w:sectPr w:rsidR="005E0FAA" w:rsidRPr="00BA355D" w:rsidSect="00A50A8B">
      <w:footerReference w:type="default" r:id="rId49"/>
      <w:headerReference w:type="first" r:id="rId50"/>
      <w:footerReference w:type="first" r:id="rId51"/>
      <w:pgSz w:w="11906" w:h="16838"/>
      <w:pgMar w:top="1440" w:right="141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D76A6" w14:textId="77777777" w:rsidR="00B75C84" w:rsidRDefault="00B75C84">
      <w:r>
        <w:separator/>
      </w:r>
    </w:p>
  </w:endnote>
  <w:endnote w:type="continuationSeparator" w:id="0">
    <w:p w14:paraId="3340466D" w14:textId="77777777" w:rsidR="00B75C84" w:rsidRDefault="00B75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65 Medium">
    <w:altName w:val="Arial"/>
    <w:charset w:val="00"/>
    <w:family w:val="swiss"/>
    <w:pitch w:val="variable"/>
    <w:sig w:usb0="00000003" w:usb1="00000000" w:usb2="00000000" w:usb3="00000000" w:csb0="00000001" w:csb1="00000000"/>
  </w:font>
  <w:font w:name="T T 160o 00">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0C18"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BD8"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Pr>
        <w:rFonts w:ascii="Arial Narrow" w:hAnsi="Arial Narrow"/>
        <w:sz w:val="16"/>
        <w:szCs w:val="16"/>
      </w:rPr>
      <w:t>2</w:t>
    </w:r>
    <w:r w:rsidRPr="004F12DC">
      <w:rPr>
        <w:rFonts w:ascii="Arial Narrow" w:hAnsi="Arial Narrow"/>
        <w:sz w:val="16"/>
        <w:szCs w:val="16"/>
      </w:rPr>
      <w:fldChar w:fldCharType="end"/>
    </w:r>
  </w:p>
  <w:p w14:paraId="13C0A99B" w14:textId="77777777" w:rsidR="00A01AFC" w:rsidRPr="00766726"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Osobitné zmluvné podmienky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E03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513160BE" w14:textId="77777777" w:rsidR="00A01AFC" w:rsidRPr="00C24233"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C6170" w14:textId="77777777" w:rsidR="00A01AFC" w:rsidRPr="006260D1" w:rsidRDefault="00BC0A4C">
    <w:pPr>
      <w:pStyle w:val="Pta"/>
      <w:tabs>
        <w:tab w:val="clear" w:pos="4153"/>
        <w:tab w:val="clear" w:pos="8306"/>
        <w:tab w:val="left" w:pos="8275"/>
      </w:tabs>
    </w:pPr>
    <w: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BEC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F149344" w14:textId="77777777" w:rsidR="00A01AFC" w:rsidRPr="00766726" w:rsidRDefault="00BC0A4C">
    <w:pPr>
      <w:pBdr>
        <w:top w:val="single" w:sz="4" w:space="1" w:color="auto"/>
      </w:pBdr>
      <w:tabs>
        <w:tab w:val="right" w:pos="9072"/>
      </w:tabs>
      <w:rPr>
        <w:rFonts w:ascii="Arial Narrow" w:hAnsi="Arial Narrow"/>
        <w:sz w:val="16"/>
        <w:szCs w:val="16"/>
      </w:rPr>
    </w:pPr>
    <w:r w:rsidRPr="00A70F58">
      <w:rPr>
        <w:rFonts w:ascii="Arial Narrow" w:hAnsi="Arial Narrow"/>
        <w:sz w:val="16"/>
        <w:szCs w:val="16"/>
      </w:rPr>
      <w:t>Príloha k ponuke</w:t>
    </w: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92EA" w14:textId="77777777" w:rsidR="00A01AFC" w:rsidRDefault="00A01AFC">
    <w:pPr>
      <w:pStyle w:val="Pta"/>
      <w:jc w:val="right"/>
    </w:pPr>
  </w:p>
  <w:p w14:paraId="17251E23"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0601D366" w14:textId="77777777" w:rsidR="00A01AFC" w:rsidRPr="00766726"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C5C"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DE2E" w14:textId="77777777" w:rsidR="00A01AFC" w:rsidRPr="006260D1" w:rsidRDefault="00A01AFC">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55122"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75362B56" w14:textId="77777777" w:rsidR="00A01AFC" w:rsidRDefault="00BC0A4C">
    <w:pPr>
      <w:rPr>
        <w:sz w:val="18"/>
      </w:rPr>
    </w:pPr>
    <w:r w:rsidRPr="00344382">
      <w:rPr>
        <w:rFonts w:ascii="Arial Narrow" w:hAnsi="Arial Narrow"/>
        <w:sz w:val="16"/>
        <w:szCs w:val="16"/>
      </w:rPr>
      <w:t>Vzorové tlačivá</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D69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251C47C2" w14:textId="77777777" w:rsidR="00A01AFC" w:rsidRPr="00766726" w:rsidRDefault="00BC0A4C">
    <w:pPr>
      <w:tabs>
        <w:tab w:val="right" w:pos="9072"/>
      </w:tabs>
      <w:rPr>
        <w:sz w:val="18"/>
        <w:szCs w:val="18"/>
      </w:rPr>
    </w:pPr>
    <w:r w:rsidRPr="00344382">
      <w:rPr>
        <w:rFonts w:ascii="Arial Narrow" w:hAnsi="Arial Narrow"/>
        <w:sz w:val="16"/>
        <w:szCs w:val="16"/>
      </w:rPr>
      <w:t>Vzorové tlačivá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5B51"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sidRPr="005B24F3">
      <w:rPr>
        <w:rFonts w:ascii="Arial Narrow" w:hAnsi="Arial Narrow"/>
        <w:sz w:val="16"/>
        <w:szCs w:val="16"/>
      </w:rPr>
      <w:t>2</w:t>
    </w:r>
    <w:r w:rsidRPr="005B24F3">
      <w:rPr>
        <w:rFonts w:ascii="Arial Narrow" w:hAnsi="Arial Narrow"/>
        <w:sz w:val="16"/>
        <w:szCs w:val="16"/>
      </w:rPr>
      <w:fldChar w:fldCharType="end"/>
    </w:r>
  </w:p>
  <w:p w14:paraId="77870764"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Zmluva o dielo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1933D"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DDCB" w14:textId="77777777" w:rsidR="00A01AFC" w:rsidRPr="006260D1" w:rsidRDefault="00A01AFC">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B06B" w14:textId="77777777" w:rsidR="00A01AFC" w:rsidRDefault="00BC0A4C">
    <w:pPr>
      <w:pBdr>
        <w:top w:val="single" w:sz="4" w:space="1" w:color="auto"/>
      </w:pBdr>
      <w:tabs>
        <w:tab w:val="right" w:pos="9072"/>
      </w:tabs>
      <w:rPr>
        <w:sz w:val="16"/>
        <w:szCs w:val="16"/>
      </w:rPr>
    </w:pPr>
    <w:r w:rsidRPr="0061402A">
      <w:rPr>
        <w:sz w:val="16"/>
        <w:szCs w:val="16"/>
      </w:rPr>
      <w:t xml:space="preserve">Zväzok </w:t>
    </w:r>
    <w:r>
      <w:rPr>
        <w:sz w:val="16"/>
        <w:szCs w:val="16"/>
      </w:rPr>
      <w:t>2</w:t>
    </w:r>
    <w:r w:rsidRPr="0061402A">
      <w:rPr>
        <w:sz w:val="16"/>
        <w:szCs w:val="16"/>
      </w:rPr>
      <w:t xml:space="preserve"> </w:t>
    </w:r>
    <w:r>
      <w:rPr>
        <w:sz w:val="16"/>
        <w:szCs w:val="16"/>
      </w:rPr>
      <w:t>– časť 1</w:t>
    </w:r>
    <w:r w:rsidRPr="0061402A">
      <w:rPr>
        <w:sz w:val="20"/>
        <w:szCs w:val="20"/>
      </w:rPr>
      <w:tab/>
    </w:r>
    <w:r w:rsidRPr="0061402A">
      <w:rPr>
        <w:sz w:val="16"/>
        <w:szCs w:val="16"/>
      </w:rPr>
      <w:fldChar w:fldCharType="begin"/>
    </w:r>
    <w:r w:rsidRPr="0061402A">
      <w:rPr>
        <w:sz w:val="16"/>
        <w:szCs w:val="16"/>
      </w:rPr>
      <w:instrText xml:space="preserve"> PAGE </w:instrText>
    </w:r>
    <w:r w:rsidRPr="0061402A">
      <w:rPr>
        <w:sz w:val="16"/>
        <w:szCs w:val="16"/>
      </w:rPr>
      <w:fldChar w:fldCharType="separate"/>
    </w:r>
    <w:r>
      <w:rPr>
        <w:sz w:val="16"/>
        <w:szCs w:val="16"/>
      </w:rPr>
      <w:t>2</w:t>
    </w:r>
    <w:r w:rsidRPr="0061402A">
      <w:rPr>
        <w:sz w:val="16"/>
        <w:szCs w:val="16"/>
      </w:rPr>
      <w:fldChar w:fldCharType="end"/>
    </w:r>
  </w:p>
  <w:p w14:paraId="0809DB68" w14:textId="77777777" w:rsidR="00A01AFC" w:rsidRPr="00AB3A58" w:rsidRDefault="00BC0A4C">
    <w:pPr>
      <w:pStyle w:val="Hlavika"/>
      <w:ind w:left="-115"/>
    </w:pPr>
    <w:r>
      <w:rPr>
        <w:sz w:val="16"/>
        <w:szCs w:val="16"/>
      </w:rPr>
      <w:t>Všeobecné zmluvné podmienky</w:t>
    </w:r>
  </w:p>
  <w:p w14:paraId="7D32D2C9" w14:textId="77777777" w:rsidR="00A01AFC" w:rsidRPr="0061402A" w:rsidRDefault="00A01AFC">
    <w:pPr>
      <w:pBdr>
        <w:top w:val="single" w:sz="4" w:space="1" w:color="auto"/>
      </w:pBdr>
      <w:tabs>
        <w:tab w:val="right" w:pos="9072"/>
      </w:tabs>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DE24" w14:textId="77777777" w:rsidR="00A01AFC" w:rsidRPr="005B24F3"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 xml:space="preserve">Zväzok 2 – Časť </w:t>
    </w:r>
    <w:r>
      <w:rPr>
        <w:rFonts w:ascii="Arial Narrow" w:hAnsi="Arial Narrow"/>
        <w:sz w:val="16"/>
        <w:szCs w:val="16"/>
      </w:rPr>
      <w:t>1</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57FD2CA" w14:textId="77777777" w:rsidR="00A01AFC" w:rsidRDefault="00BC0A4C">
    <w:pPr>
      <w:pBdr>
        <w:top w:val="single" w:sz="4" w:space="1" w:color="auto"/>
      </w:pBdr>
      <w:tabs>
        <w:tab w:val="right" w:pos="9072"/>
      </w:tabs>
    </w:pPr>
    <w:r w:rsidRPr="00ED213A">
      <w:rPr>
        <w:rFonts w:ascii="Arial Narrow" w:hAnsi="Arial Narrow"/>
        <w:sz w:val="16"/>
        <w:szCs w:val="16"/>
      </w:rPr>
      <w:t>Všeobecné zmluvné podmienky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3735"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74A9" w14:textId="77777777" w:rsidR="00A01AFC" w:rsidRPr="006260D1" w:rsidRDefault="00A01AFC">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24167"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sidRPr="004F12DC">
      <w:rPr>
        <w:rFonts w:ascii="Arial Narrow" w:hAnsi="Arial Narrow"/>
        <w:sz w:val="16"/>
        <w:szCs w:val="16"/>
      </w:rPr>
      <w:t>7</w:t>
    </w:r>
    <w:r w:rsidRPr="004F12DC">
      <w:rPr>
        <w:rFonts w:ascii="Arial Narrow" w:hAnsi="Arial Narrow"/>
        <w:sz w:val="16"/>
        <w:szCs w:val="16"/>
      </w:rPr>
      <w:fldChar w:fldCharType="end"/>
    </w:r>
  </w:p>
  <w:p w14:paraId="57E405F3" w14:textId="77777777" w:rsidR="00A01AFC" w:rsidRPr="004F12DC" w:rsidRDefault="00BC0A4C">
    <w:pPr>
      <w:pBdr>
        <w:top w:val="single" w:sz="4" w:space="1" w:color="auto"/>
      </w:pBdr>
      <w:tabs>
        <w:tab w:val="right" w:pos="9072"/>
      </w:tabs>
    </w:pPr>
    <w:r w:rsidRPr="004F12DC">
      <w:rPr>
        <w:rFonts w:ascii="Arial Narrow" w:hAnsi="Arial Narrow"/>
        <w:sz w:val="16"/>
        <w:szCs w:val="16"/>
      </w:rPr>
      <w:t>Osobitné zmluvné podmienky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3039" w14:textId="77777777" w:rsidR="00B75C84" w:rsidRDefault="00B75C84">
      <w:r>
        <w:separator/>
      </w:r>
    </w:p>
  </w:footnote>
  <w:footnote w:type="continuationSeparator" w:id="0">
    <w:p w14:paraId="2C4E28E8" w14:textId="77777777" w:rsidR="00B75C84" w:rsidRDefault="00B75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FEBC"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6D7C3462"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FC82F"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498FA471"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26A45613" w14:textId="77777777" w:rsidR="00A01AFC" w:rsidRPr="006307D4" w:rsidRDefault="00A01AFC">
    <w:pPr>
      <w:pStyle w:val="Hlavik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9B99"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F6D0C75"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446E" w14:textId="77777777" w:rsidR="00A01AFC" w:rsidRPr="006260D1" w:rsidRDefault="00BC0A4C">
    <w:pPr>
      <w:pStyle w:val="Hlavika"/>
      <w:tabs>
        <w:tab w:val="clear" w:pos="4536"/>
        <w:tab w:val="clear" w:pos="9072"/>
        <w:tab w:val="left" w:pos="6919"/>
      </w:tabs>
    </w:pP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646"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D09EAF7" w14:textId="77777777" w:rsidR="00A01AFC" w:rsidRPr="00407F22" w:rsidRDefault="00BC0A4C">
    <w:pPr>
      <w:pStyle w:val="Hlavika"/>
      <w:tabs>
        <w:tab w:val="right" w:pos="9214"/>
      </w:tabs>
      <w:rPr>
        <w:sz w:val="16"/>
        <w:szCs w:val="16"/>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0BE"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1036D5D"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3189E"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37F432CD" w14:textId="77777777" w:rsidR="00A01AFC" w:rsidRPr="00AB3A58" w:rsidRDefault="00BC0A4C">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FF59"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0E6BAF95" w14:textId="77777777" w:rsidR="00A01AFC" w:rsidRPr="00407F22" w:rsidRDefault="00BC0A4C">
    <w:pPr>
      <w:rPr>
        <w:sz w:val="16"/>
        <w:szCs w:val="16"/>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CD59" w14:textId="77777777" w:rsidR="00A01AFC" w:rsidRPr="006260D1" w:rsidRDefault="00A01AFC">
    <w:pPr>
      <w:pStyle w:val="Hlavik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3B28"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71BB52FB" w14:textId="77777777" w:rsidR="00A01AFC" w:rsidRPr="00766726" w:rsidRDefault="00BC0A4C">
    <w:pPr>
      <w:rPr>
        <w:sz w:val="22"/>
        <w:szCs w:val="20"/>
        <w:highlight w:val="cyan"/>
        <w:u w:val="single"/>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C4632" w14:textId="53BFBABE"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E65A8">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00CDA7BC"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6CA89A48" w14:textId="77777777" w:rsidR="00A01AFC" w:rsidRPr="00B50DDE" w:rsidRDefault="00A01AF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7F72"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3141B9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885F7" w14:textId="77777777" w:rsidR="00A01AFC" w:rsidRPr="006260D1" w:rsidRDefault="00A01AF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2367" w14:textId="77777777" w:rsidR="00A01AFC" w:rsidRPr="009B793A" w:rsidRDefault="00A01AF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E0C0"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66C505F5"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5AED8"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40117B1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024C" w14:textId="77777777" w:rsidR="00A01AFC" w:rsidRPr="006260D1" w:rsidRDefault="00A01AFC">
    <w:pPr>
      <w:pStyle w:val="Hlavik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880E" w14:textId="429524DC"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073AE">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74683BD4" w14:textId="77777777" w:rsidR="00A01AFC" w:rsidRPr="009B793A" w:rsidRDefault="00BC0A4C">
    <w:pPr>
      <w:pStyle w:val="Hlavika"/>
      <w:tabs>
        <w:tab w:val="right" w:pos="9214"/>
      </w:tabs>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77B"/>
    <w:multiLevelType w:val="hybridMultilevel"/>
    <w:tmpl w:val="FBA0F486"/>
    <w:lvl w:ilvl="0" w:tplc="73AC2B64">
      <w:start w:val="1"/>
      <w:numFmt w:val="bullet"/>
      <w:lvlText w:val="-"/>
      <w:lvlJc w:val="left"/>
      <w:pPr>
        <w:ind w:left="720" w:hanging="360"/>
      </w:pPr>
      <w:rPr>
        <w:rFonts w:ascii="Aptos" w:hAnsi="Aptos" w:hint="default"/>
      </w:rPr>
    </w:lvl>
    <w:lvl w:ilvl="1" w:tplc="25A23472">
      <w:start w:val="1"/>
      <w:numFmt w:val="bullet"/>
      <w:lvlText w:val="o"/>
      <w:lvlJc w:val="left"/>
      <w:pPr>
        <w:ind w:left="1440" w:hanging="360"/>
      </w:pPr>
      <w:rPr>
        <w:rFonts w:ascii="Courier New" w:hAnsi="Courier New" w:hint="default"/>
      </w:rPr>
    </w:lvl>
    <w:lvl w:ilvl="2" w:tplc="4C40945C">
      <w:start w:val="1"/>
      <w:numFmt w:val="bullet"/>
      <w:lvlText w:val=""/>
      <w:lvlJc w:val="left"/>
      <w:pPr>
        <w:ind w:left="2160" w:hanging="360"/>
      </w:pPr>
      <w:rPr>
        <w:rFonts w:ascii="Wingdings" w:hAnsi="Wingdings" w:hint="default"/>
      </w:rPr>
    </w:lvl>
    <w:lvl w:ilvl="3" w:tplc="27FC5E16">
      <w:start w:val="1"/>
      <w:numFmt w:val="bullet"/>
      <w:lvlText w:val=""/>
      <w:lvlJc w:val="left"/>
      <w:pPr>
        <w:ind w:left="2880" w:hanging="360"/>
      </w:pPr>
      <w:rPr>
        <w:rFonts w:ascii="Symbol" w:hAnsi="Symbol" w:hint="default"/>
      </w:rPr>
    </w:lvl>
    <w:lvl w:ilvl="4" w:tplc="C4A0C08A">
      <w:start w:val="1"/>
      <w:numFmt w:val="bullet"/>
      <w:lvlText w:val="o"/>
      <w:lvlJc w:val="left"/>
      <w:pPr>
        <w:ind w:left="3600" w:hanging="360"/>
      </w:pPr>
      <w:rPr>
        <w:rFonts w:ascii="Courier New" w:hAnsi="Courier New" w:hint="default"/>
      </w:rPr>
    </w:lvl>
    <w:lvl w:ilvl="5" w:tplc="1D280CCC">
      <w:start w:val="1"/>
      <w:numFmt w:val="bullet"/>
      <w:lvlText w:val=""/>
      <w:lvlJc w:val="left"/>
      <w:pPr>
        <w:ind w:left="4320" w:hanging="360"/>
      </w:pPr>
      <w:rPr>
        <w:rFonts w:ascii="Wingdings" w:hAnsi="Wingdings" w:hint="default"/>
      </w:rPr>
    </w:lvl>
    <w:lvl w:ilvl="6" w:tplc="710AF29A">
      <w:start w:val="1"/>
      <w:numFmt w:val="bullet"/>
      <w:lvlText w:val=""/>
      <w:lvlJc w:val="left"/>
      <w:pPr>
        <w:ind w:left="5040" w:hanging="360"/>
      </w:pPr>
      <w:rPr>
        <w:rFonts w:ascii="Symbol" w:hAnsi="Symbol" w:hint="default"/>
      </w:rPr>
    </w:lvl>
    <w:lvl w:ilvl="7" w:tplc="7EB2E316">
      <w:start w:val="1"/>
      <w:numFmt w:val="bullet"/>
      <w:lvlText w:val="o"/>
      <w:lvlJc w:val="left"/>
      <w:pPr>
        <w:ind w:left="5760" w:hanging="360"/>
      </w:pPr>
      <w:rPr>
        <w:rFonts w:ascii="Courier New" w:hAnsi="Courier New" w:hint="default"/>
      </w:rPr>
    </w:lvl>
    <w:lvl w:ilvl="8" w:tplc="48F8C292">
      <w:start w:val="1"/>
      <w:numFmt w:val="bullet"/>
      <w:lvlText w:val=""/>
      <w:lvlJc w:val="left"/>
      <w:pPr>
        <w:ind w:left="6480" w:hanging="360"/>
      </w:pPr>
      <w:rPr>
        <w:rFonts w:ascii="Wingdings" w:hAnsi="Wingdings" w:hint="default"/>
      </w:rPr>
    </w:lvl>
  </w:abstractNum>
  <w:abstractNum w:abstractNumId="1" w15:restartNumberingAfterBreak="0">
    <w:nsid w:val="02FA8B58"/>
    <w:multiLevelType w:val="hybridMultilevel"/>
    <w:tmpl w:val="FFFFFFFF"/>
    <w:lvl w:ilvl="0" w:tplc="02AA6ABA">
      <w:start w:val="1"/>
      <w:numFmt w:val="lowerLetter"/>
      <w:lvlText w:val="%1)"/>
      <w:lvlJc w:val="left"/>
      <w:pPr>
        <w:ind w:left="720" w:hanging="360"/>
      </w:pPr>
    </w:lvl>
    <w:lvl w:ilvl="1" w:tplc="C6A42882">
      <w:start w:val="1"/>
      <w:numFmt w:val="lowerLetter"/>
      <w:lvlText w:val="%2."/>
      <w:lvlJc w:val="left"/>
      <w:pPr>
        <w:ind w:left="1440" w:hanging="360"/>
      </w:pPr>
    </w:lvl>
    <w:lvl w:ilvl="2" w:tplc="64582434">
      <w:start w:val="1"/>
      <w:numFmt w:val="lowerRoman"/>
      <w:lvlText w:val="%3."/>
      <w:lvlJc w:val="right"/>
      <w:pPr>
        <w:ind w:left="2160" w:hanging="180"/>
      </w:pPr>
    </w:lvl>
    <w:lvl w:ilvl="3" w:tplc="29B6ADF4">
      <w:start w:val="1"/>
      <w:numFmt w:val="decimal"/>
      <w:lvlText w:val="%4."/>
      <w:lvlJc w:val="left"/>
      <w:pPr>
        <w:ind w:left="2880" w:hanging="360"/>
      </w:pPr>
    </w:lvl>
    <w:lvl w:ilvl="4" w:tplc="200482D4">
      <w:start w:val="1"/>
      <w:numFmt w:val="lowerLetter"/>
      <w:lvlText w:val="%5."/>
      <w:lvlJc w:val="left"/>
      <w:pPr>
        <w:ind w:left="3600" w:hanging="360"/>
      </w:pPr>
    </w:lvl>
    <w:lvl w:ilvl="5" w:tplc="7D0235DE">
      <w:start w:val="1"/>
      <w:numFmt w:val="lowerRoman"/>
      <w:lvlText w:val="%6."/>
      <w:lvlJc w:val="right"/>
      <w:pPr>
        <w:ind w:left="4320" w:hanging="180"/>
      </w:pPr>
    </w:lvl>
    <w:lvl w:ilvl="6" w:tplc="05A85616">
      <w:start w:val="1"/>
      <w:numFmt w:val="decimal"/>
      <w:lvlText w:val="%7."/>
      <w:lvlJc w:val="left"/>
      <w:pPr>
        <w:ind w:left="5040" w:hanging="360"/>
      </w:pPr>
    </w:lvl>
    <w:lvl w:ilvl="7" w:tplc="24762D16">
      <w:start w:val="1"/>
      <w:numFmt w:val="lowerLetter"/>
      <w:lvlText w:val="%8."/>
      <w:lvlJc w:val="left"/>
      <w:pPr>
        <w:ind w:left="5760" w:hanging="360"/>
      </w:pPr>
    </w:lvl>
    <w:lvl w:ilvl="8" w:tplc="17F6BB78">
      <w:start w:val="1"/>
      <w:numFmt w:val="lowerRoman"/>
      <w:lvlText w:val="%9."/>
      <w:lvlJc w:val="right"/>
      <w:pPr>
        <w:ind w:left="6480" w:hanging="180"/>
      </w:pPr>
    </w:lvl>
  </w:abstractNum>
  <w:abstractNum w:abstractNumId="2" w15:restartNumberingAfterBreak="0">
    <w:nsid w:val="070735D9"/>
    <w:multiLevelType w:val="hybridMultilevel"/>
    <w:tmpl w:val="B43A9E10"/>
    <w:lvl w:ilvl="0" w:tplc="5BFEA85E">
      <w:numFmt w:val="bullet"/>
      <w:lvlText w:val="-"/>
      <w:lvlJc w:val="left"/>
      <w:pPr>
        <w:ind w:left="2487" w:hanging="360"/>
      </w:pPr>
      <w:rPr>
        <w:rFonts w:ascii="Arial Narrow" w:eastAsia="Times New Roman" w:hAnsi="Arial Narrow"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 w15:restartNumberingAfterBreak="0">
    <w:nsid w:val="0A6316D3"/>
    <w:multiLevelType w:val="hybridMultilevel"/>
    <w:tmpl w:val="D32AB0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719EC6"/>
    <w:multiLevelType w:val="hybridMultilevel"/>
    <w:tmpl w:val="FFFFFFFF"/>
    <w:lvl w:ilvl="0" w:tplc="74AE9B42">
      <w:start w:val="1"/>
      <w:numFmt w:val="lowerLetter"/>
      <w:lvlText w:val="%1)"/>
      <w:lvlJc w:val="left"/>
      <w:pPr>
        <w:ind w:left="720" w:hanging="360"/>
      </w:pPr>
    </w:lvl>
    <w:lvl w:ilvl="1" w:tplc="A050B644">
      <w:start w:val="1"/>
      <w:numFmt w:val="lowerLetter"/>
      <w:lvlText w:val="%2."/>
      <w:lvlJc w:val="left"/>
      <w:pPr>
        <w:ind w:left="1440" w:hanging="360"/>
      </w:pPr>
    </w:lvl>
    <w:lvl w:ilvl="2" w:tplc="BC28E980">
      <w:start w:val="1"/>
      <w:numFmt w:val="lowerRoman"/>
      <w:lvlText w:val="%3."/>
      <w:lvlJc w:val="right"/>
      <w:pPr>
        <w:ind w:left="2160" w:hanging="180"/>
      </w:pPr>
    </w:lvl>
    <w:lvl w:ilvl="3" w:tplc="78FCE3E2">
      <w:start w:val="1"/>
      <w:numFmt w:val="decimal"/>
      <w:lvlText w:val="%4."/>
      <w:lvlJc w:val="left"/>
      <w:pPr>
        <w:ind w:left="2880" w:hanging="360"/>
      </w:pPr>
    </w:lvl>
    <w:lvl w:ilvl="4" w:tplc="1AE8BD32">
      <w:start w:val="1"/>
      <w:numFmt w:val="lowerLetter"/>
      <w:lvlText w:val="%5."/>
      <w:lvlJc w:val="left"/>
      <w:pPr>
        <w:ind w:left="3600" w:hanging="360"/>
      </w:pPr>
    </w:lvl>
    <w:lvl w:ilvl="5" w:tplc="A71C73A2">
      <w:start w:val="1"/>
      <w:numFmt w:val="lowerRoman"/>
      <w:lvlText w:val="%6."/>
      <w:lvlJc w:val="right"/>
      <w:pPr>
        <w:ind w:left="4320" w:hanging="180"/>
      </w:pPr>
    </w:lvl>
    <w:lvl w:ilvl="6" w:tplc="8DC8C9A0">
      <w:start w:val="1"/>
      <w:numFmt w:val="decimal"/>
      <w:lvlText w:val="%7."/>
      <w:lvlJc w:val="left"/>
      <w:pPr>
        <w:ind w:left="5040" w:hanging="360"/>
      </w:pPr>
    </w:lvl>
    <w:lvl w:ilvl="7" w:tplc="8BF47530">
      <w:start w:val="1"/>
      <w:numFmt w:val="lowerLetter"/>
      <w:lvlText w:val="%8."/>
      <w:lvlJc w:val="left"/>
      <w:pPr>
        <w:ind w:left="5760" w:hanging="360"/>
      </w:pPr>
    </w:lvl>
    <w:lvl w:ilvl="8" w:tplc="53AC48A8">
      <w:start w:val="1"/>
      <w:numFmt w:val="lowerRoman"/>
      <w:lvlText w:val="%9."/>
      <w:lvlJc w:val="right"/>
      <w:pPr>
        <w:ind w:left="6480" w:hanging="180"/>
      </w:pPr>
    </w:lvl>
  </w:abstractNum>
  <w:abstractNum w:abstractNumId="5" w15:restartNumberingAfterBreak="0">
    <w:nsid w:val="1A683CC6"/>
    <w:multiLevelType w:val="hybridMultilevel"/>
    <w:tmpl w:val="24C64C44"/>
    <w:lvl w:ilvl="0" w:tplc="FFFFFFFF">
      <w:start w:val="1"/>
      <w:numFmt w:val="bullet"/>
      <w:pStyle w:val="Odrkabodka"/>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4663836"/>
    <w:multiLevelType w:val="hybridMultilevel"/>
    <w:tmpl w:val="B6928462"/>
    <w:lvl w:ilvl="0" w:tplc="30988B10">
      <w:start w:val="1"/>
      <w:numFmt w:val="bullet"/>
      <w:lvlText w:val="-"/>
      <w:lvlJc w:val="left"/>
      <w:pPr>
        <w:ind w:left="720" w:hanging="360"/>
      </w:pPr>
      <w:rPr>
        <w:rFonts w:ascii="Aptos" w:hAnsi="Aptos" w:hint="default"/>
      </w:rPr>
    </w:lvl>
    <w:lvl w:ilvl="1" w:tplc="4504313A">
      <w:start w:val="1"/>
      <w:numFmt w:val="bullet"/>
      <w:lvlText w:val="o"/>
      <w:lvlJc w:val="left"/>
      <w:pPr>
        <w:ind w:left="1440" w:hanging="360"/>
      </w:pPr>
      <w:rPr>
        <w:rFonts w:ascii="Courier New" w:hAnsi="Courier New" w:hint="default"/>
      </w:rPr>
    </w:lvl>
    <w:lvl w:ilvl="2" w:tplc="C9FA2496">
      <w:start w:val="1"/>
      <w:numFmt w:val="bullet"/>
      <w:lvlText w:val=""/>
      <w:lvlJc w:val="left"/>
      <w:pPr>
        <w:ind w:left="2160" w:hanging="360"/>
      </w:pPr>
      <w:rPr>
        <w:rFonts w:ascii="Wingdings" w:hAnsi="Wingdings" w:hint="default"/>
      </w:rPr>
    </w:lvl>
    <w:lvl w:ilvl="3" w:tplc="E3B2B81C">
      <w:start w:val="1"/>
      <w:numFmt w:val="bullet"/>
      <w:lvlText w:val=""/>
      <w:lvlJc w:val="left"/>
      <w:pPr>
        <w:ind w:left="2880" w:hanging="360"/>
      </w:pPr>
      <w:rPr>
        <w:rFonts w:ascii="Symbol" w:hAnsi="Symbol" w:hint="default"/>
      </w:rPr>
    </w:lvl>
    <w:lvl w:ilvl="4" w:tplc="C102F408">
      <w:start w:val="1"/>
      <w:numFmt w:val="bullet"/>
      <w:lvlText w:val="o"/>
      <w:lvlJc w:val="left"/>
      <w:pPr>
        <w:ind w:left="3600" w:hanging="360"/>
      </w:pPr>
      <w:rPr>
        <w:rFonts w:ascii="Courier New" w:hAnsi="Courier New" w:hint="default"/>
      </w:rPr>
    </w:lvl>
    <w:lvl w:ilvl="5" w:tplc="949E13A6">
      <w:start w:val="1"/>
      <w:numFmt w:val="bullet"/>
      <w:lvlText w:val=""/>
      <w:lvlJc w:val="left"/>
      <w:pPr>
        <w:ind w:left="4320" w:hanging="360"/>
      </w:pPr>
      <w:rPr>
        <w:rFonts w:ascii="Wingdings" w:hAnsi="Wingdings" w:hint="default"/>
      </w:rPr>
    </w:lvl>
    <w:lvl w:ilvl="6" w:tplc="055ABBDE">
      <w:start w:val="1"/>
      <w:numFmt w:val="bullet"/>
      <w:lvlText w:val=""/>
      <w:lvlJc w:val="left"/>
      <w:pPr>
        <w:ind w:left="5040" w:hanging="360"/>
      </w:pPr>
      <w:rPr>
        <w:rFonts w:ascii="Symbol" w:hAnsi="Symbol" w:hint="default"/>
      </w:rPr>
    </w:lvl>
    <w:lvl w:ilvl="7" w:tplc="ADF667FA">
      <w:start w:val="1"/>
      <w:numFmt w:val="bullet"/>
      <w:lvlText w:val="o"/>
      <w:lvlJc w:val="left"/>
      <w:pPr>
        <w:ind w:left="5760" w:hanging="360"/>
      </w:pPr>
      <w:rPr>
        <w:rFonts w:ascii="Courier New" w:hAnsi="Courier New" w:hint="default"/>
      </w:rPr>
    </w:lvl>
    <w:lvl w:ilvl="8" w:tplc="5BC06710">
      <w:start w:val="1"/>
      <w:numFmt w:val="bullet"/>
      <w:lvlText w:val=""/>
      <w:lvlJc w:val="left"/>
      <w:pPr>
        <w:ind w:left="6480" w:hanging="360"/>
      </w:pPr>
      <w:rPr>
        <w:rFonts w:ascii="Wingdings" w:hAnsi="Wingdings" w:hint="default"/>
      </w:rPr>
    </w:lvl>
  </w:abstractNum>
  <w:abstractNum w:abstractNumId="7" w15:restartNumberingAfterBreak="0">
    <w:nsid w:val="27FCA39E"/>
    <w:multiLevelType w:val="hybridMultilevel"/>
    <w:tmpl w:val="FFFFFFFF"/>
    <w:lvl w:ilvl="0" w:tplc="8772B1F0">
      <w:start w:val="1"/>
      <w:numFmt w:val="lowerLetter"/>
      <w:lvlText w:val="%1)"/>
      <w:lvlJc w:val="left"/>
      <w:pPr>
        <w:ind w:left="720" w:hanging="360"/>
      </w:pPr>
    </w:lvl>
    <w:lvl w:ilvl="1" w:tplc="BE8445B6">
      <w:start w:val="1"/>
      <w:numFmt w:val="lowerLetter"/>
      <w:lvlText w:val="%2."/>
      <w:lvlJc w:val="left"/>
      <w:pPr>
        <w:ind w:left="1440" w:hanging="360"/>
      </w:pPr>
    </w:lvl>
    <w:lvl w:ilvl="2" w:tplc="B502BCE2">
      <w:start w:val="1"/>
      <w:numFmt w:val="lowerRoman"/>
      <w:lvlText w:val="%3."/>
      <w:lvlJc w:val="right"/>
      <w:pPr>
        <w:ind w:left="2160" w:hanging="180"/>
      </w:pPr>
    </w:lvl>
    <w:lvl w:ilvl="3" w:tplc="DE6EBFB0">
      <w:start w:val="1"/>
      <w:numFmt w:val="decimal"/>
      <w:lvlText w:val="%4."/>
      <w:lvlJc w:val="left"/>
      <w:pPr>
        <w:ind w:left="2880" w:hanging="360"/>
      </w:pPr>
    </w:lvl>
    <w:lvl w:ilvl="4" w:tplc="628C2BDC">
      <w:start w:val="1"/>
      <w:numFmt w:val="lowerLetter"/>
      <w:lvlText w:val="%5."/>
      <w:lvlJc w:val="left"/>
      <w:pPr>
        <w:ind w:left="3600" w:hanging="360"/>
      </w:pPr>
    </w:lvl>
    <w:lvl w:ilvl="5" w:tplc="E91ED3A8">
      <w:start w:val="1"/>
      <w:numFmt w:val="lowerRoman"/>
      <w:lvlText w:val="%6."/>
      <w:lvlJc w:val="right"/>
      <w:pPr>
        <w:ind w:left="4320" w:hanging="180"/>
      </w:pPr>
    </w:lvl>
    <w:lvl w:ilvl="6" w:tplc="79228030">
      <w:start w:val="1"/>
      <w:numFmt w:val="decimal"/>
      <w:lvlText w:val="%7."/>
      <w:lvlJc w:val="left"/>
      <w:pPr>
        <w:ind w:left="5040" w:hanging="360"/>
      </w:pPr>
    </w:lvl>
    <w:lvl w:ilvl="7" w:tplc="4BA8F65C">
      <w:start w:val="1"/>
      <w:numFmt w:val="lowerLetter"/>
      <w:lvlText w:val="%8."/>
      <w:lvlJc w:val="left"/>
      <w:pPr>
        <w:ind w:left="5760" w:hanging="360"/>
      </w:pPr>
    </w:lvl>
    <w:lvl w:ilvl="8" w:tplc="EA86DB80">
      <w:start w:val="1"/>
      <w:numFmt w:val="lowerRoman"/>
      <w:lvlText w:val="%9."/>
      <w:lvlJc w:val="right"/>
      <w:pPr>
        <w:ind w:left="6480" w:hanging="180"/>
      </w:pPr>
    </w:lvl>
  </w:abstractNum>
  <w:abstractNum w:abstractNumId="8" w15:restartNumberingAfterBreak="0">
    <w:nsid w:val="2937ADF6"/>
    <w:multiLevelType w:val="hybridMultilevel"/>
    <w:tmpl w:val="EE5262C0"/>
    <w:lvl w:ilvl="0" w:tplc="ED0CABE6">
      <w:start w:val="1"/>
      <w:numFmt w:val="bullet"/>
      <w:lvlText w:val="-"/>
      <w:lvlJc w:val="left"/>
      <w:pPr>
        <w:ind w:left="720" w:hanging="360"/>
      </w:pPr>
      <w:rPr>
        <w:rFonts w:ascii="Aptos" w:hAnsi="Aptos" w:hint="default"/>
      </w:rPr>
    </w:lvl>
    <w:lvl w:ilvl="1" w:tplc="2ED876E2">
      <w:start w:val="1"/>
      <w:numFmt w:val="bullet"/>
      <w:lvlText w:val="o"/>
      <w:lvlJc w:val="left"/>
      <w:pPr>
        <w:ind w:left="1440" w:hanging="360"/>
      </w:pPr>
      <w:rPr>
        <w:rFonts w:ascii="Courier New" w:hAnsi="Courier New" w:hint="default"/>
      </w:rPr>
    </w:lvl>
    <w:lvl w:ilvl="2" w:tplc="301AB1E6">
      <w:start w:val="1"/>
      <w:numFmt w:val="bullet"/>
      <w:lvlText w:val=""/>
      <w:lvlJc w:val="left"/>
      <w:pPr>
        <w:ind w:left="2160" w:hanging="360"/>
      </w:pPr>
      <w:rPr>
        <w:rFonts w:ascii="Wingdings" w:hAnsi="Wingdings" w:hint="default"/>
      </w:rPr>
    </w:lvl>
    <w:lvl w:ilvl="3" w:tplc="42B472D6">
      <w:start w:val="1"/>
      <w:numFmt w:val="bullet"/>
      <w:lvlText w:val=""/>
      <w:lvlJc w:val="left"/>
      <w:pPr>
        <w:ind w:left="2880" w:hanging="360"/>
      </w:pPr>
      <w:rPr>
        <w:rFonts w:ascii="Symbol" w:hAnsi="Symbol" w:hint="default"/>
      </w:rPr>
    </w:lvl>
    <w:lvl w:ilvl="4" w:tplc="F1D4E0AC">
      <w:start w:val="1"/>
      <w:numFmt w:val="bullet"/>
      <w:lvlText w:val="o"/>
      <w:lvlJc w:val="left"/>
      <w:pPr>
        <w:ind w:left="3600" w:hanging="360"/>
      </w:pPr>
      <w:rPr>
        <w:rFonts w:ascii="Courier New" w:hAnsi="Courier New" w:hint="default"/>
      </w:rPr>
    </w:lvl>
    <w:lvl w:ilvl="5" w:tplc="CD48DCA8">
      <w:start w:val="1"/>
      <w:numFmt w:val="bullet"/>
      <w:lvlText w:val=""/>
      <w:lvlJc w:val="left"/>
      <w:pPr>
        <w:ind w:left="4320" w:hanging="360"/>
      </w:pPr>
      <w:rPr>
        <w:rFonts w:ascii="Wingdings" w:hAnsi="Wingdings" w:hint="default"/>
      </w:rPr>
    </w:lvl>
    <w:lvl w:ilvl="6" w:tplc="BA1EAFEC">
      <w:start w:val="1"/>
      <w:numFmt w:val="bullet"/>
      <w:lvlText w:val=""/>
      <w:lvlJc w:val="left"/>
      <w:pPr>
        <w:ind w:left="5040" w:hanging="360"/>
      </w:pPr>
      <w:rPr>
        <w:rFonts w:ascii="Symbol" w:hAnsi="Symbol" w:hint="default"/>
      </w:rPr>
    </w:lvl>
    <w:lvl w:ilvl="7" w:tplc="7B168584">
      <w:start w:val="1"/>
      <w:numFmt w:val="bullet"/>
      <w:lvlText w:val="o"/>
      <w:lvlJc w:val="left"/>
      <w:pPr>
        <w:ind w:left="5760" w:hanging="360"/>
      </w:pPr>
      <w:rPr>
        <w:rFonts w:ascii="Courier New" w:hAnsi="Courier New" w:hint="default"/>
      </w:rPr>
    </w:lvl>
    <w:lvl w:ilvl="8" w:tplc="8528AF16">
      <w:start w:val="1"/>
      <w:numFmt w:val="bullet"/>
      <w:lvlText w:val=""/>
      <w:lvlJc w:val="left"/>
      <w:pPr>
        <w:ind w:left="6480" w:hanging="360"/>
      </w:pPr>
      <w:rPr>
        <w:rFonts w:ascii="Wingdings" w:hAnsi="Wingdings" w:hint="default"/>
      </w:rPr>
    </w:lvl>
  </w:abstractNum>
  <w:abstractNum w:abstractNumId="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0" w15:restartNumberingAfterBreak="0">
    <w:nsid w:val="3B492CA9"/>
    <w:multiLevelType w:val="hybridMultilevel"/>
    <w:tmpl w:val="50845B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38A38C4"/>
    <w:multiLevelType w:val="hybridMultilevel"/>
    <w:tmpl w:val="D2B40084"/>
    <w:lvl w:ilvl="0" w:tplc="2AA45A82">
      <w:start w:val="7"/>
      <w:numFmt w:val="lowerLetter"/>
      <w:lvlText w:val="%1)"/>
      <w:lvlJc w:val="left"/>
      <w:pPr>
        <w:tabs>
          <w:tab w:val="num" w:pos="819"/>
        </w:tabs>
        <w:ind w:left="81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89C5252"/>
    <w:multiLevelType w:val="hybridMultilevel"/>
    <w:tmpl w:val="6D1E94DA"/>
    <w:lvl w:ilvl="0" w:tplc="FF620EC8">
      <w:start w:val="1"/>
      <w:numFmt w:val="lowerLetter"/>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51C56A8"/>
    <w:multiLevelType w:val="hybridMultilevel"/>
    <w:tmpl w:val="BCBA9A66"/>
    <w:lvl w:ilvl="0" w:tplc="FAD6AD7A">
      <w:start w:val="1"/>
      <w:numFmt w:val="decimal"/>
      <w:lvlText w:val="%1."/>
      <w:lvlJc w:val="left"/>
      <w:pPr>
        <w:tabs>
          <w:tab w:val="num" w:pos="791"/>
        </w:tabs>
        <w:ind w:left="791" w:hanging="360"/>
      </w:pPr>
      <w:rPr>
        <w:rFonts w:hint="default"/>
      </w:rPr>
    </w:lvl>
    <w:lvl w:ilvl="1" w:tplc="E91A1D92">
      <w:start w:val="1"/>
      <w:numFmt w:val="lowerRoman"/>
      <w:lvlText w:val="(%2)"/>
      <w:lvlJc w:val="left"/>
      <w:pPr>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59402E94"/>
    <w:multiLevelType w:val="singleLevel"/>
    <w:tmpl w:val="51602A1E"/>
    <w:lvl w:ilvl="0">
      <w:start w:val="1"/>
      <w:numFmt w:val="decimal"/>
      <w:pStyle w:val="Odrkapomlka"/>
      <w:lvlText w:val="%1.)"/>
      <w:lvlJc w:val="left"/>
      <w:pPr>
        <w:tabs>
          <w:tab w:val="num" w:pos="726"/>
        </w:tabs>
        <w:ind w:left="726" w:hanging="726"/>
      </w:pPr>
      <w:rPr>
        <w:rFonts w:hint="default"/>
      </w:rPr>
    </w:lvl>
  </w:abstractNum>
  <w:abstractNum w:abstractNumId="15" w15:restartNumberingAfterBreak="0">
    <w:nsid w:val="5B0B6E85"/>
    <w:multiLevelType w:val="hybridMultilevel"/>
    <w:tmpl w:val="40685AB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2707396"/>
    <w:multiLevelType w:val="hybridMultilevel"/>
    <w:tmpl w:val="E2380EEE"/>
    <w:lvl w:ilvl="0" w:tplc="1F429DEA">
      <w:start w:val="1"/>
      <w:numFmt w:val="bullet"/>
      <w:lvlText w:val="-"/>
      <w:lvlJc w:val="left"/>
      <w:pPr>
        <w:ind w:left="720" w:hanging="360"/>
      </w:pPr>
      <w:rPr>
        <w:rFonts w:ascii="Aptos" w:hAnsi="Aptos" w:hint="default"/>
      </w:rPr>
    </w:lvl>
    <w:lvl w:ilvl="1" w:tplc="9894EE22">
      <w:start w:val="1"/>
      <w:numFmt w:val="bullet"/>
      <w:lvlText w:val="o"/>
      <w:lvlJc w:val="left"/>
      <w:pPr>
        <w:ind w:left="1440" w:hanging="360"/>
      </w:pPr>
      <w:rPr>
        <w:rFonts w:ascii="Courier New" w:hAnsi="Courier New" w:hint="default"/>
      </w:rPr>
    </w:lvl>
    <w:lvl w:ilvl="2" w:tplc="454E394E">
      <w:start w:val="1"/>
      <w:numFmt w:val="bullet"/>
      <w:lvlText w:val=""/>
      <w:lvlJc w:val="left"/>
      <w:pPr>
        <w:ind w:left="2160" w:hanging="360"/>
      </w:pPr>
      <w:rPr>
        <w:rFonts w:ascii="Wingdings" w:hAnsi="Wingdings" w:hint="default"/>
      </w:rPr>
    </w:lvl>
    <w:lvl w:ilvl="3" w:tplc="B1BCE886">
      <w:start w:val="1"/>
      <w:numFmt w:val="bullet"/>
      <w:lvlText w:val=""/>
      <w:lvlJc w:val="left"/>
      <w:pPr>
        <w:ind w:left="2880" w:hanging="360"/>
      </w:pPr>
      <w:rPr>
        <w:rFonts w:ascii="Symbol" w:hAnsi="Symbol" w:hint="default"/>
      </w:rPr>
    </w:lvl>
    <w:lvl w:ilvl="4" w:tplc="02F27622">
      <w:start w:val="1"/>
      <w:numFmt w:val="bullet"/>
      <w:lvlText w:val="o"/>
      <w:lvlJc w:val="left"/>
      <w:pPr>
        <w:ind w:left="3600" w:hanging="360"/>
      </w:pPr>
      <w:rPr>
        <w:rFonts w:ascii="Courier New" w:hAnsi="Courier New" w:hint="default"/>
      </w:rPr>
    </w:lvl>
    <w:lvl w:ilvl="5" w:tplc="70667ACC">
      <w:start w:val="1"/>
      <w:numFmt w:val="bullet"/>
      <w:lvlText w:val=""/>
      <w:lvlJc w:val="left"/>
      <w:pPr>
        <w:ind w:left="4320" w:hanging="360"/>
      </w:pPr>
      <w:rPr>
        <w:rFonts w:ascii="Wingdings" w:hAnsi="Wingdings" w:hint="default"/>
      </w:rPr>
    </w:lvl>
    <w:lvl w:ilvl="6" w:tplc="48381812">
      <w:start w:val="1"/>
      <w:numFmt w:val="bullet"/>
      <w:lvlText w:val=""/>
      <w:lvlJc w:val="left"/>
      <w:pPr>
        <w:ind w:left="5040" w:hanging="360"/>
      </w:pPr>
      <w:rPr>
        <w:rFonts w:ascii="Symbol" w:hAnsi="Symbol" w:hint="default"/>
      </w:rPr>
    </w:lvl>
    <w:lvl w:ilvl="7" w:tplc="F134EF2C">
      <w:start w:val="1"/>
      <w:numFmt w:val="bullet"/>
      <w:lvlText w:val="o"/>
      <w:lvlJc w:val="left"/>
      <w:pPr>
        <w:ind w:left="5760" w:hanging="360"/>
      </w:pPr>
      <w:rPr>
        <w:rFonts w:ascii="Courier New" w:hAnsi="Courier New" w:hint="default"/>
      </w:rPr>
    </w:lvl>
    <w:lvl w:ilvl="8" w:tplc="1152D7B0">
      <w:start w:val="1"/>
      <w:numFmt w:val="bullet"/>
      <w:lvlText w:val=""/>
      <w:lvlJc w:val="left"/>
      <w:pPr>
        <w:ind w:left="6480" w:hanging="360"/>
      </w:pPr>
      <w:rPr>
        <w:rFonts w:ascii="Wingdings" w:hAnsi="Wingdings" w:hint="default"/>
      </w:rPr>
    </w:lvl>
  </w:abstractNum>
  <w:abstractNum w:abstractNumId="17" w15:restartNumberingAfterBreak="0">
    <w:nsid w:val="6CB77F85"/>
    <w:multiLevelType w:val="hybridMultilevel"/>
    <w:tmpl w:val="FFFFFFFF"/>
    <w:lvl w:ilvl="0" w:tplc="F248457A">
      <w:start w:val="1"/>
      <w:numFmt w:val="bullet"/>
      <w:lvlText w:val="-"/>
      <w:lvlJc w:val="left"/>
      <w:pPr>
        <w:ind w:left="720" w:hanging="360"/>
      </w:pPr>
      <w:rPr>
        <w:rFonts w:ascii="Aptos" w:hAnsi="Aptos" w:hint="default"/>
      </w:rPr>
    </w:lvl>
    <w:lvl w:ilvl="1" w:tplc="E87A2754">
      <w:start w:val="1"/>
      <w:numFmt w:val="bullet"/>
      <w:lvlText w:val="o"/>
      <w:lvlJc w:val="left"/>
      <w:pPr>
        <w:ind w:left="1440" w:hanging="360"/>
      </w:pPr>
      <w:rPr>
        <w:rFonts w:ascii="Courier New" w:hAnsi="Courier New" w:hint="default"/>
      </w:rPr>
    </w:lvl>
    <w:lvl w:ilvl="2" w:tplc="0F92D34C">
      <w:start w:val="1"/>
      <w:numFmt w:val="bullet"/>
      <w:lvlText w:val=""/>
      <w:lvlJc w:val="left"/>
      <w:pPr>
        <w:ind w:left="2160" w:hanging="360"/>
      </w:pPr>
      <w:rPr>
        <w:rFonts w:ascii="Wingdings" w:hAnsi="Wingdings" w:hint="default"/>
      </w:rPr>
    </w:lvl>
    <w:lvl w:ilvl="3" w:tplc="9272AFF6">
      <w:start w:val="1"/>
      <w:numFmt w:val="bullet"/>
      <w:lvlText w:val=""/>
      <w:lvlJc w:val="left"/>
      <w:pPr>
        <w:ind w:left="2880" w:hanging="360"/>
      </w:pPr>
      <w:rPr>
        <w:rFonts w:ascii="Symbol" w:hAnsi="Symbol" w:hint="default"/>
      </w:rPr>
    </w:lvl>
    <w:lvl w:ilvl="4" w:tplc="F0825270">
      <w:start w:val="1"/>
      <w:numFmt w:val="bullet"/>
      <w:lvlText w:val="o"/>
      <w:lvlJc w:val="left"/>
      <w:pPr>
        <w:ind w:left="3600" w:hanging="360"/>
      </w:pPr>
      <w:rPr>
        <w:rFonts w:ascii="Courier New" w:hAnsi="Courier New" w:hint="default"/>
      </w:rPr>
    </w:lvl>
    <w:lvl w:ilvl="5" w:tplc="2D58E6AA">
      <w:start w:val="1"/>
      <w:numFmt w:val="bullet"/>
      <w:lvlText w:val=""/>
      <w:lvlJc w:val="left"/>
      <w:pPr>
        <w:ind w:left="4320" w:hanging="360"/>
      </w:pPr>
      <w:rPr>
        <w:rFonts w:ascii="Wingdings" w:hAnsi="Wingdings" w:hint="default"/>
      </w:rPr>
    </w:lvl>
    <w:lvl w:ilvl="6" w:tplc="AC0CEAFE">
      <w:start w:val="1"/>
      <w:numFmt w:val="bullet"/>
      <w:lvlText w:val=""/>
      <w:lvlJc w:val="left"/>
      <w:pPr>
        <w:ind w:left="5040" w:hanging="360"/>
      </w:pPr>
      <w:rPr>
        <w:rFonts w:ascii="Symbol" w:hAnsi="Symbol" w:hint="default"/>
      </w:rPr>
    </w:lvl>
    <w:lvl w:ilvl="7" w:tplc="BA3281C0">
      <w:start w:val="1"/>
      <w:numFmt w:val="bullet"/>
      <w:lvlText w:val="o"/>
      <w:lvlJc w:val="left"/>
      <w:pPr>
        <w:ind w:left="5760" w:hanging="360"/>
      </w:pPr>
      <w:rPr>
        <w:rFonts w:ascii="Courier New" w:hAnsi="Courier New" w:hint="default"/>
      </w:rPr>
    </w:lvl>
    <w:lvl w:ilvl="8" w:tplc="2F124422">
      <w:start w:val="1"/>
      <w:numFmt w:val="bullet"/>
      <w:lvlText w:val=""/>
      <w:lvlJc w:val="left"/>
      <w:pPr>
        <w:ind w:left="6480" w:hanging="360"/>
      </w:pPr>
      <w:rPr>
        <w:rFonts w:ascii="Wingdings" w:hAnsi="Wingdings" w:hint="default"/>
      </w:rPr>
    </w:lvl>
  </w:abstractNum>
  <w:abstractNum w:abstractNumId="18" w15:restartNumberingAfterBreak="0">
    <w:nsid w:val="6FC10F11"/>
    <w:multiLevelType w:val="hybridMultilevel"/>
    <w:tmpl w:val="22B61B8C"/>
    <w:lvl w:ilvl="0" w:tplc="101ED4A4">
      <w:start w:val="1"/>
      <w:numFmt w:val="lowerLetter"/>
      <w:lvlText w:val="%1)"/>
      <w:lvlJc w:val="left"/>
      <w:pPr>
        <w:ind w:left="1070" w:hanging="710"/>
      </w:pPr>
      <w:rPr>
        <w:rFonts w:ascii="Arial Narrow" w:hAnsi="Arial Narrow" w:hint="default"/>
        <w:sz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76299978">
    <w:abstractNumId w:val="6"/>
  </w:num>
  <w:num w:numId="2" w16cid:durableId="636640960">
    <w:abstractNumId w:val="16"/>
  </w:num>
  <w:num w:numId="3" w16cid:durableId="2043894376">
    <w:abstractNumId w:val="8"/>
  </w:num>
  <w:num w:numId="4" w16cid:durableId="1980113832">
    <w:abstractNumId w:val="0"/>
  </w:num>
  <w:num w:numId="5" w16cid:durableId="409424273">
    <w:abstractNumId w:val="5"/>
  </w:num>
  <w:num w:numId="6" w16cid:durableId="1796023350">
    <w:abstractNumId w:val="14"/>
  </w:num>
  <w:num w:numId="7" w16cid:durableId="459883082">
    <w:abstractNumId w:val="13"/>
  </w:num>
  <w:num w:numId="8" w16cid:durableId="651368395">
    <w:abstractNumId w:val="11"/>
  </w:num>
  <w:num w:numId="9" w16cid:durableId="1711612441">
    <w:abstractNumId w:val="9"/>
  </w:num>
  <w:num w:numId="10" w16cid:durableId="1350907106">
    <w:abstractNumId w:val="1"/>
  </w:num>
  <w:num w:numId="11" w16cid:durableId="871844471">
    <w:abstractNumId w:val="12"/>
  </w:num>
  <w:num w:numId="12" w16cid:durableId="1197768301">
    <w:abstractNumId w:val="7"/>
  </w:num>
  <w:num w:numId="13" w16cid:durableId="462235969">
    <w:abstractNumId w:val="4"/>
  </w:num>
  <w:num w:numId="14" w16cid:durableId="1214927748">
    <w:abstractNumId w:val="17"/>
  </w:num>
  <w:num w:numId="15" w16cid:durableId="1279877927">
    <w:abstractNumId w:val="2"/>
  </w:num>
  <w:num w:numId="16" w16cid:durableId="1182354593">
    <w:abstractNumId w:val="18"/>
  </w:num>
  <w:num w:numId="17" w16cid:durableId="578370027">
    <w:abstractNumId w:val="15"/>
  </w:num>
  <w:num w:numId="18" w16cid:durableId="1107194084">
    <w:abstractNumId w:val="10"/>
  </w:num>
  <w:num w:numId="19" w16cid:durableId="1524779859">
    <w:abstractNumId w:val="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rson w15:author="Gereková Michaela, JUDr.">
    <w15:presenceInfo w15:providerId="AD" w15:userId="S::michaela.gerekova@bratislava.sk::3399c113-a5e6-42e0-ae60-dba65fbbfb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A8B"/>
    <w:rsid w:val="000025FE"/>
    <w:rsid w:val="0000475C"/>
    <w:rsid w:val="00010F9B"/>
    <w:rsid w:val="00012539"/>
    <w:rsid w:val="00012AB3"/>
    <w:rsid w:val="00014A09"/>
    <w:rsid w:val="00017C40"/>
    <w:rsid w:val="000200AD"/>
    <w:rsid w:val="00023618"/>
    <w:rsid w:val="00026324"/>
    <w:rsid w:val="00030453"/>
    <w:rsid w:val="000306EF"/>
    <w:rsid w:val="0003156D"/>
    <w:rsid w:val="00034133"/>
    <w:rsid w:val="000353E0"/>
    <w:rsid w:val="0003650B"/>
    <w:rsid w:val="00037C6C"/>
    <w:rsid w:val="00037DA1"/>
    <w:rsid w:val="00040A5B"/>
    <w:rsid w:val="00040DAE"/>
    <w:rsid w:val="00041416"/>
    <w:rsid w:val="000426AF"/>
    <w:rsid w:val="000455DA"/>
    <w:rsid w:val="00045B6E"/>
    <w:rsid w:val="00055D5D"/>
    <w:rsid w:val="00066A1C"/>
    <w:rsid w:val="00067D9D"/>
    <w:rsid w:val="00070950"/>
    <w:rsid w:val="00071999"/>
    <w:rsid w:val="00074D69"/>
    <w:rsid w:val="00075E79"/>
    <w:rsid w:val="000775C6"/>
    <w:rsid w:val="0008033D"/>
    <w:rsid w:val="0008249D"/>
    <w:rsid w:val="00083A9A"/>
    <w:rsid w:val="00084DE3"/>
    <w:rsid w:val="0008514A"/>
    <w:rsid w:val="000858F9"/>
    <w:rsid w:val="00091C4B"/>
    <w:rsid w:val="000924C6"/>
    <w:rsid w:val="00093BA7"/>
    <w:rsid w:val="00094C97"/>
    <w:rsid w:val="00096F1F"/>
    <w:rsid w:val="00097E50"/>
    <w:rsid w:val="000A7224"/>
    <w:rsid w:val="000B018E"/>
    <w:rsid w:val="000B0D1F"/>
    <w:rsid w:val="000B1216"/>
    <w:rsid w:val="000B31AD"/>
    <w:rsid w:val="000B5E36"/>
    <w:rsid w:val="000B6191"/>
    <w:rsid w:val="000B6BC4"/>
    <w:rsid w:val="000B77A8"/>
    <w:rsid w:val="000C1276"/>
    <w:rsid w:val="000C257B"/>
    <w:rsid w:val="000C2DE7"/>
    <w:rsid w:val="000C7397"/>
    <w:rsid w:val="000C7E01"/>
    <w:rsid w:val="000D0A8C"/>
    <w:rsid w:val="000D6981"/>
    <w:rsid w:val="000E0150"/>
    <w:rsid w:val="000E05A4"/>
    <w:rsid w:val="000E0F0D"/>
    <w:rsid w:val="000E29F7"/>
    <w:rsid w:val="000E41F3"/>
    <w:rsid w:val="000E5585"/>
    <w:rsid w:val="000F02FE"/>
    <w:rsid w:val="000F1E7B"/>
    <w:rsid w:val="000F23C5"/>
    <w:rsid w:val="000F538E"/>
    <w:rsid w:val="0010265D"/>
    <w:rsid w:val="0010285F"/>
    <w:rsid w:val="00103ACF"/>
    <w:rsid w:val="00104DF1"/>
    <w:rsid w:val="00106B7C"/>
    <w:rsid w:val="00107717"/>
    <w:rsid w:val="001109EE"/>
    <w:rsid w:val="00111911"/>
    <w:rsid w:val="0011217B"/>
    <w:rsid w:val="00113005"/>
    <w:rsid w:val="001160E3"/>
    <w:rsid w:val="0012036A"/>
    <w:rsid w:val="001213F3"/>
    <w:rsid w:val="00122C07"/>
    <w:rsid w:val="001242B2"/>
    <w:rsid w:val="001247F5"/>
    <w:rsid w:val="00124992"/>
    <w:rsid w:val="00124E21"/>
    <w:rsid w:val="001253EF"/>
    <w:rsid w:val="00125541"/>
    <w:rsid w:val="00125AEF"/>
    <w:rsid w:val="00126131"/>
    <w:rsid w:val="00127AA3"/>
    <w:rsid w:val="00127AE3"/>
    <w:rsid w:val="0013047D"/>
    <w:rsid w:val="00130EB7"/>
    <w:rsid w:val="001320D3"/>
    <w:rsid w:val="00132E93"/>
    <w:rsid w:val="00133C52"/>
    <w:rsid w:val="0013637B"/>
    <w:rsid w:val="001378DA"/>
    <w:rsid w:val="0014003A"/>
    <w:rsid w:val="00140374"/>
    <w:rsid w:val="00140866"/>
    <w:rsid w:val="001441B3"/>
    <w:rsid w:val="00146718"/>
    <w:rsid w:val="00153497"/>
    <w:rsid w:val="00154E91"/>
    <w:rsid w:val="0015567E"/>
    <w:rsid w:val="00157390"/>
    <w:rsid w:val="0016097E"/>
    <w:rsid w:val="00165A4E"/>
    <w:rsid w:val="00165D37"/>
    <w:rsid w:val="001706BC"/>
    <w:rsid w:val="00170BC4"/>
    <w:rsid w:val="001715DB"/>
    <w:rsid w:val="00171F84"/>
    <w:rsid w:val="00172A66"/>
    <w:rsid w:val="00172BBF"/>
    <w:rsid w:val="0017343A"/>
    <w:rsid w:val="00173A92"/>
    <w:rsid w:val="0017543C"/>
    <w:rsid w:val="00175E0B"/>
    <w:rsid w:val="00176F8C"/>
    <w:rsid w:val="00183049"/>
    <w:rsid w:val="00185145"/>
    <w:rsid w:val="001864F5"/>
    <w:rsid w:val="001871D6"/>
    <w:rsid w:val="00190744"/>
    <w:rsid w:val="00190A51"/>
    <w:rsid w:val="00191B4D"/>
    <w:rsid w:val="00191F81"/>
    <w:rsid w:val="00193EAE"/>
    <w:rsid w:val="001940D8"/>
    <w:rsid w:val="001949EA"/>
    <w:rsid w:val="00197845"/>
    <w:rsid w:val="001A2D89"/>
    <w:rsid w:val="001A2EAE"/>
    <w:rsid w:val="001A2FA7"/>
    <w:rsid w:val="001A344C"/>
    <w:rsid w:val="001A48CC"/>
    <w:rsid w:val="001A4EFB"/>
    <w:rsid w:val="001A55B1"/>
    <w:rsid w:val="001A7289"/>
    <w:rsid w:val="001B1EA3"/>
    <w:rsid w:val="001B4081"/>
    <w:rsid w:val="001B419D"/>
    <w:rsid w:val="001B472A"/>
    <w:rsid w:val="001C3824"/>
    <w:rsid w:val="001C51A1"/>
    <w:rsid w:val="001C683E"/>
    <w:rsid w:val="001D0B1C"/>
    <w:rsid w:val="001D20EB"/>
    <w:rsid w:val="001D519D"/>
    <w:rsid w:val="001D66B7"/>
    <w:rsid w:val="001E132B"/>
    <w:rsid w:val="001E44FE"/>
    <w:rsid w:val="001E6571"/>
    <w:rsid w:val="001F0671"/>
    <w:rsid w:val="001F11AE"/>
    <w:rsid w:val="001F4476"/>
    <w:rsid w:val="001F4816"/>
    <w:rsid w:val="001F5919"/>
    <w:rsid w:val="00201814"/>
    <w:rsid w:val="00202460"/>
    <w:rsid w:val="0020583F"/>
    <w:rsid w:val="00205E5A"/>
    <w:rsid w:val="00205F0D"/>
    <w:rsid w:val="00206731"/>
    <w:rsid w:val="002075AA"/>
    <w:rsid w:val="00207843"/>
    <w:rsid w:val="0021004B"/>
    <w:rsid w:val="00210A17"/>
    <w:rsid w:val="00211B3E"/>
    <w:rsid w:val="002131E3"/>
    <w:rsid w:val="0021344C"/>
    <w:rsid w:val="002143DF"/>
    <w:rsid w:val="0021474F"/>
    <w:rsid w:val="002155CE"/>
    <w:rsid w:val="00223397"/>
    <w:rsid w:val="00223DE1"/>
    <w:rsid w:val="002255F4"/>
    <w:rsid w:val="002265D0"/>
    <w:rsid w:val="00233080"/>
    <w:rsid w:val="00234701"/>
    <w:rsid w:val="0023551E"/>
    <w:rsid w:val="00241053"/>
    <w:rsid w:val="0024566F"/>
    <w:rsid w:val="002463B7"/>
    <w:rsid w:val="00250625"/>
    <w:rsid w:val="002526D8"/>
    <w:rsid w:val="002529D7"/>
    <w:rsid w:val="002529F9"/>
    <w:rsid w:val="00254007"/>
    <w:rsid w:val="002562B6"/>
    <w:rsid w:val="00256380"/>
    <w:rsid w:val="00260BF4"/>
    <w:rsid w:val="00260D68"/>
    <w:rsid w:val="00261414"/>
    <w:rsid w:val="002652BA"/>
    <w:rsid w:val="002658C6"/>
    <w:rsid w:val="00265E00"/>
    <w:rsid w:val="00267D45"/>
    <w:rsid w:val="002703C9"/>
    <w:rsid w:val="00270789"/>
    <w:rsid w:val="00271836"/>
    <w:rsid w:val="0027555A"/>
    <w:rsid w:val="00280818"/>
    <w:rsid w:val="0028136F"/>
    <w:rsid w:val="00281449"/>
    <w:rsid w:val="00282532"/>
    <w:rsid w:val="00282B89"/>
    <w:rsid w:val="00282CC6"/>
    <w:rsid w:val="002839D3"/>
    <w:rsid w:val="00284643"/>
    <w:rsid w:val="00284FEC"/>
    <w:rsid w:val="002851BE"/>
    <w:rsid w:val="0028724B"/>
    <w:rsid w:val="00292CED"/>
    <w:rsid w:val="00294C4E"/>
    <w:rsid w:val="00294FB2"/>
    <w:rsid w:val="0029678D"/>
    <w:rsid w:val="002A2FEF"/>
    <w:rsid w:val="002A3523"/>
    <w:rsid w:val="002A4001"/>
    <w:rsid w:val="002A4EFC"/>
    <w:rsid w:val="002A4F03"/>
    <w:rsid w:val="002A59F9"/>
    <w:rsid w:val="002A659D"/>
    <w:rsid w:val="002A7099"/>
    <w:rsid w:val="002B00E1"/>
    <w:rsid w:val="002B1971"/>
    <w:rsid w:val="002B2DF7"/>
    <w:rsid w:val="002B3F19"/>
    <w:rsid w:val="002B5A1E"/>
    <w:rsid w:val="002B70D8"/>
    <w:rsid w:val="002C22A2"/>
    <w:rsid w:val="002C2751"/>
    <w:rsid w:val="002C2A31"/>
    <w:rsid w:val="002C3F66"/>
    <w:rsid w:val="002C59F2"/>
    <w:rsid w:val="002D0521"/>
    <w:rsid w:val="002E0944"/>
    <w:rsid w:val="002E25F3"/>
    <w:rsid w:val="002E29A4"/>
    <w:rsid w:val="002E3087"/>
    <w:rsid w:val="002E4A75"/>
    <w:rsid w:val="002E6A7E"/>
    <w:rsid w:val="002F015A"/>
    <w:rsid w:val="002F23C7"/>
    <w:rsid w:val="002F51DA"/>
    <w:rsid w:val="002F7CAE"/>
    <w:rsid w:val="003025AD"/>
    <w:rsid w:val="0030333D"/>
    <w:rsid w:val="003073AE"/>
    <w:rsid w:val="00310419"/>
    <w:rsid w:val="003108B4"/>
    <w:rsid w:val="00311428"/>
    <w:rsid w:val="00313062"/>
    <w:rsid w:val="00316732"/>
    <w:rsid w:val="00317498"/>
    <w:rsid w:val="003174E6"/>
    <w:rsid w:val="00317623"/>
    <w:rsid w:val="00321675"/>
    <w:rsid w:val="003226AC"/>
    <w:rsid w:val="00322994"/>
    <w:rsid w:val="00323338"/>
    <w:rsid w:val="0032468E"/>
    <w:rsid w:val="0032494E"/>
    <w:rsid w:val="00325D4A"/>
    <w:rsid w:val="00326309"/>
    <w:rsid w:val="0032656D"/>
    <w:rsid w:val="00326579"/>
    <w:rsid w:val="0033082A"/>
    <w:rsid w:val="003317DF"/>
    <w:rsid w:val="003325FB"/>
    <w:rsid w:val="00334C0B"/>
    <w:rsid w:val="00335416"/>
    <w:rsid w:val="003366D9"/>
    <w:rsid w:val="00337B03"/>
    <w:rsid w:val="0034064C"/>
    <w:rsid w:val="00341DC2"/>
    <w:rsid w:val="00342411"/>
    <w:rsid w:val="00342C19"/>
    <w:rsid w:val="00343B32"/>
    <w:rsid w:val="00344B3B"/>
    <w:rsid w:val="003466AE"/>
    <w:rsid w:val="00346A3E"/>
    <w:rsid w:val="003503F5"/>
    <w:rsid w:val="00350B90"/>
    <w:rsid w:val="0035295C"/>
    <w:rsid w:val="00355BF5"/>
    <w:rsid w:val="00357396"/>
    <w:rsid w:val="00361111"/>
    <w:rsid w:val="0036316F"/>
    <w:rsid w:val="00363967"/>
    <w:rsid w:val="003662D0"/>
    <w:rsid w:val="003663B0"/>
    <w:rsid w:val="003676F5"/>
    <w:rsid w:val="00370A24"/>
    <w:rsid w:val="00370A26"/>
    <w:rsid w:val="0037279C"/>
    <w:rsid w:val="00373E6A"/>
    <w:rsid w:val="0037424B"/>
    <w:rsid w:val="00374A9F"/>
    <w:rsid w:val="00374DE8"/>
    <w:rsid w:val="00376E08"/>
    <w:rsid w:val="0037772D"/>
    <w:rsid w:val="00377900"/>
    <w:rsid w:val="00380766"/>
    <w:rsid w:val="0038336A"/>
    <w:rsid w:val="003841E7"/>
    <w:rsid w:val="00390491"/>
    <w:rsid w:val="003907FC"/>
    <w:rsid w:val="00390FDC"/>
    <w:rsid w:val="00392B4B"/>
    <w:rsid w:val="0039330D"/>
    <w:rsid w:val="00395E6F"/>
    <w:rsid w:val="0039707D"/>
    <w:rsid w:val="003A2A33"/>
    <w:rsid w:val="003A403B"/>
    <w:rsid w:val="003A5FF6"/>
    <w:rsid w:val="003A76A2"/>
    <w:rsid w:val="003A7EEC"/>
    <w:rsid w:val="003A7F14"/>
    <w:rsid w:val="003B15D8"/>
    <w:rsid w:val="003B3744"/>
    <w:rsid w:val="003B4B66"/>
    <w:rsid w:val="003B78B9"/>
    <w:rsid w:val="003C1599"/>
    <w:rsid w:val="003C4791"/>
    <w:rsid w:val="003C4BFE"/>
    <w:rsid w:val="003C5C5B"/>
    <w:rsid w:val="003C6D75"/>
    <w:rsid w:val="003C7CDC"/>
    <w:rsid w:val="003D0329"/>
    <w:rsid w:val="003D079D"/>
    <w:rsid w:val="003D0971"/>
    <w:rsid w:val="003D252D"/>
    <w:rsid w:val="003D59A6"/>
    <w:rsid w:val="003D6A7A"/>
    <w:rsid w:val="003E0721"/>
    <w:rsid w:val="003E15B8"/>
    <w:rsid w:val="003E1BA5"/>
    <w:rsid w:val="003E2D58"/>
    <w:rsid w:val="003E33AD"/>
    <w:rsid w:val="003E6135"/>
    <w:rsid w:val="003E65A8"/>
    <w:rsid w:val="003E68C1"/>
    <w:rsid w:val="003E7184"/>
    <w:rsid w:val="003F4751"/>
    <w:rsid w:val="003F6FA4"/>
    <w:rsid w:val="003F7313"/>
    <w:rsid w:val="00400E61"/>
    <w:rsid w:val="00402DBE"/>
    <w:rsid w:val="00403506"/>
    <w:rsid w:val="00403928"/>
    <w:rsid w:val="00403D5D"/>
    <w:rsid w:val="00405AC1"/>
    <w:rsid w:val="004111EF"/>
    <w:rsid w:val="00412976"/>
    <w:rsid w:val="00412B77"/>
    <w:rsid w:val="00414852"/>
    <w:rsid w:val="00414973"/>
    <w:rsid w:val="004154C4"/>
    <w:rsid w:val="00417EAD"/>
    <w:rsid w:val="00417F9B"/>
    <w:rsid w:val="00424E8A"/>
    <w:rsid w:val="004253CB"/>
    <w:rsid w:val="00426B99"/>
    <w:rsid w:val="00427242"/>
    <w:rsid w:val="00430D43"/>
    <w:rsid w:val="00435E68"/>
    <w:rsid w:val="00441B8E"/>
    <w:rsid w:val="004474B5"/>
    <w:rsid w:val="00452734"/>
    <w:rsid w:val="00455710"/>
    <w:rsid w:val="004570F0"/>
    <w:rsid w:val="00461189"/>
    <w:rsid w:val="004667A2"/>
    <w:rsid w:val="00466F86"/>
    <w:rsid w:val="004675B1"/>
    <w:rsid w:val="004722E6"/>
    <w:rsid w:val="004724BC"/>
    <w:rsid w:val="00475DAA"/>
    <w:rsid w:val="00480EAB"/>
    <w:rsid w:val="004832FA"/>
    <w:rsid w:val="00487B69"/>
    <w:rsid w:val="00492920"/>
    <w:rsid w:val="0049341D"/>
    <w:rsid w:val="00493D60"/>
    <w:rsid w:val="004945F7"/>
    <w:rsid w:val="00495608"/>
    <w:rsid w:val="004963EB"/>
    <w:rsid w:val="004A1F9B"/>
    <w:rsid w:val="004A596E"/>
    <w:rsid w:val="004A624F"/>
    <w:rsid w:val="004B27B2"/>
    <w:rsid w:val="004B349E"/>
    <w:rsid w:val="004B4691"/>
    <w:rsid w:val="004B5186"/>
    <w:rsid w:val="004C0B68"/>
    <w:rsid w:val="004C0C37"/>
    <w:rsid w:val="004C18C2"/>
    <w:rsid w:val="004C1C15"/>
    <w:rsid w:val="004C4F63"/>
    <w:rsid w:val="004C6BA4"/>
    <w:rsid w:val="004C7C1D"/>
    <w:rsid w:val="004D1295"/>
    <w:rsid w:val="004D2180"/>
    <w:rsid w:val="004D2F77"/>
    <w:rsid w:val="004D3A6E"/>
    <w:rsid w:val="004D57B1"/>
    <w:rsid w:val="004E01D9"/>
    <w:rsid w:val="004E0628"/>
    <w:rsid w:val="004E3B5D"/>
    <w:rsid w:val="004E48D9"/>
    <w:rsid w:val="004F0DCB"/>
    <w:rsid w:val="004F2F5B"/>
    <w:rsid w:val="004F4639"/>
    <w:rsid w:val="004F4822"/>
    <w:rsid w:val="004F7D87"/>
    <w:rsid w:val="0050127C"/>
    <w:rsid w:val="00503F81"/>
    <w:rsid w:val="0050480F"/>
    <w:rsid w:val="005050D9"/>
    <w:rsid w:val="00506ED5"/>
    <w:rsid w:val="00507F47"/>
    <w:rsid w:val="00510303"/>
    <w:rsid w:val="00510E06"/>
    <w:rsid w:val="005113B7"/>
    <w:rsid w:val="00512647"/>
    <w:rsid w:val="005138CC"/>
    <w:rsid w:val="00514036"/>
    <w:rsid w:val="00515229"/>
    <w:rsid w:val="00515777"/>
    <w:rsid w:val="00515F38"/>
    <w:rsid w:val="0051763D"/>
    <w:rsid w:val="005201E0"/>
    <w:rsid w:val="00522E3B"/>
    <w:rsid w:val="0052628E"/>
    <w:rsid w:val="00527E47"/>
    <w:rsid w:val="00534A17"/>
    <w:rsid w:val="00534BB4"/>
    <w:rsid w:val="00534C67"/>
    <w:rsid w:val="00535364"/>
    <w:rsid w:val="00535471"/>
    <w:rsid w:val="00535F3D"/>
    <w:rsid w:val="005363F1"/>
    <w:rsid w:val="00536E43"/>
    <w:rsid w:val="00537585"/>
    <w:rsid w:val="00540483"/>
    <w:rsid w:val="00540664"/>
    <w:rsid w:val="00541073"/>
    <w:rsid w:val="005411B6"/>
    <w:rsid w:val="00541C1A"/>
    <w:rsid w:val="00541EE1"/>
    <w:rsid w:val="005422FF"/>
    <w:rsid w:val="00543B7D"/>
    <w:rsid w:val="0054483A"/>
    <w:rsid w:val="00545E68"/>
    <w:rsid w:val="0054737D"/>
    <w:rsid w:val="00550AFC"/>
    <w:rsid w:val="00553804"/>
    <w:rsid w:val="00553B4D"/>
    <w:rsid w:val="00554604"/>
    <w:rsid w:val="00561581"/>
    <w:rsid w:val="00572622"/>
    <w:rsid w:val="00573D34"/>
    <w:rsid w:val="00573E56"/>
    <w:rsid w:val="005750D2"/>
    <w:rsid w:val="00576847"/>
    <w:rsid w:val="00580DE5"/>
    <w:rsid w:val="00581459"/>
    <w:rsid w:val="005822A9"/>
    <w:rsid w:val="00582D5E"/>
    <w:rsid w:val="00585373"/>
    <w:rsid w:val="00586B56"/>
    <w:rsid w:val="00587760"/>
    <w:rsid w:val="00587E5E"/>
    <w:rsid w:val="005917F7"/>
    <w:rsid w:val="0059218F"/>
    <w:rsid w:val="00592527"/>
    <w:rsid w:val="00596048"/>
    <w:rsid w:val="00596B4A"/>
    <w:rsid w:val="005A3CB9"/>
    <w:rsid w:val="005A6116"/>
    <w:rsid w:val="005A62E2"/>
    <w:rsid w:val="005A6467"/>
    <w:rsid w:val="005A6A5F"/>
    <w:rsid w:val="005A7CAC"/>
    <w:rsid w:val="005B05BE"/>
    <w:rsid w:val="005B096F"/>
    <w:rsid w:val="005B4FA5"/>
    <w:rsid w:val="005B6D91"/>
    <w:rsid w:val="005C0C90"/>
    <w:rsid w:val="005C3993"/>
    <w:rsid w:val="005C6014"/>
    <w:rsid w:val="005C60B8"/>
    <w:rsid w:val="005C6457"/>
    <w:rsid w:val="005C64E9"/>
    <w:rsid w:val="005D0130"/>
    <w:rsid w:val="005D0F99"/>
    <w:rsid w:val="005D3ACC"/>
    <w:rsid w:val="005D49E2"/>
    <w:rsid w:val="005D6952"/>
    <w:rsid w:val="005D79B9"/>
    <w:rsid w:val="005E0911"/>
    <w:rsid w:val="005E0FAA"/>
    <w:rsid w:val="005E1DCE"/>
    <w:rsid w:val="005E2EAB"/>
    <w:rsid w:val="005F1AEC"/>
    <w:rsid w:val="005F1F3C"/>
    <w:rsid w:val="005F53E8"/>
    <w:rsid w:val="005F5AAC"/>
    <w:rsid w:val="005F5CC8"/>
    <w:rsid w:val="006016FE"/>
    <w:rsid w:val="00603D97"/>
    <w:rsid w:val="006041AA"/>
    <w:rsid w:val="0060766E"/>
    <w:rsid w:val="00611708"/>
    <w:rsid w:val="00612E95"/>
    <w:rsid w:val="00614FA7"/>
    <w:rsid w:val="0062223E"/>
    <w:rsid w:val="006227B3"/>
    <w:rsid w:val="00622DF0"/>
    <w:rsid w:val="00623D98"/>
    <w:rsid w:val="00623DDE"/>
    <w:rsid w:val="0062739F"/>
    <w:rsid w:val="00627CE1"/>
    <w:rsid w:val="006362A0"/>
    <w:rsid w:val="006409BD"/>
    <w:rsid w:val="00641B4E"/>
    <w:rsid w:val="00642686"/>
    <w:rsid w:val="00646EF5"/>
    <w:rsid w:val="00647547"/>
    <w:rsid w:val="00650E31"/>
    <w:rsid w:val="00657874"/>
    <w:rsid w:val="0066044A"/>
    <w:rsid w:val="00660E68"/>
    <w:rsid w:val="0066147C"/>
    <w:rsid w:val="00662766"/>
    <w:rsid w:val="00663C05"/>
    <w:rsid w:val="006648F2"/>
    <w:rsid w:val="00665F8F"/>
    <w:rsid w:val="00666E26"/>
    <w:rsid w:val="00670B0E"/>
    <w:rsid w:val="00671FC1"/>
    <w:rsid w:val="00673385"/>
    <w:rsid w:val="00674CE9"/>
    <w:rsid w:val="00674D0D"/>
    <w:rsid w:val="00674D2E"/>
    <w:rsid w:val="00675427"/>
    <w:rsid w:val="00680200"/>
    <w:rsid w:val="00680E97"/>
    <w:rsid w:val="00681667"/>
    <w:rsid w:val="00681C1F"/>
    <w:rsid w:val="00681CB9"/>
    <w:rsid w:val="00683AA8"/>
    <w:rsid w:val="00684271"/>
    <w:rsid w:val="00684710"/>
    <w:rsid w:val="006853E3"/>
    <w:rsid w:val="00685CA5"/>
    <w:rsid w:val="006872B5"/>
    <w:rsid w:val="00687351"/>
    <w:rsid w:val="00687FFA"/>
    <w:rsid w:val="00690FB9"/>
    <w:rsid w:val="00690FD1"/>
    <w:rsid w:val="00692896"/>
    <w:rsid w:val="006937EF"/>
    <w:rsid w:val="00695564"/>
    <w:rsid w:val="00695FEF"/>
    <w:rsid w:val="006962E6"/>
    <w:rsid w:val="0069697B"/>
    <w:rsid w:val="006A223D"/>
    <w:rsid w:val="006A4FAC"/>
    <w:rsid w:val="006A608A"/>
    <w:rsid w:val="006A6CE8"/>
    <w:rsid w:val="006A7E0F"/>
    <w:rsid w:val="006B0AB7"/>
    <w:rsid w:val="006B203B"/>
    <w:rsid w:val="006B49D7"/>
    <w:rsid w:val="006B4AB9"/>
    <w:rsid w:val="006B4C30"/>
    <w:rsid w:val="006B50D3"/>
    <w:rsid w:val="006B554E"/>
    <w:rsid w:val="006B5AF3"/>
    <w:rsid w:val="006C0DAB"/>
    <w:rsid w:val="006C1417"/>
    <w:rsid w:val="006C251C"/>
    <w:rsid w:val="006C2BEF"/>
    <w:rsid w:val="006C32AB"/>
    <w:rsid w:val="006C3360"/>
    <w:rsid w:val="006C4DD6"/>
    <w:rsid w:val="006C5E6F"/>
    <w:rsid w:val="006C6996"/>
    <w:rsid w:val="006C7651"/>
    <w:rsid w:val="006D043A"/>
    <w:rsid w:val="006D5651"/>
    <w:rsid w:val="006E0A2D"/>
    <w:rsid w:val="006E2994"/>
    <w:rsid w:val="006E2E78"/>
    <w:rsid w:val="006E3731"/>
    <w:rsid w:val="006E4A03"/>
    <w:rsid w:val="006E4DDE"/>
    <w:rsid w:val="006E76B1"/>
    <w:rsid w:val="006F2088"/>
    <w:rsid w:val="006F21C6"/>
    <w:rsid w:val="006F2D1C"/>
    <w:rsid w:val="006F38F5"/>
    <w:rsid w:val="006F3F11"/>
    <w:rsid w:val="006F4CF6"/>
    <w:rsid w:val="006F6C28"/>
    <w:rsid w:val="006F6DD7"/>
    <w:rsid w:val="006F7407"/>
    <w:rsid w:val="0070078F"/>
    <w:rsid w:val="007017A6"/>
    <w:rsid w:val="00702A33"/>
    <w:rsid w:val="00702EA7"/>
    <w:rsid w:val="00704FF6"/>
    <w:rsid w:val="00706831"/>
    <w:rsid w:val="00712263"/>
    <w:rsid w:val="007125FD"/>
    <w:rsid w:val="00713EE2"/>
    <w:rsid w:val="00713EED"/>
    <w:rsid w:val="007148F1"/>
    <w:rsid w:val="00714B1B"/>
    <w:rsid w:val="00715C96"/>
    <w:rsid w:val="00716467"/>
    <w:rsid w:val="007205B4"/>
    <w:rsid w:val="00720AD2"/>
    <w:rsid w:val="007216F1"/>
    <w:rsid w:val="007228F6"/>
    <w:rsid w:val="007239E6"/>
    <w:rsid w:val="007249A1"/>
    <w:rsid w:val="007261BD"/>
    <w:rsid w:val="007266DA"/>
    <w:rsid w:val="00727689"/>
    <w:rsid w:val="00731C96"/>
    <w:rsid w:val="00732092"/>
    <w:rsid w:val="0073435F"/>
    <w:rsid w:val="00734FF9"/>
    <w:rsid w:val="00736EA9"/>
    <w:rsid w:val="00742DD1"/>
    <w:rsid w:val="00743C7A"/>
    <w:rsid w:val="007443AC"/>
    <w:rsid w:val="00746145"/>
    <w:rsid w:val="00747105"/>
    <w:rsid w:val="00752A1D"/>
    <w:rsid w:val="00755269"/>
    <w:rsid w:val="00755B14"/>
    <w:rsid w:val="007574FF"/>
    <w:rsid w:val="0075753C"/>
    <w:rsid w:val="00760547"/>
    <w:rsid w:val="00760E23"/>
    <w:rsid w:val="00761FCC"/>
    <w:rsid w:val="00766057"/>
    <w:rsid w:val="00766A6D"/>
    <w:rsid w:val="0077200E"/>
    <w:rsid w:val="007722A3"/>
    <w:rsid w:val="00773B64"/>
    <w:rsid w:val="00774E1D"/>
    <w:rsid w:val="00776659"/>
    <w:rsid w:val="00777332"/>
    <w:rsid w:val="00777A86"/>
    <w:rsid w:val="0078112F"/>
    <w:rsid w:val="007826B5"/>
    <w:rsid w:val="007834F0"/>
    <w:rsid w:val="00784A21"/>
    <w:rsid w:val="00790771"/>
    <w:rsid w:val="00794798"/>
    <w:rsid w:val="007958E4"/>
    <w:rsid w:val="007970B9"/>
    <w:rsid w:val="007A0DE2"/>
    <w:rsid w:val="007A2ABF"/>
    <w:rsid w:val="007A396D"/>
    <w:rsid w:val="007A3D77"/>
    <w:rsid w:val="007A4944"/>
    <w:rsid w:val="007A7BDC"/>
    <w:rsid w:val="007B00F3"/>
    <w:rsid w:val="007B18F8"/>
    <w:rsid w:val="007B257C"/>
    <w:rsid w:val="007B3FF1"/>
    <w:rsid w:val="007B429E"/>
    <w:rsid w:val="007B54A7"/>
    <w:rsid w:val="007C252A"/>
    <w:rsid w:val="007C3AFE"/>
    <w:rsid w:val="007C3E6A"/>
    <w:rsid w:val="007D129E"/>
    <w:rsid w:val="007D1629"/>
    <w:rsid w:val="007D3B66"/>
    <w:rsid w:val="007D62F4"/>
    <w:rsid w:val="007E0396"/>
    <w:rsid w:val="007E20B4"/>
    <w:rsid w:val="007E2CE1"/>
    <w:rsid w:val="007E2F81"/>
    <w:rsid w:val="007E4C9F"/>
    <w:rsid w:val="007E70B2"/>
    <w:rsid w:val="007F02DD"/>
    <w:rsid w:val="007F4832"/>
    <w:rsid w:val="007F6B27"/>
    <w:rsid w:val="00800338"/>
    <w:rsid w:val="00800B14"/>
    <w:rsid w:val="00800F0B"/>
    <w:rsid w:val="00801978"/>
    <w:rsid w:val="00802F5D"/>
    <w:rsid w:val="00803CC1"/>
    <w:rsid w:val="0080548E"/>
    <w:rsid w:val="00805804"/>
    <w:rsid w:val="00806CD5"/>
    <w:rsid w:val="00812DA2"/>
    <w:rsid w:val="00813D85"/>
    <w:rsid w:val="00813E42"/>
    <w:rsid w:val="0081557A"/>
    <w:rsid w:val="00816D8E"/>
    <w:rsid w:val="00816EAC"/>
    <w:rsid w:val="00817CBE"/>
    <w:rsid w:val="008206AC"/>
    <w:rsid w:val="00820C6F"/>
    <w:rsid w:val="00824AC3"/>
    <w:rsid w:val="00825748"/>
    <w:rsid w:val="00826821"/>
    <w:rsid w:val="008277A6"/>
    <w:rsid w:val="008327FF"/>
    <w:rsid w:val="00834E98"/>
    <w:rsid w:val="00835A30"/>
    <w:rsid w:val="00841CB0"/>
    <w:rsid w:val="008424B0"/>
    <w:rsid w:val="008500C9"/>
    <w:rsid w:val="0085178D"/>
    <w:rsid w:val="00851812"/>
    <w:rsid w:val="008528E8"/>
    <w:rsid w:val="00852D15"/>
    <w:rsid w:val="00852F6B"/>
    <w:rsid w:val="00854733"/>
    <w:rsid w:val="00855BF5"/>
    <w:rsid w:val="008604CC"/>
    <w:rsid w:val="00860C22"/>
    <w:rsid w:val="00860DAF"/>
    <w:rsid w:val="00861BD0"/>
    <w:rsid w:val="008626C6"/>
    <w:rsid w:val="00862951"/>
    <w:rsid w:val="00864ABC"/>
    <w:rsid w:val="00865BBD"/>
    <w:rsid w:val="0087010A"/>
    <w:rsid w:val="00870161"/>
    <w:rsid w:val="008709A1"/>
    <w:rsid w:val="00872842"/>
    <w:rsid w:val="00874DC0"/>
    <w:rsid w:val="0087526A"/>
    <w:rsid w:val="008762BD"/>
    <w:rsid w:val="0087679D"/>
    <w:rsid w:val="00876FBB"/>
    <w:rsid w:val="0087761D"/>
    <w:rsid w:val="008807B7"/>
    <w:rsid w:val="00881AFC"/>
    <w:rsid w:val="0088522C"/>
    <w:rsid w:val="00892A16"/>
    <w:rsid w:val="008936A3"/>
    <w:rsid w:val="00894769"/>
    <w:rsid w:val="00894B3F"/>
    <w:rsid w:val="00894C21"/>
    <w:rsid w:val="00895338"/>
    <w:rsid w:val="00895504"/>
    <w:rsid w:val="00896371"/>
    <w:rsid w:val="00896DB3"/>
    <w:rsid w:val="008A1371"/>
    <w:rsid w:val="008A1D60"/>
    <w:rsid w:val="008B123D"/>
    <w:rsid w:val="008B19B9"/>
    <w:rsid w:val="008B1AFC"/>
    <w:rsid w:val="008B56BA"/>
    <w:rsid w:val="008B7780"/>
    <w:rsid w:val="008B7D12"/>
    <w:rsid w:val="008C290D"/>
    <w:rsid w:val="008C725F"/>
    <w:rsid w:val="008D1821"/>
    <w:rsid w:val="008D3F31"/>
    <w:rsid w:val="008D439F"/>
    <w:rsid w:val="008D4EEF"/>
    <w:rsid w:val="008D5148"/>
    <w:rsid w:val="008D63B9"/>
    <w:rsid w:val="008D6950"/>
    <w:rsid w:val="008E16B4"/>
    <w:rsid w:val="008E37AE"/>
    <w:rsid w:val="008F03C2"/>
    <w:rsid w:val="008F171E"/>
    <w:rsid w:val="008F1D7F"/>
    <w:rsid w:val="008F2435"/>
    <w:rsid w:val="008F2801"/>
    <w:rsid w:val="008F5BD6"/>
    <w:rsid w:val="00905306"/>
    <w:rsid w:val="00906372"/>
    <w:rsid w:val="00906E8E"/>
    <w:rsid w:val="0091229B"/>
    <w:rsid w:val="00920DD2"/>
    <w:rsid w:val="00921A1E"/>
    <w:rsid w:val="0092627A"/>
    <w:rsid w:val="00931346"/>
    <w:rsid w:val="00931BBE"/>
    <w:rsid w:val="00934B01"/>
    <w:rsid w:val="00934B3D"/>
    <w:rsid w:val="00934B89"/>
    <w:rsid w:val="00935639"/>
    <w:rsid w:val="00935F38"/>
    <w:rsid w:val="009370FC"/>
    <w:rsid w:val="00937569"/>
    <w:rsid w:val="00937B7B"/>
    <w:rsid w:val="009410A2"/>
    <w:rsid w:val="0094150D"/>
    <w:rsid w:val="00943D69"/>
    <w:rsid w:val="00944CF2"/>
    <w:rsid w:val="00952664"/>
    <w:rsid w:val="0095471F"/>
    <w:rsid w:val="00962C12"/>
    <w:rsid w:val="009659AE"/>
    <w:rsid w:val="00966D52"/>
    <w:rsid w:val="009708B2"/>
    <w:rsid w:val="00973245"/>
    <w:rsid w:val="00973331"/>
    <w:rsid w:val="0097425C"/>
    <w:rsid w:val="00980DE0"/>
    <w:rsid w:val="00980E51"/>
    <w:rsid w:val="009834F6"/>
    <w:rsid w:val="00984C1B"/>
    <w:rsid w:val="009859A5"/>
    <w:rsid w:val="0098786C"/>
    <w:rsid w:val="00994C6F"/>
    <w:rsid w:val="00995183"/>
    <w:rsid w:val="009956F6"/>
    <w:rsid w:val="009975BE"/>
    <w:rsid w:val="009A06BD"/>
    <w:rsid w:val="009A1EDF"/>
    <w:rsid w:val="009B0E89"/>
    <w:rsid w:val="009B1770"/>
    <w:rsid w:val="009B5B0B"/>
    <w:rsid w:val="009B6DD3"/>
    <w:rsid w:val="009B7B19"/>
    <w:rsid w:val="009C2623"/>
    <w:rsid w:val="009C2AA2"/>
    <w:rsid w:val="009C2C33"/>
    <w:rsid w:val="009C3943"/>
    <w:rsid w:val="009C57B6"/>
    <w:rsid w:val="009C78A4"/>
    <w:rsid w:val="009D04DC"/>
    <w:rsid w:val="009D190C"/>
    <w:rsid w:val="009D2825"/>
    <w:rsid w:val="009D2DD5"/>
    <w:rsid w:val="009D5E81"/>
    <w:rsid w:val="009E0A07"/>
    <w:rsid w:val="009E215D"/>
    <w:rsid w:val="009E39A9"/>
    <w:rsid w:val="009E49AA"/>
    <w:rsid w:val="009E5D9E"/>
    <w:rsid w:val="009E6AB5"/>
    <w:rsid w:val="009E762B"/>
    <w:rsid w:val="009F2804"/>
    <w:rsid w:val="009F5CDA"/>
    <w:rsid w:val="00A01AFC"/>
    <w:rsid w:val="00A01DB1"/>
    <w:rsid w:val="00A0292F"/>
    <w:rsid w:val="00A108EE"/>
    <w:rsid w:val="00A111DB"/>
    <w:rsid w:val="00A11D05"/>
    <w:rsid w:val="00A12AF0"/>
    <w:rsid w:val="00A151E1"/>
    <w:rsid w:val="00A20098"/>
    <w:rsid w:val="00A201D8"/>
    <w:rsid w:val="00A218DB"/>
    <w:rsid w:val="00A21D4A"/>
    <w:rsid w:val="00A25384"/>
    <w:rsid w:val="00A25A6A"/>
    <w:rsid w:val="00A25A91"/>
    <w:rsid w:val="00A26C5D"/>
    <w:rsid w:val="00A305C7"/>
    <w:rsid w:val="00A307A3"/>
    <w:rsid w:val="00A30AD4"/>
    <w:rsid w:val="00A31BB2"/>
    <w:rsid w:val="00A3530C"/>
    <w:rsid w:val="00A379A9"/>
    <w:rsid w:val="00A40ED8"/>
    <w:rsid w:val="00A41AF4"/>
    <w:rsid w:val="00A423BE"/>
    <w:rsid w:val="00A426C8"/>
    <w:rsid w:val="00A428B7"/>
    <w:rsid w:val="00A4451F"/>
    <w:rsid w:val="00A4453F"/>
    <w:rsid w:val="00A44E2E"/>
    <w:rsid w:val="00A459D3"/>
    <w:rsid w:val="00A50A8B"/>
    <w:rsid w:val="00A51490"/>
    <w:rsid w:val="00A517F2"/>
    <w:rsid w:val="00A51B94"/>
    <w:rsid w:val="00A51E49"/>
    <w:rsid w:val="00A53CD0"/>
    <w:rsid w:val="00A5596C"/>
    <w:rsid w:val="00A563E8"/>
    <w:rsid w:val="00A5729C"/>
    <w:rsid w:val="00A60C51"/>
    <w:rsid w:val="00A63492"/>
    <w:rsid w:val="00A67E38"/>
    <w:rsid w:val="00A708B0"/>
    <w:rsid w:val="00A7129B"/>
    <w:rsid w:val="00A71CCA"/>
    <w:rsid w:val="00A72D4C"/>
    <w:rsid w:val="00A73119"/>
    <w:rsid w:val="00A74FF0"/>
    <w:rsid w:val="00A75E10"/>
    <w:rsid w:val="00A76595"/>
    <w:rsid w:val="00A774CD"/>
    <w:rsid w:val="00A77D25"/>
    <w:rsid w:val="00A806F1"/>
    <w:rsid w:val="00A80983"/>
    <w:rsid w:val="00A80CF4"/>
    <w:rsid w:val="00A811D1"/>
    <w:rsid w:val="00A81A34"/>
    <w:rsid w:val="00A82F05"/>
    <w:rsid w:val="00A83969"/>
    <w:rsid w:val="00A84EE8"/>
    <w:rsid w:val="00A858A6"/>
    <w:rsid w:val="00A85F23"/>
    <w:rsid w:val="00A85F33"/>
    <w:rsid w:val="00A86D9D"/>
    <w:rsid w:val="00A874DD"/>
    <w:rsid w:val="00A919D0"/>
    <w:rsid w:val="00A94ED4"/>
    <w:rsid w:val="00A9742C"/>
    <w:rsid w:val="00AA1544"/>
    <w:rsid w:val="00AA1ACA"/>
    <w:rsid w:val="00AA2F7B"/>
    <w:rsid w:val="00AA3CFC"/>
    <w:rsid w:val="00AA56BE"/>
    <w:rsid w:val="00AB0480"/>
    <w:rsid w:val="00AB14F4"/>
    <w:rsid w:val="00AB1592"/>
    <w:rsid w:val="00AB2010"/>
    <w:rsid w:val="00AB4258"/>
    <w:rsid w:val="00AB5608"/>
    <w:rsid w:val="00AB6F23"/>
    <w:rsid w:val="00AC060E"/>
    <w:rsid w:val="00AC2B63"/>
    <w:rsid w:val="00AC3E79"/>
    <w:rsid w:val="00AC62BD"/>
    <w:rsid w:val="00AC6FF5"/>
    <w:rsid w:val="00AD09D6"/>
    <w:rsid w:val="00AD3676"/>
    <w:rsid w:val="00AD4E2E"/>
    <w:rsid w:val="00AD651C"/>
    <w:rsid w:val="00AD7581"/>
    <w:rsid w:val="00AD7841"/>
    <w:rsid w:val="00AE0E33"/>
    <w:rsid w:val="00AE1ECC"/>
    <w:rsid w:val="00AE1F6B"/>
    <w:rsid w:val="00AE4450"/>
    <w:rsid w:val="00AF08F1"/>
    <w:rsid w:val="00AF4259"/>
    <w:rsid w:val="00AF6E4B"/>
    <w:rsid w:val="00AF7655"/>
    <w:rsid w:val="00B005CC"/>
    <w:rsid w:val="00B01999"/>
    <w:rsid w:val="00B02B92"/>
    <w:rsid w:val="00B036A6"/>
    <w:rsid w:val="00B04F8F"/>
    <w:rsid w:val="00B0624C"/>
    <w:rsid w:val="00B077D3"/>
    <w:rsid w:val="00B122BD"/>
    <w:rsid w:val="00B13A1C"/>
    <w:rsid w:val="00B163A6"/>
    <w:rsid w:val="00B178A7"/>
    <w:rsid w:val="00B2041C"/>
    <w:rsid w:val="00B217A7"/>
    <w:rsid w:val="00B23153"/>
    <w:rsid w:val="00B261D6"/>
    <w:rsid w:val="00B265B9"/>
    <w:rsid w:val="00B277F1"/>
    <w:rsid w:val="00B41206"/>
    <w:rsid w:val="00B4203A"/>
    <w:rsid w:val="00B46C00"/>
    <w:rsid w:val="00B5536A"/>
    <w:rsid w:val="00B577D7"/>
    <w:rsid w:val="00B613D6"/>
    <w:rsid w:val="00B61BC6"/>
    <w:rsid w:val="00B62DCF"/>
    <w:rsid w:val="00B66332"/>
    <w:rsid w:val="00B6722F"/>
    <w:rsid w:val="00B706B0"/>
    <w:rsid w:val="00B7085B"/>
    <w:rsid w:val="00B74156"/>
    <w:rsid w:val="00B74503"/>
    <w:rsid w:val="00B7566E"/>
    <w:rsid w:val="00B75C84"/>
    <w:rsid w:val="00B75C87"/>
    <w:rsid w:val="00B76D51"/>
    <w:rsid w:val="00B81A94"/>
    <w:rsid w:val="00B825CF"/>
    <w:rsid w:val="00B82743"/>
    <w:rsid w:val="00B82B6C"/>
    <w:rsid w:val="00B82CD2"/>
    <w:rsid w:val="00B8344C"/>
    <w:rsid w:val="00B83D51"/>
    <w:rsid w:val="00B840E9"/>
    <w:rsid w:val="00B85161"/>
    <w:rsid w:val="00B85EA8"/>
    <w:rsid w:val="00B86236"/>
    <w:rsid w:val="00B87631"/>
    <w:rsid w:val="00B92E52"/>
    <w:rsid w:val="00B931C2"/>
    <w:rsid w:val="00B958C5"/>
    <w:rsid w:val="00B96E45"/>
    <w:rsid w:val="00BA12A5"/>
    <w:rsid w:val="00BA1F6D"/>
    <w:rsid w:val="00BA2D67"/>
    <w:rsid w:val="00BA355D"/>
    <w:rsid w:val="00BA40DA"/>
    <w:rsid w:val="00BA5C49"/>
    <w:rsid w:val="00BA67D5"/>
    <w:rsid w:val="00BA7886"/>
    <w:rsid w:val="00BB066C"/>
    <w:rsid w:val="00BB06BF"/>
    <w:rsid w:val="00BB150D"/>
    <w:rsid w:val="00BB1D2C"/>
    <w:rsid w:val="00BB2CDA"/>
    <w:rsid w:val="00BB36B2"/>
    <w:rsid w:val="00BB3F39"/>
    <w:rsid w:val="00BB659F"/>
    <w:rsid w:val="00BC0A4C"/>
    <w:rsid w:val="00BC2EBD"/>
    <w:rsid w:val="00BC3581"/>
    <w:rsid w:val="00BC35FC"/>
    <w:rsid w:val="00BC5AB7"/>
    <w:rsid w:val="00BD205A"/>
    <w:rsid w:val="00BD451F"/>
    <w:rsid w:val="00BD7994"/>
    <w:rsid w:val="00BD7B2F"/>
    <w:rsid w:val="00BE1DAD"/>
    <w:rsid w:val="00BE30E7"/>
    <w:rsid w:val="00BE367A"/>
    <w:rsid w:val="00BF4F92"/>
    <w:rsid w:val="00BF527B"/>
    <w:rsid w:val="00BF5A12"/>
    <w:rsid w:val="00BF6B0E"/>
    <w:rsid w:val="00BF7FDB"/>
    <w:rsid w:val="00C0023D"/>
    <w:rsid w:val="00C02182"/>
    <w:rsid w:val="00C02BCC"/>
    <w:rsid w:val="00C03347"/>
    <w:rsid w:val="00C04AF1"/>
    <w:rsid w:val="00C053AD"/>
    <w:rsid w:val="00C11DA8"/>
    <w:rsid w:val="00C11DEA"/>
    <w:rsid w:val="00C14D51"/>
    <w:rsid w:val="00C17D93"/>
    <w:rsid w:val="00C20749"/>
    <w:rsid w:val="00C24F3B"/>
    <w:rsid w:val="00C25961"/>
    <w:rsid w:val="00C26593"/>
    <w:rsid w:val="00C323A2"/>
    <w:rsid w:val="00C34B60"/>
    <w:rsid w:val="00C350F7"/>
    <w:rsid w:val="00C36349"/>
    <w:rsid w:val="00C36396"/>
    <w:rsid w:val="00C3720D"/>
    <w:rsid w:val="00C3739D"/>
    <w:rsid w:val="00C37D17"/>
    <w:rsid w:val="00C42880"/>
    <w:rsid w:val="00C44F47"/>
    <w:rsid w:val="00C469D5"/>
    <w:rsid w:val="00C46D1D"/>
    <w:rsid w:val="00C46D96"/>
    <w:rsid w:val="00C501C1"/>
    <w:rsid w:val="00C542F7"/>
    <w:rsid w:val="00C546DB"/>
    <w:rsid w:val="00C54F47"/>
    <w:rsid w:val="00C55369"/>
    <w:rsid w:val="00C61562"/>
    <w:rsid w:val="00C61BB0"/>
    <w:rsid w:val="00C63851"/>
    <w:rsid w:val="00C64C8A"/>
    <w:rsid w:val="00C65D60"/>
    <w:rsid w:val="00C662EF"/>
    <w:rsid w:val="00C74D7D"/>
    <w:rsid w:val="00C74E24"/>
    <w:rsid w:val="00C75C7F"/>
    <w:rsid w:val="00C76036"/>
    <w:rsid w:val="00C81081"/>
    <w:rsid w:val="00C81186"/>
    <w:rsid w:val="00C81AAB"/>
    <w:rsid w:val="00C82858"/>
    <w:rsid w:val="00C83013"/>
    <w:rsid w:val="00C83034"/>
    <w:rsid w:val="00C8335D"/>
    <w:rsid w:val="00C85E69"/>
    <w:rsid w:val="00C90302"/>
    <w:rsid w:val="00C9138D"/>
    <w:rsid w:val="00C9170B"/>
    <w:rsid w:val="00C93453"/>
    <w:rsid w:val="00C943C0"/>
    <w:rsid w:val="00C952A4"/>
    <w:rsid w:val="00C95F0D"/>
    <w:rsid w:val="00CA29FB"/>
    <w:rsid w:val="00CA2A37"/>
    <w:rsid w:val="00CA4038"/>
    <w:rsid w:val="00CA46F7"/>
    <w:rsid w:val="00CA5A4E"/>
    <w:rsid w:val="00CB2BD3"/>
    <w:rsid w:val="00CB492E"/>
    <w:rsid w:val="00CC0D6E"/>
    <w:rsid w:val="00CC297F"/>
    <w:rsid w:val="00CC4ACA"/>
    <w:rsid w:val="00CC4B8B"/>
    <w:rsid w:val="00CC5BEB"/>
    <w:rsid w:val="00CC6284"/>
    <w:rsid w:val="00CC715D"/>
    <w:rsid w:val="00CD35BB"/>
    <w:rsid w:val="00CD4AAF"/>
    <w:rsid w:val="00CD54B1"/>
    <w:rsid w:val="00CD7BFA"/>
    <w:rsid w:val="00CE0DA3"/>
    <w:rsid w:val="00CE2B74"/>
    <w:rsid w:val="00CE7745"/>
    <w:rsid w:val="00CE78E3"/>
    <w:rsid w:val="00CE7BAF"/>
    <w:rsid w:val="00CF1ACD"/>
    <w:rsid w:val="00CF3A89"/>
    <w:rsid w:val="00CF3D07"/>
    <w:rsid w:val="00CF43E7"/>
    <w:rsid w:val="00CF6BA7"/>
    <w:rsid w:val="00CF78EE"/>
    <w:rsid w:val="00D00772"/>
    <w:rsid w:val="00D02B13"/>
    <w:rsid w:val="00D04C21"/>
    <w:rsid w:val="00D050FD"/>
    <w:rsid w:val="00D066E4"/>
    <w:rsid w:val="00D10B10"/>
    <w:rsid w:val="00D1173D"/>
    <w:rsid w:val="00D14A09"/>
    <w:rsid w:val="00D15860"/>
    <w:rsid w:val="00D1624C"/>
    <w:rsid w:val="00D16A9A"/>
    <w:rsid w:val="00D16AEA"/>
    <w:rsid w:val="00D17F3C"/>
    <w:rsid w:val="00D217AA"/>
    <w:rsid w:val="00D232E8"/>
    <w:rsid w:val="00D25812"/>
    <w:rsid w:val="00D260AA"/>
    <w:rsid w:val="00D2662E"/>
    <w:rsid w:val="00D266D1"/>
    <w:rsid w:val="00D27FE7"/>
    <w:rsid w:val="00D30ADD"/>
    <w:rsid w:val="00D30D77"/>
    <w:rsid w:val="00D31280"/>
    <w:rsid w:val="00D3133F"/>
    <w:rsid w:val="00D3532C"/>
    <w:rsid w:val="00D35797"/>
    <w:rsid w:val="00D42B7B"/>
    <w:rsid w:val="00D448B4"/>
    <w:rsid w:val="00D448F4"/>
    <w:rsid w:val="00D47389"/>
    <w:rsid w:val="00D47873"/>
    <w:rsid w:val="00D519EB"/>
    <w:rsid w:val="00D54B67"/>
    <w:rsid w:val="00D550E0"/>
    <w:rsid w:val="00D565DE"/>
    <w:rsid w:val="00D5680E"/>
    <w:rsid w:val="00D6110F"/>
    <w:rsid w:val="00D639AB"/>
    <w:rsid w:val="00D6512D"/>
    <w:rsid w:val="00D66065"/>
    <w:rsid w:val="00D712B2"/>
    <w:rsid w:val="00D72C87"/>
    <w:rsid w:val="00D737A4"/>
    <w:rsid w:val="00D76965"/>
    <w:rsid w:val="00D84AF3"/>
    <w:rsid w:val="00D86985"/>
    <w:rsid w:val="00D9203A"/>
    <w:rsid w:val="00D926EB"/>
    <w:rsid w:val="00D92D54"/>
    <w:rsid w:val="00D92F7F"/>
    <w:rsid w:val="00D93347"/>
    <w:rsid w:val="00D93A78"/>
    <w:rsid w:val="00D9448E"/>
    <w:rsid w:val="00D94A96"/>
    <w:rsid w:val="00DA1E83"/>
    <w:rsid w:val="00DA2638"/>
    <w:rsid w:val="00DB1B9F"/>
    <w:rsid w:val="00DB2ACC"/>
    <w:rsid w:val="00DB3D85"/>
    <w:rsid w:val="00DB4BD5"/>
    <w:rsid w:val="00DB57C5"/>
    <w:rsid w:val="00DB61ED"/>
    <w:rsid w:val="00DC0AE9"/>
    <w:rsid w:val="00DC0B13"/>
    <w:rsid w:val="00DC0CF3"/>
    <w:rsid w:val="00DC12ED"/>
    <w:rsid w:val="00DC48B3"/>
    <w:rsid w:val="00DC500D"/>
    <w:rsid w:val="00DC50B2"/>
    <w:rsid w:val="00DC583B"/>
    <w:rsid w:val="00DC63D8"/>
    <w:rsid w:val="00DC7CA0"/>
    <w:rsid w:val="00DD2330"/>
    <w:rsid w:val="00DD361A"/>
    <w:rsid w:val="00DD4490"/>
    <w:rsid w:val="00DD5E19"/>
    <w:rsid w:val="00DD6510"/>
    <w:rsid w:val="00DE23B4"/>
    <w:rsid w:val="00DE46BC"/>
    <w:rsid w:val="00DE478B"/>
    <w:rsid w:val="00DE5959"/>
    <w:rsid w:val="00DE6B44"/>
    <w:rsid w:val="00DE6F5B"/>
    <w:rsid w:val="00DE6FD7"/>
    <w:rsid w:val="00DE7939"/>
    <w:rsid w:val="00DF0138"/>
    <w:rsid w:val="00DF2C0B"/>
    <w:rsid w:val="00DF48DB"/>
    <w:rsid w:val="00DF71D6"/>
    <w:rsid w:val="00DF779A"/>
    <w:rsid w:val="00E0026F"/>
    <w:rsid w:val="00E01B38"/>
    <w:rsid w:val="00E023A8"/>
    <w:rsid w:val="00E02C2D"/>
    <w:rsid w:val="00E062D9"/>
    <w:rsid w:val="00E13E85"/>
    <w:rsid w:val="00E15005"/>
    <w:rsid w:val="00E15C63"/>
    <w:rsid w:val="00E20C4B"/>
    <w:rsid w:val="00E22090"/>
    <w:rsid w:val="00E229BD"/>
    <w:rsid w:val="00E25011"/>
    <w:rsid w:val="00E25427"/>
    <w:rsid w:val="00E2590E"/>
    <w:rsid w:val="00E26598"/>
    <w:rsid w:val="00E331BD"/>
    <w:rsid w:val="00E336FF"/>
    <w:rsid w:val="00E34301"/>
    <w:rsid w:val="00E36EDD"/>
    <w:rsid w:val="00E4105A"/>
    <w:rsid w:val="00E42624"/>
    <w:rsid w:val="00E428A2"/>
    <w:rsid w:val="00E42A67"/>
    <w:rsid w:val="00E434AA"/>
    <w:rsid w:val="00E43CE6"/>
    <w:rsid w:val="00E44887"/>
    <w:rsid w:val="00E45CD5"/>
    <w:rsid w:val="00E4644F"/>
    <w:rsid w:val="00E5028A"/>
    <w:rsid w:val="00E52C19"/>
    <w:rsid w:val="00E53637"/>
    <w:rsid w:val="00E54A3F"/>
    <w:rsid w:val="00E56398"/>
    <w:rsid w:val="00E5730B"/>
    <w:rsid w:val="00E61C7C"/>
    <w:rsid w:val="00E651C1"/>
    <w:rsid w:val="00E655E4"/>
    <w:rsid w:val="00E65D2F"/>
    <w:rsid w:val="00E66728"/>
    <w:rsid w:val="00E6698F"/>
    <w:rsid w:val="00E7405B"/>
    <w:rsid w:val="00E74712"/>
    <w:rsid w:val="00E75457"/>
    <w:rsid w:val="00E758E0"/>
    <w:rsid w:val="00E75D28"/>
    <w:rsid w:val="00E765D3"/>
    <w:rsid w:val="00E80E19"/>
    <w:rsid w:val="00E848DA"/>
    <w:rsid w:val="00E854A9"/>
    <w:rsid w:val="00E91E1D"/>
    <w:rsid w:val="00E929D4"/>
    <w:rsid w:val="00E93353"/>
    <w:rsid w:val="00E93694"/>
    <w:rsid w:val="00E949AF"/>
    <w:rsid w:val="00E94E5E"/>
    <w:rsid w:val="00EA0F79"/>
    <w:rsid w:val="00EA5683"/>
    <w:rsid w:val="00EA5B5F"/>
    <w:rsid w:val="00EA731E"/>
    <w:rsid w:val="00EB0E20"/>
    <w:rsid w:val="00EB1C6C"/>
    <w:rsid w:val="00EB2260"/>
    <w:rsid w:val="00EB45FA"/>
    <w:rsid w:val="00EC2029"/>
    <w:rsid w:val="00EC35AB"/>
    <w:rsid w:val="00EC663C"/>
    <w:rsid w:val="00ED2024"/>
    <w:rsid w:val="00ED2E27"/>
    <w:rsid w:val="00ED4145"/>
    <w:rsid w:val="00ED533B"/>
    <w:rsid w:val="00ED6853"/>
    <w:rsid w:val="00ED70F6"/>
    <w:rsid w:val="00EE072E"/>
    <w:rsid w:val="00EE2753"/>
    <w:rsid w:val="00EE3B10"/>
    <w:rsid w:val="00EE3EDD"/>
    <w:rsid w:val="00EE4D2F"/>
    <w:rsid w:val="00EE4E35"/>
    <w:rsid w:val="00EE4F4C"/>
    <w:rsid w:val="00EF7132"/>
    <w:rsid w:val="00EF7219"/>
    <w:rsid w:val="00EF73A8"/>
    <w:rsid w:val="00EF7BBE"/>
    <w:rsid w:val="00EF7D62"/>
    <w:rsid w:val="00F00C94"/>
    <w:rsid w:val="00F01CC1"/>
    <w:rsid w:val="00F021A4"/>
    <w:rsid w:val="00F0338C"/>
    <w:rsid w:val="00F05187"/>
    <w:rsid w:val="00F05A0E"/>
    <w:rsid w:val="00F05BAA"/>
    <w:rsid w:val="00F11420"/>
    <w:rsid w:val="00F11E9A"/>
    <w:rsid w:val="00F16658"/>
    <w:rsid w:val="00F21AB9"/>
    <w:rsid w:val="00F22180"/>
    <w:rsid w:val="00F23C19"/>
    <w:rsid w:val="00F23CE8"/>
    <w:rsid w:val="00F2520E"/>
    <w:rsid w:val="00F25C43"/>
    <w:rsid w:val="00F2688E"/>
    <w:rsid w:val="00F27B69"/>
    <w:rsid w:val="00F315A5"/>
    <w:rsid w:val="00F37493"/>
    <w:rsid w:val="00F40E0F"/>
    <w:rsid w:val="00F42CFA"/>
    <w:rsid w:val="00F46963"/>
    <w:rsid w:val="00F5029B"/>
    <w:rsid w:val="00F50F1B"/>
    <w:rsid w:val="00F51CAB"/>
    <w:rsid w:val="00F52563"/>
    <w:rsid w:val="00F5394D"/>
    <w:rsid w:val="00F61926"/>
    <w:rsid w:val="00F61F54"/>
    <w:rsid w:val="00F6567C"/>
    <w:rsid w:val="00F66099"/>
    <w:rsid w:val="00F67539"/>
    <w:rsid w:val="00F67AF8"/>
    <w:rsid w:val="00F70B46"/>
    <w:rsid w:val="00F720F8"/>
    <w:rsid w:val="00F72C0A"/>
    <w:rsid w:val="00F7622E"/>
    <w:rsid w:val="00F77869"/>
    <w:rsid w:val="00F8031D"/>
    <w:rsid w:val="00F80331"/>
    <w:rsid w:val="00F80818"/>
    <w:rsid w:val="00F826A0"/>
    <w:rsid w:val="00F82E5A"/>
    <w:rsid w:val="00F8677E"/>
    <w:rsid w:val="00F87FAA"/>
    <w:rsid w:val="00F90A60"/>
    <w:rsid w:val="00F956D3"/>
    <w:rsid w:val="00FA0D42"/>
    <w:rsid w:val="00FA13BF"/>
    <w:rsid w:val="00FA2C8A"/>
    <w:rsid w:val="00FA2EEC"/>
    <w:rsid w:val="00FA3421"/>
    <w:rsid w:val="00FA3C4D"/>
    <w:rsid w:val="00FA66E4"/>
    <w:rsid w:val="00FB32BB"/>
    <w:rsid w:val="00FB357C"/>
    <w:rsid w:val="00FB3D02"/>
    <w:rsid w:val="00FB6C98"/>
    <w:rsid w:val="00FC216E"/>
    <w:rsid w:val="00FC2C84"/>
    <w:rsid w:val="00FC4309"/>
    <w:rsid w:val="00FC7CBA"/>
    <w:rsid w:val="00FD0055"/>
    <w:rsid w:val="00FD592A"/>
    <w:rsid w:val="00FD63C4"/>
    <w:rsid w:val="00FD63CA"/>
    <w:rsid w:val="00FD6F5B"/>
    <w:rsid w:val="00FE12F0"/>
    <w:rsid w:val="00FE6D16"/>
    <w:rsid w:val="00FF16DB"/>
    <w:rsid w:val="00FF39DE"/>
    <w:rsid w:val="00FF3D4C"/>
    <w:rsid w:val="00FF407E"/>
    <w:rsid w:val="00FF7146"/>
    <w:rsid w:val="00FF7AFD"/>
    <w:rsid w:val="00FF7D24"/>
    <w:rsid w:val="10D706EA"/>
    <w:rsid w:val="28B6D0B7"/>
    <w:rsid w:val="2CA55027"/>
    <w:rsid w:val="30927111"/>
    <w:rsid w:val="31066962"/>
    <w:rsid w:val="355BE89A"/>
    <w:rsid w:val="3FA604A0"/>
    <w:rsid w:val="43033CA9"/>
    <w:rsid w:val="44BD0149"/>
    <w:rsid w:val="4A96EAE4"/>
    <w:rsid w:val="4DB34044"/>
    <w:rsid w:val="771302CC"/>
    <w:rsid w:val="78E13D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95C44"/>
  <w15:chartTrackingRefBased/>
  <w15:docId w15:val="{38D583F6-3C01-41E7-B388-3EB1B55D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0A8B"/>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Názov kapitoly"/>
    <w:basedOn w:val="Normlny"/>
    <w:next w:val="Normlny"/>
    <w:link w:val="Nadpis1Char"/>
    <w:qFormat/>
    <w:rsid w:val="00A50A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aliases w:val="Podkapitola"/>
    <w:basedOn w:val="Normlny"/>
    <w:next w:val="Normlny"/>
    <w:link w:val="Nadpis2Char"/>
    <w:unhideWhenUsed/>
    <w:qFormat/>
    <w:rsid w:val="00A50A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Názov článku,Heading 3-1"/>
    <w:basedOn w:val="Normlny"/>
    <w:next w:val="Normlny"/>
    <w:link w:val="Nadpis3Char"/>
    <w:unhideWhenUsed/>
    <w:qFormat/>
    <w:rsid w:val="00A50A8B"/>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nhideWhenUsed/>
    <w:qFormat/>
    <w:rsid w:val="00A50A8B"/>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nhideWhenUsed/>
    <w:qFormat/>
    <w:rsid w:val="00A50A8B"/>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A50A8B"/>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A50A8B"/>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nhideWhenUsed/>
    <w:qFormat/>
    <w:rsid w:val="00A50A8B"/>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A50A8B"/>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1,Názov kapitoly Char"/>
    <w:basedOn w:val="Predvolenpsmoodseku"/>
    <w:link w:val="Nadpis1"/>
    <w:uiPriority w:val="9"/>
    <w:rsid w:val="00A50A8B"/>
    <w:rPr>
      <w:rFonts w:asciiTheme="majorHAnsi" w:eastAsiaTheme="majorEastAsia" w:hAnsiTheme="majorHAnsi" w:cstheme="majorBidi"/>
      <w:color w:val="2F5496" w:themeColor="accent1" w:themeShade="BF"/>
      <w:sz w:val="40"/>
      <w:szCs w:val="40"/>
    </w:rPr>
  </w:style>
  <w:style w:type="character" w:customStyle="1" w:styleId="Nadpis2Char">
    <w:name w:val="Nadpis 2 Char"/>
    <w:aliases w:val="Podkapitola Char"/>
    <w:basedOn w:val="Predvolenpsmoodseku"/>
    <w:link w:val="Nadpis2"/>
    <w:uiPriority w:val="9"/>
    <w:semiHidden/>
    <w:rsid w:val="00A50A8B"/>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Názov článku Char,Heading 3-1 Char"/>
    <w:basedOn w:val="Predvolenpsmoodseku"/>
    <w:link w:val="Nadpis3"/>
    <w:uiPriority w:val="9"/>
    <w:semiHidden/>
    <w:rsid w:val="00A50A8B"/>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A50A8B"/>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A50A8B"/>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A50A8B"/>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50A8B"/>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50A8B"/>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50A8B"/>
    <w:rPr>
      <w:rFonts w:eastAsiaTheme="majorEastAsia" w:cstheme="majorBidi"/>
      <w:color w:val="272727" w:themeColor="text1" w:themeTint="D8"/>
    </w:rPr>
  </w:style>
  <w:style w:type="paragraph" w:styleId="Nzov">
    <w:name w:val="Title"/>
    <w:basedOn w:val="Normlny"/>
    <w:next w:val="Normlny"/>
    <w:link w:val="NzovChar"/>
    <w:qFormat/>
    <w:rsid w:val="00A50A8B"/>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A50A8B"/>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50A8B"/>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50A8B"/>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50A8B"/>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50A8B"/>
    <w:rPr>
      <w:i/>
      <w:iCs/>
      <w:color w:val="404040" w:themeColor="text1" w:themeTint="BF"/>
    </w:rPr>
  </w:style>
  <w:style w:type="paragraph" w:styleId="Odsekzoznamu">
    <w:name w:val="List Paragraph"/>
    <w:aliases w:val="body,Odsek zoznamu2"/>
    <w:basedOn w:val="Normlny"/>
    <w:link w:val="OdsekzoznamuChar"/>
    <w:uiPriority w:val="34"/>
    <w:qFormat/>
    <w:rsid w:val="00A50A8B"/>
    <w:pPr>
      <w:ind w:left="720"/>
      <w:contextualSpacing/>
    </w:pPr>
  </w:style>
  <w:style w:type="character" w:styleId="Intenzvnezvraznenie">
    <w:name w:val="Intense Emphasis"/>
    <w:basedOn w:val="Predvolenpsmoodseku"/>
    <w:uiPriority w:val="21"/>
    <w:qFormat/>
    <w:rsid w:val="00A50A8B"/>
    <w:rPr>
      <w:i/>
      <w:iCs/>
      <w:color w:val="2F5496" w:themeColor="accent1" w:themeShade="BF"/>
    </w:rPr>
  </w:style>
  <w:style w:type="paragraph" w:styleId="Zvraznencitcia">
    <w:name w:val="Intense Quote"/>
    <w:basedOn w:val="Normlny"/>
    <w:next w:val="Normlny"/>
    <w:link w:val="ZvraznencitciaChar"/>
    <w:uiPriority w:val="30"/>
    <w:qFormat/>
    <w:rsid w:val="00A50A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A50A8B"/>
    <w:rPr>
      <w:i/>
      <w:iCs/>
      <w:color w:val="2F5496" w:themeColor="accent1" w:themeShade="BF"/>
    </w:rPr>
  </w:style>
  <w:style w:type="character" w:styleId="Zvraznenodkaz">
    <w:name w:val="Intense Reference"/>
    <w:basedOn w:val="Predvolenpsmoodseku"/>
    <w:uiPriority w:val="32"/>
    <w:qFormat/>
    <w:rsid w:val="00A50A8B"/>
    <w:rPr>
      <w:b/>
      <w:bCs/>
      <w:smallCaps/>
      <w:color w:val="2F5496" w:themeColor="accent1" w:themeShade="BF"/>
      <w:spacing w:val="5"/>
    </w:rPr>
  </w:style>
  <w:style w:type="paragraph" w:customStyle="1" w:styleId="CharCharCharChar1">
    <w:name w:val="Char Char Char Char1"/>
    <w:basedOn w:val="Normlny"/>
    <w:rsid w:val="00A50A8B"/>
    <w:pPr>
      <w:spacing w:after="160" w:line="240" w:lineRule="exact"/>
    </w:pPr>
    <w:rPr>
      <w:rFonts w:ascii="Arial" w:hAnsi="Arial"/>
      <w:sz w:val="20"/>
      <w:szCs w:val="20"/>
      <w:lang w:eastAsia="en-US"/>
    </w:rPr>
  </w:style>
  <w:style w:type="paragraph" w:customStyle="1" w:styleId="Text">
    <w:name w:val="Text"/>
    <w:rsid w:val="00A50A8B"/>
    <w:pPr>
      <w:spacing w:before="60" w:after="0" w:line="240" w:lineRule="auto"/>
      <w:jc w:val="both"/>
    </w:pPr>
    <w:rPr>
      <w:rFonts w:ascii="Arial" w:eastAsia="Times New Roman" w:hAnsi="Arial" w:cs="Times New Roman"/>
      <w:szCs w:val="20"/>
      <w:lang w:val="en-GB" w:eastAsia="cs-CZ"/>
    </w:rPr>
  </w:style>
  <w:style w:type="character" w:customStyle="1" w:styleId="TextChar">
    <w:name w:val="Text Char"/>
    <w:rsid w:val="00A50A8B"/>
    <w:rPr>
      <w:rFonts w:ascii="Arial" w:hAnsi="Arial"/>
      <w:sz w:val="22"/>
      <w:lang w:val="en-GB" w:eastAsia="cs-CZ" w:bidi="ar-SA"/>
    </w:rPr>
  </w:style>
  <w:style w:type="paragraph" w:styleId="Hlavika">
    <w:name w:val="header"/>
    <w:basedOn w:val="Normlny"/>
    <w:link w:val="HlavikaChar"/>
    <w:uiPriority w:val="99"/>
    <w:rsid w:val="00A50A8B"/>
    <w:pPr>
      <w:tabs>
        <w:tab w:val="center" w:pos="4536"/>
        <w:tab w:val="right" w:pos="9072"/>
      </w:tabs>
    </w:pPr>
  </w:style>
  <w:style w:type="character" w:customStyle="1" w:styleId="HlavikaChar">
    <w:name w:val="Hlavička Char"/>
    <w:basedOn w:val="Predvolenpsmoodseku"/>
    <w:link w:val="Hlavika"/>
    <w:uiPriority w:val="99"/>
    <w:rsid w:val="00A50A8B"/>
    <w:rPr>
      <w:rFonts w:ascii="Times New Roman" w:eastAsia="Times New Roman" w:hAnsi="Times New Roman" w:cs="Times New Roman"/>
      <w:sz w:val="24"/>
      <w:szCs w:val="24"/>
      <w:lang w:eastAsia="cs-CZ"/>
    </w:rPr>
  </w:style>
  <w:style w:type="paragraph" w:customStyle="1" w:styleId="Odrkabodka">
    <w:name w:val="Odrážka bodka"/>
    <w:rsid w:val="00A50A8B"/>
    <w:pPr>
      <w:numPr>
        <w:numId w:val="5"/>
      </w:numPr>
      <w:tabs>
        <w:tab w:val="left" w:pos="905"/>
      </w:tabs>
      <w:spacing w:before="60" w:after="0" w:line="300" w:lineRule="atLeast"/>
      <w:jc w:val="both"/>
    </w:pPr>
    <w:rPr>
      <w:rFonts w:ascii="Arial" w:eastAsia="Times New Roman" w:hAnsi="Arial" w:cs="Times New Roman"/>
      <w:szCs w:val="20"/>
      <w:lang w:eastAsia="cs-CZ"/>
    </w:rPr>
  </w:style>
  <w:style w:type="paragraph" w:styleId="Pta">
    <w:name w:val="footer"/>
    <w:basedOn w:val="Normlny"/>
    <w:link w:val="PtaChar"/>
    <w:uiPriority w:val="99"/>
    <w:rsid w:val="00A50A8B"/>
    <w:pPr>
      <w:tabs>
        <w:tab w:val="center" w:pos="4153"/>
        <w:tab w:val="right" w:pos="8306"/>
      </w:tabs>
    </w:pPr>
  </w:style>
  <w:style w:type="character" w:customStyle="1" w:styleId="PtaChar">
    <w:name w:val="Päta Char"/>
    <w:basedOn w:val="Predvolenpsmoodseku"/>
    <w:link w:val="Pta"/>
    <w:uiPriority w:val="99"/>
    <w:rsid w:val="00A50A8B"/>
    <w:rPr>
      <w:rFonts w:ascii="Times New Roman" w:eastAsia="Times New Roman" w:hAnsi="Times New Roman" w:cs="Times New Roman"/>
      <w:sz w:val="24"/>
      <w:szCs w:val="24"/>
      <w:lang w:eastAsia="cs-CZ"/>
    </w:rPr>
  </w:style>
  <w:style w:type="paragraph" w:styleId="Oznaitext">
    <w:name w:val="Block Text"/>
    <w:basedOn w:val="Normlny"/>
    <w:rsid w:val="00A50A8B"/>
    <w:pPr>
      <w:ind w:left="993" w:right="902" w:hanging="709"/>
      <w:jc w:val="both"/>
    </w:pPr>
    <w:rPr>
      <w:lang w:val="en-US" w:eastAsia="en-US"/>
    </w:rPr>
  </w:style>
  <w:style w:type="paragraph" w:styleId="Register1">
    <w:name w:val="index 1"/>
    <w:basedOn w:val="Normlny"/>
    <w:next w:val="Normlny"/>
    <w:autoRedefine/>
    <w:semiHidden/>
    <w:unhideWhenUsed/>
    <w:rsid w:val="00A50A8B"/>
    <w:pPr>
      <w:ind w:left="240" w:hanging="240"/>
    </w:pPr>
  </w:style>
  <w:style w:type="paragraph" w:styleId="Nadpisregistra">
    <w:name w:val="index heading"/>
    <w:basedOn w:val="Normlny"/>
    <w:next w:val="Register1"/>
    <w:semiHidden/>
    <w:rsid w:val="00A50A8B"/>
    <w:rPr>
      <w:lang w:val="en-US" w:eastAsia="en-US"/>
    </w:rPr>
  </w:style>
  <w:style w:type="paragraph" w:styleId="Obsah1">
    <w:name w:val="toc 1"/>
    <w:basedOn w:val="Normlny"/>
    <w:next w:val="Normlny"/>
    <w:autoRedefine/>
    <w:semiHidden/>
    <w:rsid w:val="00A50A8B"/>
    <w:pPr>
      <w:tabs>
        <w:tab w:val="left" w:pos="540"/>
        <w:tab w:val="right" w:leader="dot" w:pos="9062"/>
      </w:tabs>
      <w:jc w:val="both"/>
    </w:pPr>
    <w:rPr>
      <w:rFonts w:ascii="Tahoma" w:hAnsi="Tahoma" w:cs="Tahoma"/>
      <w:noProof/>
      <w:sz w:val="22"/>
      <w:szCs w:val="22"/>
      <w:lang w:val="en-US" w:eastAsia="en-US"/>
    </w:rPr>
  </w:style>
  <w:style w:type="character" w:styleId="Hypertextovprepojenie">
    <w:name w:val="Hyperlink"/>
    <w:rsid w:val="00A50A8B"/>
    <w:rPr>
      <w:color w:val="0000FF"/>
      <w:u w:val="single"/>
    </w:rPr>
  </w:style>
  <w:style w:type="paragraph" w:customStyle="1" w:styleId="CharCharCharChar1CharCharCharCharCharCharCharCharCharCharCharCharCharChar1CharChar">
    <w:name w:val="Char Char Char Char1 Char Char Char Char Char Char Char Char Char Char Char Char Char Char1 Char Char"/>
    <w:basedOn w:val="Normlny"/>
    <w:rsid w:val="00A50A8B"/>
    <w:pPr>
      <w:spacing w:after="160" w:line="240" w:lineRule="exact"/>
    </w:pPr>
    <w:rPr>
      <w:rFonts w:ascii="Arial" w:hAnsi="Arial"/>
      <w:sz w:val="20"/>
      <w:szCs w:val="20"/>
      <w:lang w:val="en-US" w:eastAsia="en-US"/>
    </w:rPr>
  </w:style>
  <w:style w:type="paragraph" w:customStyle="1" w:styleId="Zkladntext1">
    <w:name w:val="Základný text1"/>
    <w:basedOn w:val="Normlny"/>
    <w:rsid w:val="00A50A8B"/>
    <w:pPr>
      <w:tabs>
        <w:tab w:val="left" w:pos="980"/>
      </w:tabs>
      <w:overflowPunct w:val="0"/>
      <w:autoSpaceDE w:val="0"/>
      <w:autoSpaceDN w:val="0"/>
      <w:adjustRightInd w:val="0"/>
      <w:spacing w:after="270" w:line="270" w:lineRule="exact"/>
      <w:ind w:left="454"/>
      <w:textAlignment w:val="baseline"/>
    </w:pPr>
    <w:rPr>
      <w:rFonts w:ascii="Bodoni Book" w:hAnsi="Bodoni Book"/>
      <w:color w:val="000000"/>
      <w:sz w:val="20"/>
      <w:szCs w:val="20"/>
      <w:lang w:val="en-US" w:eastAsia="en-US"/>
    </w:rPr>
  </w:style>
  <w:style w:type="character" w:styleId="slostrany">
    <w:name w:val="page number"/>
    <w:basedOn w:val="Predvolenpsmoodseku"/>
    <w:rsid w:val="00A50A8B"/>
  </w:style>
  <w:style w:type="paragraph" w:styleId="Zkladntext">
    <w:name w:val="Body Text"/>
    <w:basedOn w:val="Normlny"/>
    <w:link w:val="ZkladntextChar"/>
    <w:rsid w:val="00A50A8B"/>
    <w:pPr>
      <w:jc w:val="both"/>
    </w:pPr>
    <w:rPr>
      <w:noProof/>
      <w:lang w:val="en-GB"/>
    </w:rPr>
  </w:style>
  <w:style w:type="character" w:customStyle="1" w:styleId="ZkladntextChar">
    <w:name w:val="Základný text Char"/>
    <w:basedOn w:val="Predvolenpsmoodseku"/>
    <w:link w:val="Zkladntext"/>
    <w:rsid w:val="00A50A8B"/>
    <w:rPr>
      <w:rFonts w:ascii="Times New Roman" w:eastAsia="Times New Roman" w:hAnsi="Times New Roman" w:cs="Times New Roman"/>
      <w:noProof/>
      <w:sz w:val="24"/>
      <w:szCs w:val="24"/>
      <w:lang w:val="en-GB" w:eastAsia="cs-CZ"/>
    </w:rPr>
  </w:style>
  <w:style w:type="paragraph" w:customStyle="1" w:styleId="text0">
    <w:name w:val="text"/>
    <w:aliases w:val="t"/>
    <w:basedOn w:val="Normlny"/>
    <w:rsid w:val="00A50A8B"/>
    <w:pPr>
      <w:spacing w:before="240"/>
      <w:jc w:val="both"/>
    </w:pPr>
    <w:rPr>
      <w:rFonts w:ascii="Arial" w:hAnsi="Arial"/>
      <w:noProof/>
      <w:sz w:val="20"/>
      <w:szCs w:val="20"/>
      <w:lang w:val="en-GB" w:eastAsia="sk-SK"/>
    </w:rPr>
  </w:style>
  <w:style w:type="paragraph" w:styleId="Zkladntext2">
    <w:name w:val="Body Text 2"/>
    <w:basedOn w:val="Normlny"/>
    <w:link w:val="Zkladntext2Char"/>
    <w:rsid w:val="00A50A8B"/>
    <w:rPr>
      <w:noProof/>
      <w:sz w:val="20"/>
      <w:lang w:val="en-US" w:eastAsia="en-US"/>
    </w:rPr>
  </w:style>
  <w:style w:type="character" w:customStyle="1" w:styleId="Zkladntext2Char">
    <w:name w:val="Základný text 2 Char"/>
    <w:basedOn w:val="Predvolenpsmoodseku"/>
    <w:link w:val="Zkladntext2"/>
    <w:rsid w:val="00A50A8B"/>
    <w:rPr>
      <w:rFonts w:ascii="Times New Roman" w:eastAsia="Times New Roman" w:hAnsi="Times New Roman" w:cs="Times New Roman"/>
      <w:noProof/>
      <w:sz w:val="20"/>
      <w:szCs w:val="24"/>
      <w:lang w:val="en-US"/>
    </w:rPr>
  </w:style>
  <w:style w:type="paragraph" w:styleId="Zkladntext3">
    <w:name w:val="Body Text 3"/>
    <w:basedOn w:val="Normlny"/>
    <w:link w:val="Zkladntext3Char"/>
    <w:rsid w:val="00A50A8B"/>
    <w:pPr>
      <w:tabs>
        <w:tab w:val="left" w:pos="1440"/>
        <w:tab w:val="left" w:pos="5040"/>
      </w:tabs>
      <w:ind w:right="-6"/>
      <w:jc w:val="both"/>
    </w:pPr>
    <w:rPr>
      <w:noProof/>
      <w:sz w:val="20"/>
      <w:szCs w:val="20"/>
      <w:lang w:val="en-GB" w:eastAsia="en-US"/>
    </w:rPr>
  </w:style>
  <w:style w:type="character" w:customStyle="1" w:styleId="Zkladntext3Char">
    <w:name w:val="Základný text 3 Char"/>
    <w:basedOn w:val="Predvolenpsmoodseku"/>
    <w:link w:val="Zkladntext3"/>
    <w:rsid w:val="00A50A8B"/>
    <w:rPr>
      <w:rFonts w:ascii="Times New Roman" w:eastAsia="Times New Roman" w:hAnsi="Times New Roman" w:cs="Times New Roman"/>
      <w:noProof/>
      <w:sz w:val="20"/>
      <w:szCs w:val="20"/>
      <w:lang w:val="en-GB"/>
    </w:rPr>
  </w:style>
  <w:style w:type="paragraph" w:customStyle="1" w:styleId="8ptext">
    <w:name w:val="8ptext"/>
    <w:basedOn w:val="Normlny"/>
    <w:rsid w:val="00A50A8B"/>
    <w:pPr>
      <w:tabs>
        <w:tab w:val="right" w:pos="5069"/>
        <w:tab w:val="left" w:pos="5400"/>
      </w:tabs>
      <w:suppressAutoHyphens/>
      <w:jc w:val="both"/>
    </w:pPr>
    <w:rPr>
      <w:rFonts w:ascii="Arial" w:hAnsi="Arial"/>
      <w:spacing w:val="-2"/>
      <w:sz w:val="16"/>
      <w:szCs w:val="20"/>
      <w:lang w:val="en-US" w:eastAsia="en-US"/>
    </w:rPr>
  </w:style>
  <w:style w:type="paragraph" w:customStyle="1" w:styleId="ctb12pt">
    <w:name w:val="ctb12pt"/>
    <w:basedOn w:val="Normlny"/>
    <w:rsid w:val="00A50A8B"/>
    <w:pPr>
      <w:jc w:val="center"/>
    </w:pPr>
    <w:rPr>
      <w:rFonts w:ascii="Arial" w:hAnsi="Arial"/>
      <w:b/>
      <w:szCs w:val="20"/>
      <w:lang w:val="en-US" w:eastAsia="en-US"/>
    </w:rPr>
  </w:style>
  <w:style w:type="paragraph" w:customStyle="1" w:styleId="lm5">
    <w:name w:val="lm@5"/>
    <w:basedOn w:val="Normlny"/>
    <w:rsid w:val="00A50A8B"/>
    <w:pPr>
      <w:tabs>
        <w:tab w:val="left" w:pos="-1440"/>
        <w:tab w:val="left" w:pos="-720"/>
      </w:tabs>
      <w:ind w:left="720"/>
      <w:jc w:val="both"/>
    </w:pPr>
    <w:rPr>
      <w:rFonts w:ascii="Arial" w:hAnsi="Arial"/>
      <w:sz w:val="20"/>
      <w:szCs w:val="20"/>
      <w:lang w:val="en-GB" w:eastAsia="en-US"/>
    </w:rPr>
  </w:style>
  <w:style w:type="paragraph" w:styleId="Popis">
    <w:name w:val="caption"/>
    <w:qFormat/>
    <w:rsid w:val="00A50A8B"/>
    <w:pPr>
      <w:spacing w:before="40" w:after="0" w:line="240" w:lineRule="auto"/>
    </w:pPr>
    <w:rPr>
      <w:rFonts w:ascii="Arial" w:eastAsia="Times New Roman" w:hAnsi="Arial" w:cs="Times New Roman"/>
      <w:szCs w:val="20"/>
      <w:lang w:val="en-GB" w:eastAsia="cs-CZ"/>
    </w:rPr>
  </w:style>
  <w:style w:type="paragraph" w:styleId="Textpoznmkypodiarou">
    <w:name w:val="footnote text"/>
    <w:basedOn w:val="Normlny"/>
    <w:link w:val="TextpoznmkypodiarouChar"/>
    <w:uiPriority w:val="99"/>
    <w:rsid w:val="00A50A8B"/>
    <w:pPr>
      <w:spacing w:line="300" w:lineRule="exact"/>
    </w:pPr>
    <w:rPr>
      <w:rFonts w:ascii="Arial" w:hAnsi="Arial"/>
      <w:snapToGrid w:val="0"/>
      <w:sz w:val="20"/>
      <w:szCs w:val="20"/>
      <w:lang w:val="en-GB"/>
    </w:rPr>
  </w:style>
  <w:style w:type="character" w:customStyle="1" w:styleId="TextpoznmkypodiarouChar">
    <w:name w:val="Text poznámky pod čiarou Char"/>
    <w:basedOn w:val="Predvolenpsmoodseku"/>
    <w:link w:val="Textpoznmkypodiarou"/>
    <w:uiPriority w:val="99"/>
    <w:rsid w:val="00A50A8B"/>
    <w:rPr>
      <w:rFonts w:ascii="Arial" w:eastAsia="Times New Roman" w:hAnsi="Arial" w:cs="Times New Roman"/>
      <w:snapToGrid w:val="0"/>
      <w:sz w:val="20"/>
      <w:szCs w:val="20"/>
      <w:lang w:val="en-GB" w:eastAsia="cs-CZ"/>
    </w:rPr>
  </w:style>
  <w:style w:type="character" w:styleId="Odkaznapoznmkupodiarou">
    <w:name w:val="footnote reference"/>
    <w:aliases w:val="SUPERS,BVI fnr,Footnote symbol,(Footnote Reference),Voetnootverwijzing,Times 10 Point,Exposant 3 Point,Footnote reference number,note TESI, BVI fnr,Footnote"/>
    <w:rsid w:val="00A50A8B"/>
    <w:rPr>
      <w:vertAlign w:val="superscript"/>
    </w:rPr>
  </w:style>
  <w:style w:type="paragraph" w:customStyle="1" w:styleId="ctb10pt">
    <w:name w:val="ctb10pt"/>
    <w:basedOn w:val="Normlny"/>
    <w:rsid w:val="00A50A8B"/>
    <w:pPr>
      <w:suppressAutoHyphens/>
      <w:jc w:val="center"/>
    </w:pPr>
    <w:rPr>
      <w:rFonts w:ascii="Arial" w:hAnsi="Arial"/>
      <w:b/>
      <w:sz w:val="20"/>
      <w:szCs w:val="20"/>
      <w:lang w:val="en-US" w:eastAsia="en-US"/>
    </w:rPr>
  </w:style>
  <w:style w:type="paragraph" w:styleId="Zarkazkladnhotextu2">
    <w:name w:val="Body Text Indent 2"/>
    <w:basedOn w:val="Normlny"/>
    <w:link w:val="Zarkazkladnhotextu2Char"/>
    <w:rsid w:val="00A50A8B"/>
    <w:pPr>
      <w:spacing w:after="120" w:line="480" w:lineRule="auto"/>
      <w:ind w:left="283"/>
    </w:pPr>
  </w:style>
  <w:style w:type="character" w:customStyle="1" w:styleId="Zarkazkladnhotextu2Char">
    <w:name w:val="Zarážka základného textu 2 Char"/>
    <w:basedOn w:val="Predvolenpsmoodseku"/>
    <w:link w:val="Zarkazkladnhotextu2"/>
    <w:rsid w:val="00A50A8B"/>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A50A8B"/>
    <w:pPr>
      <w:spacing w:after="120"/>
      <w:ind w:left="283"/>
    </w:pPr>
  </w:style>
  <w:style w:type="character" w:customStyle="1" w:styleId="ZarkazkladnhotextuChar">
    <w:name w:val="Zarážka základného textu Char"/>
    <w:basedOn w:val="Predvolenpsmoodseku"/>
    <w:link w:val="Zarkazkladnhotextu"/>
    <w:rsid w:val="00A50A8B"/>
    <w:rPr>
      <w:rFonts w:ascii="Times New Roman" w:eastAsia="Times New Roman" w:hAnsi="Times New Roman" w:cs="Times New Roman"/>
      <w:sz w:val="24"/>
      <w:szCs w:val="24"/>
      <w:lang w:eastAsia="cs-CZ"/>
    </w:rPr>
  </w:style>
  <w:style w:type="paragraph" w:customStyle="1" w:styleId="b">
    <w:name w:val="b"/>
    <w:aliases w:val="bold"/>
    <w:basedOn w:val="Normlny"/>
    <w:rsid w:val="00A50A8B"/>
    <w:pPr>
      <w:suppressAutoHyphens/>
      <w:jc w:val="both"/>
    </w:pPr>
    <w:rPr>
      <w:rFonts w:ascii="Arial" w:hAnsi="Arial"/>
      <w:b/>
      <w:spacing w:val="-2"/>
      <w:sz w:val="20"/>
      <w:szCs w:val="20"/>
      <w:lang w:val="en-US" w:eastAsia="en-US"/>
    </w:rPr>
  </w:style>
  <w:style w:type="paragraph" w:customStyle="1" w:styleId="1">
    <w:name w:val="1"/>
    <w:aliases w:val="Arial7L"/>
    <w:rsid w:val="00A50A8B"/>
    <w:pPr>
      <w:spacing w:after="0" w:line="240" w:lineRule="auto"/>
    </w:pPr>
    <w:rPr>
      <w:rFonts w:ascii="Arial" w:eastAsia="Times New Roman" w:hAnsi="Arial" w:cs="Times New Roman"/>
      <w:sz w:val="14"/>
      <w:szCs w:val="20"/>
      <w:lang w:val="en-US"/>
    </w:rPr>
  </w:style>
  <w:style w:type="paragraph" w:customStyle="1" w:styleId="0">
    <w:name w:val="0"/>
    <w:aliases w:val="docfont"/>
    <w:rsid w:val="00A50A8B"/>
    <w:pPr>
      <w:spacing w:after="0" w:line="260" w:lineRule="exact"/>
    </w:pPr>
    <w:rPr>
      <w:rFonts w:ascii="Arial" w:eastAsia="Times New Roman" w:hAnsi="Arial" w:cs="Times New Roman"/>
      <w:sz w:val="18"/>
      <w:szCs w:val="20"/>
      <w:lang w:val="en-US"/>
    </w:rPr>
  </w:style>
  <w:style w:type="paragraph" w:customStyle="1" w:styleId="2">
    <w:name w:val="2"/>
    <w:aliases w:val="Arial7C"/>
    <w:rsid w:val="00A50A8B"/>
    <w:pPr>
      <w:spacing w:after="0" w:line="240" w:lineRule="auto"/>
      <w:jc w:val="center"/>
    </w:pPr>
    <w:rPr>
      <w:rFonts w:ascii="Arial" w:eastAsia="Times New Roman" w:hAnsi="Arial" w:cs="Times New Roman"/>
      <w:sz w:val="14"/>
      <w:szCs w:val="20"/>
      <w:lang w:val="en-US"/>
    </w:rPr>
  </w:style>
  <w:style w:type="paragraph" w:customStyle="1" w:styleId="3">
    <w:name w:val="3"/>
    <w:aliases w:val="Arial7R"/>
    <w:rsid w:val="00A50A8B"/>
    <w:pPr>
      <w:spacing w:after="0" w:line="240" w:lineRule="auto"/>
      <w:jc w:val="right"/>
    </w:pPr>
    <w:rPr>
      <w:rFonts w:ascii="Arial" w:eastAsia="Times New Roman" w:hAnsi="Arial" w:cs="Times New Roman"/>
      <w:sz w:val="14"/>
      <w:szCs w:val="20"/>
      <w:lang w:val="en-US"/>
    </w:rPr>
  </w:style>
  <w:style w:type="character" w:customStyle="1" w:styleId="LineDraw10">
    <w:name w:val="LineDraw10"/>
    <w:rsid w:val="00A50A8B"/>
    <w:rPr>
      <w:rFonts w:ascii="Courier New" w:hAnsi="Courier New"/>
      <w:b/>
      <w:smallCaps/>
    </w:rPr>
  </w:style>
  <w:style w:type="paragraph" w:customStyle="1" w:styleId="4">
    <w:name w:val="4"/>
    <w:aliases w:val="rj"/>
    <w:basedOn w:val="0"/>
    <w:rsid w:val="00A50A8B"/>
    <w:pPr>
      <w:jc w:val="right"/>
    </w:pPr>
  </w:style>
  <w:style w:type="paragraph" w:customStyle="1" w:styleId="5">
    <w:name w:val="5"/>
    <w:aliases w:val="cen"/>
    <w:basedOn w:val="0"/>
    <w:rsid w:val="00A50A8B"/>
    <w:pPr>
      <w:spacing w:before="40" w:after="40" w:line="240" w:lineRule="auto"/>
      <w:jc w:val="center"/>
    </w:pPr>
  </w:style>
  <w:style w:type="paragraph" w:customStyle="1" w:styleId="FormField">
    <w:name w:val="FormField"/>
    <w:rsid w:val="00A50A8B"/>
    <w:pPr>
      <w:spacing w:before="80" w:after="0" w:line="240" w:lineRule="auto"/>
    </w:pPr>
    <w:rPr>
      <w:rFonts w:ascii="Courier New" w:eastAsia="Times New Roman" w:hAnsi="Courier New" w:cs="Times New Roman"/>
      <w:sz w:val="18"/>
      <w:szCs w:val="20"/>
      <w:lang w:val="en-US"/>
    </w:rPr>
  </w:style>
  <w:style w:type="paragraph" w:customStyle="1" w:styleId="FormFieldCen">
    <w:name w:val="FormFieldCen"/>
    <w:basedOn w:val="FormField"/>
    <w:rsid w:val="00A50A8B"/>
    <w:pPr>
      <w:jc w:val="center"/>
    </w:pPr>
  </w:style>
  <w:style w:type="paragraph" w:customStyle="1" w:styleId="h1">
    <w:name w:val="h1"/>
    <w:aliases w:val="hang1"/>
    <w:basedOn w:val="0"/>
    <w:rsid w:val="00A50A8B"/>
    <w:pPr>
      <w:keepNext/>
      <w:spacing w:before="60" w:after="60" w:line="240" w:lineRule="auto"/>
      <w:ind w:left="360" w:hanging="360"/>
    </w:pPr>
  </w:style>
  <w:style w:type="paragraph" w:customStyle="1" w:styleId="DropDown">
    <w:name w:val="DropDown"/>
    <w:basedOn w:val="FormField"/>
    <w:rsid w:val="00A50A8B"/>
    <w:pPr>
      <w:keepNext/>
      <w:pBdr>
        <w:bottom w:val="single" w:sz="2" w:space="1" w:color="auto"/>
      </w:pBdr>
      <w:ind w:right="360"/>
    </w:pPr>
    <w:rPr>
      <w:sz w:val="20"/>
    </w:rPr>
  </w:style>
  <w:style w:type="paragraph" w:customStyle="1" w:styleId="CheckBoxCen">
    <w:name w:val="CheckBoxCen"/>
    <w:basedOn w:val="FormField"/>
    <w:rsid w:val="00A50A8B"/>
    <w:pPr>
      <w:spacing w:before="20" w:after="20"/>
      <w:jc w:val="center"/>
    </w:pPr>
    <w:rPr>
      <w:sz w:val="22"/>
    </w:rPr>
  </w:style>
  <w:style w:type="paragraph" w:customStyle="1" w:styleId="h2">
    <w:name w:val="h2"/>
    <w:aliases w:val="hang2"/>
    <w:basedOn w:val="h1"/>
    <w:rsid w:val="00A50A8B"/>
    <w:pPr>
      <w:ind w:left="720"/>
    </w:pPr>
  </w:style>
  <w:style w:type="paragraph" w:customStyle="1" w:styleId="h3">
    <w:name w:val="h3"/>
    <w:aliases w:val="hang3"/>
    <w:basedOn w:val="h2"/>
    <w:rsid w:val="00A50A8B"/>
    <w:pPr>
      <w:ind w:left="1080"/>
    </w:pPr>
  </w:style>
  <w:style w:type="paragraph" w:customStyle="1" w:styleId="CheckBoxLeft">
    <w:name w:val="CheckBoxLeft"/>
    <w:basedOn w:val="CheckBoxCen"/>
    <w:rsid w:val="00A50A8B"/>
    <w:pPr>
      <w:keepNext/>
      <w:jc w:val="left"/>
    </w:pPr>
  </w:style>
  <w:style w:type="paragraph" w:customStyle="1" w:styleId="CheckBoxRight">
    <w:name w:val="CheckBoxRight"/>
    <w:basedOn w:val="CheckBoxLeft"/>
    <w:rsid w:val="00A50A8B"/>
    <w:pPr>
      <w:jc w:val="right"/>
    </w:pPr>
  </w:style>
  <w:style w:type="paragraph" w:styleId="Textvysvetlivky">
    <w:name w:val="endnote text"/>
    <w:basedOn w:val="Normlny"/>
    <w:link w:val="TextvysvetlivkyChar"/>
    <w:semiHidden/>
    <w:rsid w:val="00A50A8B"/>
    <w:rPr>
      <w:rFonts w:ascii="Arial" w:hAnsi="Arial"/>
      <w:szCs w:val="20"/>
      <w:lang w:val="en-US" w:eastAsia="en-US"/>
    </w:rPr>
  </w:style>
  <w:style w:type="character" w:customStyle="1" w:styleId="TextvysvetlivkyChar">
    <w:name w:val="Text vysvetlivky Char"/>
    <w:basedOn w:val="Predvolenpsmoodseku"/>
    <w:link w:val="Textvysvetlivky"/>
    <w:semiHidden/>
    <w:rsid w:val="00A50A8B"/>
    <w:rPr>
      <w:rFonts w:ascii="Arial" w:eastAsia="Times New Roman" w:hAnsi="Arial" w:cs="Times New Roman"/>
      <w:sz w:val="24"/>
      <w:szCs w:val="20"/>
      <w:lang w:val="en-US"/>
    </w:rPr>
  </w:style>
  <w:style w:type="paragraph" w:customStyle="1" w:styleId="PNC">
    <w:name w:val="PNC"/>
    <w:basedOn w:val="Normlny"/>
    <w:rsid w:val="00A50A8B"/>
    <w:pPr>
      <w:jc w:val="center"/>
    </w:pPr>
    <w:rPr>
      <w:rFonts w:ascii="Arial" w:hAnsi="Arial"/>
      <w:b/>
      <w:sz w:val="20"/>
      <w:szCs w:val="20"/>
      <w:lang w:val="en-US" w:eastAsia="en-US"/>
    </w:rPr>
  </w:style>
  <w:style w:type="paragraph" w:customStyle="1" w:styleId="PNHANG">
    <w:name w:val="PNHANG"/>
    <w:basedOn w:val="Normlny"/>
    <w:rsid w:val="00A50A8B"/>
    <w:pPr>
      <w:ind w:left="720" w:hanging="720"/>
    </w:pPr>
    <w:rPr>
      <w:rFonts w:ascii="Arial" w:hAnsi="Arial"/>
      <w:b/>
      <w:sz w:val="20"/>
      <w:szCs w:val="20"/>
      <w:lang w:val="en-US" w:eastAsia="en-US"/>
    </w:rPr>
  </w:style>
  <w:style w:type="paragraph" w:customStyle="1" w:styleId="ITEMS">
    <w:name w:val="ITEMS"/>
    <w:basedOn w:val="PNHANG"/>
    <w:rsid w:val="00A50A8B"/>
    <w:pPr>
      <w:ind w:left="2160" w:hanging="1440"/>
    </w:pPr>
  </w:style>
  <w:style w:type="paragraph" w:customStyle="1" w:styleId="Footer2">
    <w:name w:val="Footer2"/>
    <w:basedOn w:val="Normlny"/>
    <w:rsid w:val="00A50A8B"/>
    <w:pPr>
      <w:pBdr>
        <w:top w:val="single" w:sz="12" w:space="6" w:color="auto"/>
      </w:pBdr>
      <w:tabs>
        <w:tab w:val="center" w:pos="4680"/>
        <w:tab w:val="right" w:pos="9000"/>
        <w:tab w:val="right" w:pos="13500"/>
      </w:tabs>
      <w:suppressAutoHyphens/>
      <w:spacing w:before="120"/>
      <w:jc w:val="both"/>
    </w:pPr>
    <w:rPr>
      <w:rFonts w:ascii="Arial" w:hAnsi="Arial"/>
      <w:spacing w:val="-2"/>
      <w:sz w:val="20"/>
      <w:szCs w:val="20"/>
      <w:lang w:val="en-US" w:eastAsia="en-US"/>
    </w:rPr>
  </w:style>
  <w:style w:type="paragraph" w:customStyle="1" w:styleId="Textbubliny1">
    <w:name w:val="Text bubliny1"/>
    <w:basedOn w:val="Normlny"/>
    <w:semiHidden/>
    <w:rsid w:val="00A50A8B"/>
    <w:rPr>
      <w:rFonts w:ascii="Tahoma" w:hAnsi="Tahoma" w:cs="Tahoma"/>
      <w:sz w:val="16"/>
      <w:szCs w:val="16"/>
    </w:rPr>
  </w:style>
  <w:style w:type="paragraph" w:customStyle="1" w:styleId="Odrkapomlka">
    <w:name w:val="Odrážka pomlčka"/>
    <w:rsid w:val="00A50A8B"/>
    <w:pPr>
      <w:numPr>
        <w:numId w:val="6"/>
      </w:numPr>
      <w:tabs>
        <w:tab w:val="left" w:pos="543"/>
      </w:tabs>
      <w:spacing w:before="60" w:after="0" w:line="300" w:lineRule="atLeast"/>
      <w:jc w:val="both"/>
    </w:pPr>
    <w:rPr>
      <w:rFonts w:ascii="Arial" w:eastAsia="Times New Roman" w:hAnsi="Arial" w:cs="Times New Roman"/>
      <w:szCs w:val="20"/>
      <w:lang w:val="en-GB" w:eastAsia="cs-CZ"/>
    </w:rPr>
  </w:style>
  <w:style w:type="paragraph" w:customStyle="1" w:styleId="Hlavika1">
    <w:name w:val="Hlavička1"/>
    <w:rsid w:val="00A50A8B"/>
    <w:pPr>
      <w:spacing w:after="0" w:line="240" w:lineRule="auto"/>
      <w:jc w:val="center"/>
    </w:pPr>
    <w:rPr>
      <w:rFonts w:ascii="Times New Roman" w:eastAsia="Times New Roman" w:hAnsi="Times New Roman" w:cs="Times New Roman"/>
      <w:caps/>
      <w:sz w:val="20"/>
      <w:szCs w:val="20"/>
      <w:lang w:val="en-GB" w:eastAsia="sk-SK"/>
    </w:rPr>
  </w:style>
  <w:style w:type="paragraph" w:customStyle="1" w:styleId="CharCharCharChar">
    <w:name w:val="Char Char Char Char"/>
    <w:basedOn w:val="Normlny"/>
    <w:next w:val="Normlny"/>
    <w:rsid w:val="00A50A8B"/>
    <w:pPr>
      <w:tabs>
        <w:tab w:val="num" w:pos="1440"/>
      </w:tabs>
      <w:ind w:left="1440" w:hanging="360"/>
    </w:pPr>
    <w:rPr>
      <w:rFonts w:eastAsia="MS Mincho"/>
      <w:lang w:eastAsia="ja-JP"/>
    </w:rPr>
  </w:style>
  <w:style w:type="character" w:styleId="Odkaznakomentr">
    <w:name w:val="annotation reference"/>
    <w:rsid w:val="00A50A8B"/>
    <w:rPr>
      <w:sz w:val="16"/>
      <w:szCs w:val="16"/>
    </w:rPr>
  </w:style>
  <w:style w:type="character" w:customStyle="1" w:styleId="sectitle">
    <w:name w:val="sec title"/>
    <w:rsid w:val="00A50A8B"/>
    <w:rPr>
      <w:rFonts w:ascii="Helvetica 65 Medium"/>
      <w:sz w:val="28"/>
    </w:rPr>
  </w:style>
  <w:style w:type="paragraph" w:customStyle="1" w:styleId="ECTableText3arial12">
    <w:name w:val="EC TableText3 arial 12"/>
    <w:basedOn w:val="Normlny"/>
    <w:rsid w:val="00A50A8B"/>
    <w:pPr>
      <w:spacing w:before="120"/>
    </w:pPr>
    <w:rPr>
      <w:rFonts w:ascii="Arial" w:hAnsi="Arial"/>
      <w:szCs w:val="20"/>
      <w:lang w:val="en-GB" w:eastAsia="en-US"/>
    </w:rPr>
  </w:style>
  <w:style w:type="paragraph" w:customStyle="1" w:styleId="ECTableText2arial12">
    <w:name w:val="EC TableText2 arial 12"/>
    <w:basedOn w:val="Normlny"/>
    <w:rsid w:val="00A50A8B"/>
    <w:pPr>
      <w:spacing w:before="120"/>
    </w:pPr>
    <w:rPr>
      <w:rFonts w:ascii="Arial" w:hAnsi="Arial"/>
      <w:szCs w:val="20"/>
      <w:lang w:val="en-GB" w:eastAsia="en-US"/>
    </w:rPr>
  </w:style>
  <w:style w:type="paragraph" w:styleId="Textkomentra">
    <w:name w:val="annotation text"/>
    <w:basedOn w:val="Normlny"/>
    <w:link w:val="TextkomentraChar"/>
    <w:rsid w:val="00A50A8B"/>
    <w:rPr>
      <w:sz w:val="20"/>
      <w:szCs w:val="20"/>
    </w:rPr>
  </w:style>
  <w:style w:type="character" w:customStyle="1" w:styleId="TextkomentraChar">
    <w:name w:val="Text komentára Char"/>
    <w:basedOn w:val="Predvolenpsmoodseku"/>
    <w:link w:val="Textkomentra"/>
    <w:rsid w:val="00A50A8B"/>
    <w:rPr>
      <w:rFonts w:ascii="Times New Roman" w:eastAsia="Times New Roman" w:hAnsi="Times New Roman" w:cs="Times New Roman"/>
      <w:sz w:val="20"/>
      <w:szCs w:val="20"/>
      <w:lang w:eastAsia="cs-CZ"/>
    </w:rPr>
  </w:style>
  <w:style w:type="paragraph" w:customStyle="1" w:styleId="Predmetkomentra1">
    <w:name w:val="Predmet komentára1"/>
    <w:basedOn w:val="Textkomentra"/>
    <w:next w:val="Textkomentra"/>
    <w:semiHidden/>
    <w:rsid w:val="00A50A8B"/>
    <w:rPr>
      <w:b/>
      <w:bCs/>
    </w:rPr>
  </w:style>
  <w:style w:type="character" w:customStyle="1" w:styleId="ra">
    <w:name w:val="ra"/>
    <w:basedOn w:val="Predvolenpsmoodseku"/>
    <w:rsid w:val="00A50A8B"/>
  </w:style>
  <w:style w:type="character" w:customStyle="1" w:styleId="CharChar">
    <w:name w:val="Char Char"/>
    <w:rsid w:val="00A50A8B"/>
    <w:rPr>
      <w:sz w:val="24"/>
      <w:szCs w:val="24"/>
      <w:lang w:eastAsia="cs-CZ"/>
    </w:rPr>
  </w:style>
  <w:style w:type="character" w:customStyle="1" w:styleId="KapitolaChar">
    <w:name w:val="Kapitola Char"/>
    <w:aliases w:val="Názov kapitoly Char Char"/>
    <w:rsid w:val="00A50A8B"/>
    <w:rPr>
      <w:b/>
      <w:bCs/>
      <w:sz w:val="28"/>
      <w:szCs w:val="24"/>
      <w:lang w:val="en-US" w:eastAsia="en-US"/>
    </w:rPr>
  </w:style>
  <w:style w:type="character" w:customStyle="1" w:styleId="CharChar1">
    <w:name w:val="Char Char1"/>
    <w:rsid w:val="00A50A8B"/>
    <w:rPr>
      <w:i/>
      <w:iCs/>
      <w:sz w:val="24"/>
      <w:szCs w:val="24"/>
      <w:lang w:eastAsia="cs-CZ"/>
    </w:rPr>
  </w:style>
  <w:style w:type="paragraph" w:customStyle="1" w:styleId="CharCharCharChar1CharCharCharChar">
    <w:name w:val="Char Char Char Char1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CharChar">
    <w:name w:val="Char Char Char Char Char Char"/>
    <w:basedOn w:val="Normlny"/>
    <w:next w:val="Normlny"/>
    <w:rsid w:val="00A50A8B"/>
    <w:pPr>
      <w:tabs>
        <w:tab w:val="num" w:pos="1440"/>
      </w:tabs>
      <w:ind w:left="1440" w:hanging="360"/>
    </w:pPr>
    <w:rPr>
      <w:rFonts w:eastAsia="MS Mincho"/>
      <w:lang w:val="en-US" w:eastAsia="ja-JP"/>
    </w:rPr>
  </w:style>
  <w:style w:type="paragraph" w:customStyle="1" w:styleId="Default">
    <w:name w:val="Default"/>
    <w:qFormat/>
    <w:rsid w:val="00A50A8B"/>
    <w:pPr>
      <w:widowControl w:val="0"/>
      <w:autoSpaceDE w:val="0"/>
      <w:autoSpaceDN w:val="0"/>
      <w:adjustRightInd w:val="0"/>
      <w:spacing w:after="0" w:line="240" w:lineRule="auto"/>
    </w:pPr>
    <w:rPr>
      <w:rFonts w:ascii="T T 160o 00" w:eastAsia="Times New Roman" w:hAnsi="T T 160o 00" w:cs="T T 160o 00"/>
      <w:color w:val="000000"/>
      <w:sz w:val="24"/>
      <w:szCs w:val="24"/>
      <w:lang w:eastAsia="sk-SK"/>
    </w:rPr>
  </w:style>
  <w:style w:type="paragraph" w:customStyle="1" w:styleId="CharCharCharCharCharCharCharCharCharCharCharChar">
    <w:name w:val="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1CharCharCharCharCharCharCharChar">
    <w:name w:val="Char Char Char Char1 Char Char Char Char Char Char Char Char"/>
    <w:basedOn w:val="Normlny"/>
    <w:rsid w:val="00A50A8B"/>
    <w:pPr>
      <w:spacing w:after="160" w:line="240" w:lineRule="exact"/>
    </w:pPr>
    <w:rPr>
      <w:rFonts w:ascii="Arial" w:hAnsi="Arial"/>
      <w:sz w:val="20"/>
      <w:szCs w:val="20"/>
      <w:lang w:val="en-US" w:eastAsia="en-US"/>
    </w:rPr>
  </w:style>
  <w:style w:type="paragraph" w:customStyle="1" w:styleId="CharCharCharCharCharCharCharCharCharCharCharCharCharCharCharCharCharCharCharChar">
    <w:name w:val="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styleId="Textbubliny">
    <w:name w:val="Balloon Text"/>
    <w:basedOn w:val="Normlny"/>
    <w:link w:val="TextbublinyChar"/>
    <w:semiHidden/>
    <w:rsid w:val="00A50A8B"/>
    <w:rPr>
      <w:rFonts w:ascii="Tahoma" w:hAnsi="Tahoma" w:cs="Tahoma"/>
      <w:sz w:val="16"/>
      <w:szCs w:val="16"/>
    </w:rPr>
  </w:style>
  <w:style w:type="character" w:customStyle="1" w:styleId="TextbublinyChar">
    <w:name w:val="Text bubliny Char"/>
    <w:basedOn w:val="Predvolenpsmoodseku"/>
    <w:link w:val="Textbubliny"/>
    <w:semiHidden/>
    <w:rsid w:val="00A50A8B"/>
    <w:rPr>
      <w:rFonts w:ascii="Tahoma" w:eastAsia="Times New Roman" w:hAnsi="Tahoma" w:cs="Tahoma"/>
      <w:sz w:val="16"/>
      <w:szCs w:val="16"/>
      <w:lang w:eastAsia="cs-CZ"/>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1">
    <w:name w:val="Char1"/>
    <w:basedOn w:val="Normlny"/>
    <w:rsid w:val="00A50A8B"/>
    <w:pPr>
      <w:spacing w:after="160" w:line="240" w:lineRule="exact"/>
    </w:pPr>
    <w:rPr>
      <w:rFonts w:ascii="Arial" w:hAnsi="Arial"/>
      <w:sz w:val="20"/>
      <w:szCs w:val="20"/>
      <w:lang w:val="en-US" w:eastAsia="en-US"/>
    </w:rPr>
  </w:style>
  <w:style w:type="paragraph" w:customStyle="1" w:styleId="Textodsaden">
    <w:name w:val="Text odsadený"/>
    <w:basedOn w:val="Text"/>
    <w:rsid w:val="00A50A8B"/>
    <w:pPr>
      <w:ind w:firstLine="567"/>
    </w:pPr>
  </w:style>
  <w:style w:type="paragraph" w:styleId="Predmetkomentra">
    <w:name w:val="annotation subject"/>
    <w:basedOn w:val="Textkomentra"/>
    <w:next w:val="Textkomentra"/>
    <w:link w:val="PredmetkomentraChar"/>
    <w:rsid w:val="00A50A8B"/>
    <w:rPr>
      <w:b/>
      <w:bCs/>
    </w:rPr>
  </w:style>
  <w:style w:type="character" w:customStyle="1" w:styleId="PredmetkomentraChar">
    <w:name w:val="Predmet komentára Char"/>
    <w:basedOn w:val="TextkomentraChar"/>
    <w:link w:val="Predmetkomentra"/>
    <w:rsid w:val="00A50A8B"/>
    <w:rPr>
      <w:rFonts w:ascii="Times New Roman" w:eastAsia="Times New Roman" w:hAnsi="Times New Roman" w:cs="Times New Roman"/>
      <w:b/>
      <w:bCs/>
      <w:sz w:val="20"/>
      <w:szCs w:val="20"/>
      <w:lang w:eastAsia="cs-CZ"/>
    </w:rPr>
  </w:style>
  <w:style w:type="paragraph" w:styleId="Revzia">
    <w:name w:val="Revision"/>
    <w:hidden/>
    <w:uiPriority w:val="99"/>
    <w:semiHidden/>
    <w:rsid w:val="00A50A8B"/>
    <w:pPr>
      <w:spacing w:after="0" w:line="240" w:lineRule="auto"/>
    </w:pPr>
    <w:rPr>
      <w:rFonts w:ascii="Times New Roman" w:eastAsia="Times New Roman" w:hAnsi="Times New Roman" w:cs="Times New Roman"/>
      <w:sz w:val="24"/>
      <w:szCs w:val="24"/>
      <w:lang w:eastAsia="cs-CZ"/>
    </w:rPr>
  </w:style>
  <w:style w:type="paragraph" w:styleId="Bezriadkovania">
    <w:name w:val="No Spacing"/>
    <w:uiPriority w:val="1"/>
    <w:qFormat/>
    <w:rsid w:val="00A50A8B"/>
    <w:pPr>
      <w:spacing w:after="0" w:line="240" w:lineRule="auto"/>
    </w:pPr>
    <w:rPr>
      <w:rFonts w:ascii="Times New Roman" w:eastAsia="Times New Roman" w:hAnsi="Times New Roman" w:cs="Times New Roman"/>
      <w:sz w:val="24"/>
      <w:szCs w:val="24"/>
      <w:lang w:eastAsia="cs-CZ"/>
    </w:rPr>
  </w:style>
  <w:style w:type="character" w:customStyle="1" w:styleId="hps">
    <w:name w:val="hps"/>
    <w:rsid w:val="00A50A8B"/>
  </w:style>
  <w:style w:type="character" w:customStyle="1" w:styleId="Nevyrieenzmienka1">
    <w:name w:val="Nevyriešená zmienka1"/>
    <w:uiPriority w:val="99"/>
    <w:semiHidden/>
    <w:unhideWhenUsed/>
    <w:rsid w:val="00A50A8B"/>
    <w:rPr>
      <w:color w:val="605E5C"/>
      <w:shd w:val="clear" w:color="auto" w:fill="E1DFDD"/>
    </w:rPr>
  </w:style>
  <w:style w:type="character" w:customStyle="1" w:styleId="OdsekzoznamuChar">
    <w:name w:val="Odsek zoznamu Char"/>
    <w:aliases w:val="body Char,Odsek zoznamu2 Char"/>
    <w:link w:val="Odsekzoznamu"/>
    <w:uiPriority w:val="34"/>
    <w:rsid w:val="00A50A8B"/>
  </w:style>
  <w:style w:type="paragraph" w:customStyle="1" w:styleId="CharCharCharChar1CharCharCharCharCharCharCharCharCharCharCharCharCharChar1CharChar0">
    <w:name w:val="Char Char Char Char1 Char Char Char Char Char Char Char Char Char Char Char Char Char Char1 Char Char0"/>
    <w:basedOn w:val="Normlny"/>
    <w:rsid w:val="00A50A8B"/>
    <w:pPr>
      <w:spacing w:after="160" w:line="240" w:lineRule="exact"/>
    </w:pPr>
    <w:rPr>
      <w:rFonts w:ascii="Arial" w:hAnsi="Arial"/>
      <w:sz w:val="20"/>
      <w:szCs w:val="20"/>
      <w:lang w:val="en-US" w:eastAsia="en-US"/>
    </w:rPr>
  </w:style>
  <w:style w:type="paragraph" w:customStyle="1" w:styleId="Manualpoint1">
    <w:name w:val="Manual point 1"/>
    <w:basedOn w:val="Odsekzoznamu"/>
    <w:rsid w:val="00A50A8B"/>
    <w:pPr>
      <w:spacing w:before="120" w:after="120"/>
      <w:ind w:left="0"/>
      <w:jc w:val="both"/>
    </w:pPr>
    <w:rPr>
      <w:lang w:val="en-GB"/>
    </w:rPr>
  </w:style>
  <w:style w:type="character" w:styleId="PouitHypertextovPrepojenie">
    <w:name w:val="FollowedHyperlink"/>
    <w:basedOn w:val="Predvolenpsmoodseku"/>
    <w:rsid w:val="00A50A8B"/>
    <w:rPr>
      <w:color w:val="954F72" w:themeColor="followedHyperlink"/>
      <w:u w:val="single"/>
    </w:rPr>
  </w:style>
  <w:style w:type="character" w:styleId="Zmienka">
    <w:name w:val="Mention"/>
    <w:basedOn w:val="Predvolenpsmoodseku"/>
    <w:uiPriority w:val="99"/>
    <w:unhideWhenUsed/>
    <w:rsid w:val="00A50A8B"/>
    <w:rPr>
      <w:color w:val="2B579A"/>
      <w:shd w:val="clear" w:color="auto" w:fill="E1DFDD"/>
    </w:rPr>
  </w:style>
  <w:style w:type="character" w:styleId="Nevyrieenzmienka">
    <w:name w:val="Unresolved Mention"/>
    <w:basedOn w:val="Predvolenpsmoodseku"/>
    <w:uiPriority w:val="99"/>
    <w:semiHidden/>
    <w:unhideWhenUsed/>
    <w:rsid w:val="00A50A8B"/>
    <w:rPr>
      <w:color w:val="605E5C"/>
      <w:shd w:val="clear" w:color="auto" w:fill="E1DFDD"/>
    </w:rPr>
  </w:style>
  <w:style w:type="paragraph" w:customStyle="1" w:styleId="CharCharCharChar1CharCharCharCharCharCharCharCharCharCharCharCharCharChar1CharChar00">
    <w:name w:val="Char Char Char Char1 Char Char Char Char Char Char Char Char Char Char Char Char Char Char1 Char Char00"/>
    <w:basedOn w:val="Normlny"/>
    <w:rsid w:val="00A50A8B"/>
    <w:pPr>
      <w:spacing w:after="160" w:line="240" w:lineRule="exact"/>
    </w:pPr>
    <w:rPr>
      <w:rFonts w:ascii="Arial" w:hAnsi="Arial"/>
      <w:sz w:val="20"/>
      <w:szCs w:val="20"/>
      <w:lang w:val="en-US" w:eastAsia="en-US"/>
    </w:rPr>
  </w:style>
  <w:style w:type="table" w:styleId="Mriekatabuky">
    <w:name w:val="Table Grid"/>
    <w:basedOn w:val="Normlnatabuka"/>
    <w:uiPriority w:val="59"/>
    <w:rsid w:val="00A50A8B"/>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A50A8B"/>
  </w:style>
  <w:style w:type="paragraph" w:customStyle="1" w:styleId="H6">
    <w:name w:val="H6"/>
    <w:basedOn w:val="Normlny"/>
    <w:next w:val="Normlny"/>
    <w:rsid w:val="00A50A8B"/>
    <w:pPr>
      <w:keepNext/>
      <w:spacing w:before="100" w:after="100"/>
      <w:outlineLvl w:val="6"/>
    </w:pPr>
    <w:rPr>
      <w:rFonts w:ascii="Arial" w:hAnsi="Arial"/>
      <w:b/>
      <w:snapToGrid w:val="0"/>
      <w:sz w:val="16"/>
      <w:szCs w:val="20"/>
    </w:rPr>
  </w:style>
  <w:style w:type="paragraph" w:styleId="Normlnywebov">
    <w:name w:val="Normal (Web)"/>
    <w:basedOn w:val="Normlny"/>
    <w:uiPriority w:val="99"/>
    <w:semiHidden/>
    <w:unhideWhenUsed/>
    <w:rsid w:val="00AE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21657">
      <w:bodyDiv w:val="1"/>
      <w:marLeft w:val="0"/>
      <w:marRight w:val="0"/>
      <w:marTop w:val="0"/>
      <w:marBottom w:val="0"/>
      <w:divBdr>
        <w:top w:val="none" w:sz="0" w:space="0" w:color="auto"/>
        <w:left w:val="none" w:sz="0" w:space="0" w:color="auto"/>
        <w:bottom w:val="none" w:sz="0" w:space="0" w:color="auto"/>
        <w:right w:val="none" w:sz="0" w:space="0" w:color="auto"/>
      </w:divBdr>
    </w:div>
    <w:div w:id="166092083">
      <w:bodyDiv w:val="1"/>
      <w:marLeft w:val="0"/>
      <w:marRight w:val="0"/>
      <w:marTop w:val="0"/>
      <w:marBottom w:val="0"/>
      <w:divBdr>
        <w:top w:val="none" w:sz="0" w:space="0" w:color="auto"/>
        <w:left w:val="none" w:sz="0" w:space="0" w:color="auto"/>
        <w:bottom w:val="none" w:sz="0" w:space="0" w:color="auto"/>
        <w:right w:val="none" w:sz="0" w:space="0" w:color="auto"/>
      </w:divBdr>
    </w:div>
    <w:div w:id="524489414">
      <w:bodyDiv w:val="1"/>
      <w:marLeft w:val="0"/>
      <w:marRight w:val="0"/>
      <w:marTop w:val="0"/>
      <w:marBottom w:val="0"/>
      <w:divBdr>
        <w:top w:val="none" w:sz="0" w:space="0" w:color="auto"/>
        <w:left w:val="none" w:sz="0" w:space="0" w:color="auto"/>
        <w:bottom w:val="none" w:sz="0" w:space="0" w:color="auto"/>
        <w:right w:val="none" w:sz="0" w:space="0" w:color="auto"/>
      </w:divBdr>
    </w:div>
    <w:div w:id="680087089">
      <w:bodyDiv w:val="1"/>
      <w:marLeft w:val="0"/>
      <w:marRight w:val="0"/>
      <w:marTop w:val="0"/>
      <w:marBottom w:val="0"/>
      <w:divBdr>
        <w:top w:val="none" w:sz="0" w:space="0" w:color="auto"/>
        <w:left w:val="none" w:sz="0" w:space="0" w:color="auto"/>
        <w:bottom w:val="none" w:sz="0" w:space="0" w:color="auto"/>
        <w:right w:val="none" w:sz="0" w:space="0" w:color="auto"/>
      </w:divBdr>
    </w:div>
    <w:div w:id="1352758599">
      <w:bodyDiv w:val="1"/>
      <w:marLeft w:val="0"/>
      <w:marRight w:val="0"/>
      <w:marTop w:val="0"/>
      <w:marBottom w:val="0"/>
      <w:divBdr>
        <w:top w:val="none" w:sz="0" w:space="0" w:color="auto"/>
        <w:left w:val="none" w:sz="0" w:space="0" w:color="auto"/>
        <w:bottom w:val="none" w:sz="0" w:space="0" w:color="auto"/>
        <w:right w:val="none" w:sz="0" w:space="0" w:color="auto"/>
      </w:divBdr>
    </w:div>
    <w:div w:id="143825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yperlink" Target="http://slovak.statistics.sk/" TargetMode="External"/><Relationship Id="rId47" Type="http://schemas.openxmlformats.org/officeDocument/2006/relationships/header" Target="header17.xml"/><Relationship Id="rId50" Type="http://schemas.openxmlformats.org/officeDocument/2006/relationships/header" Target="header18.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yperlink" Target="http://slovak.statistics.sk/" TargetMode="External"/><Relationship Id="rId45" Type="http://schemas.openxmlformats.org/officeDocument/2006/relationships/header" Target="header16.xml"/><Relationship Id="rId53" Type="http://schemas.microsoft.com/office/2011/relationships/people" Target="people.xml"/><Relationship Id="rId5" Type="http://schemas.openxmlformats.org/officeDocument/2006/relationships/styles" Target="styles.xml"/><Relationship Id="rId10" Type="http://schemas.openxmlformats.org/officeDocument/2006/relationships/image" Target="media/image1.png"/><Relationship Id="rId19" Type="http://schemas.openxmlformats.org/officeDocument/2006/relationships/hyperlink" Target="mailto:tajomnik@sace.sk" TargetMode="Externa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footer" Target="footer16.xml"/><Relationship Id="rId8" Type="http://schemas.openxmlformats.org/officeDocument/2006/relationships/footnotes" Target="footnote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20" Type="http://schemas.openxmlformats.org/officeDocument/2006/relationships/hyperlink" Target="http://www.sace.sk" TargetMode="External"/><Relationship Id="rId41" Type="http://schemas.openxmlformats.org/officeDocument/2006/relationships/hyperlink" Target="http://slovak.statistics.s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7.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6091AE-18DD-493D-898A-0D355B026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68185-e36f-49c8-b6f0-1fda4cb34f81"/>
    <ds:schemaRef ds:uri="92d59b66-2caa-47dd-b987-e69445656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2072FD-7511-4AA7-9376-81C7151EBD5E}">
  <ds:schemaRefs>
    <ds:schemaRef ds:uri="http://schemas.microsoft.com/office/2006/metadata/properties"/>
    <ds:schemaRef ds:uri="http://schemas.microsoft.com/office/infopath/2007/PartnerControls"/>
    <ds:schemaRef ds:uri="92d59b66-2caa-47dd-b987-e69445656a45"/>
    <ds:schemaRef ds:uri="54c68185-e36f-49c8-b6f0-1fda4cb34f81"/>
  </ds:schemaRefs>
</ds:datastoreItem>
</file>

<file path=customXml/itemProps3.xml><?xml version="1.0" encoding="utf-8"?>
<ds:datastoreItem xmlns:ds="http://schemas.openxmlformats.org/officeDocument/2006/customXml" ds:itemID="{14FE8518-8D62-402A-BC57-E058D47C40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5163</TotalTime>
  <Pages>98</Pages>
  <Words>42904</Words>
  <Characters>244557</Characters>
  <Application>Microsoft Office Word</Application>
  <DocSecurity>0</DocSecurity>
  <Lines>2037</Lines>
  <Paragraphs>573</Paragraphs>
  <ScaleCrop>false</ScaleCrop>
  <Company/>
  <LinksUpToDate>false</LinksUpToDate>
  <CharactersWithSpaces>286888</CharactersWithSpaces>
  <SharedDoc>false</SharedDoc>
  <HLinks>
    <vt:vector size="30" baseType="variant">
      <vt:variant>
        <vt:i4>5046353</vt:i4>
      </vt:variant>
      <vt:variant>
        <vt:i4>12</vt:i4>
      </vt:variant>
      <vt:variant>
        <vt:i4>0</vt:i4>
      </vt:variant>
      <vt:variant>
        <vt:i4>5</vt:i4>
      </vt:variant>
      <vt:variant>
        <vt:lpwstr>http://slovak.statistics.sk/</vt:lpwstr>
      </vt:variant>
      <vt:variant>
        <vt:lpwstr/>
      </vt:variant>
      <vt:variant>
        <vt:i4>5046353</vt:i4>
      </vt:variant>
      <vt:variant>
        <vt:i4>9</vt:i4>
      </vt:variant>
      <vt:variant>
        <vt:i4>0</vt:i4>
      </vt:variant>
      <vt:variant>
        <vt:i4>5</vt:i4>
      </vt:variant>
      <vt:variant>
        <vt:lpwstr>http://slovak.statistics.sk/</vt:lpwstr>
      </vt:variant>
      <vt:variant>
        <vt:lpwstr/>
      </vt:variant>
      <vt:variant>
        <vt:i4>5046353</vt:i4>
      </vt:variant>
      <vt:variant>
        <vt:i4>6</vt:i4>
      </vt:variant>
      <vt:variant>
        <vt:i4>0</vt:i4>
      </vt:variant>
      <vt:variant>
        <vt:i4>5</vt:i4>
      </vt:variant>
      <vt:variant>
        <vt:lpwstr>http://slovak.statistics.sk/</vt:lpwstr>
      </vt:variant>
      <vt:variant>
        <vt:lpwstr/>
      </vt:variant>
      <vt:variant>
        <vt:i4>8257575</vt:i4>
      </vt:variant>
      <vt:variant>
        <vt:i4>3</vt:i4>
      </vt:variant>
      <vt:variant>
        <vt:i4>0</vt:i4>
      </vt:variant>
      <vt:variant>
        <vt:i4>5</vt:i4>
      </vt:variant>
      <vt:variant>
        <vt:lpwstr>http://www.sace.sk/</vt:lpwstr>
      </vt:variant>
      <vt:variant>
        <vt:lpwstr/>
      </vt:variant>
      <vt:variant>
        <vt:i4>5177471</vt:i4>
      </vt:variant>
      <vt:variant>
        <vt:i4>0</vt:i4>
      </vt:variant>
      <vt:variant>
        <vt:i4>0</vt:i4>
      </vt:variant>
      <vt:variant>
        <vt:i4>5</vt:i4>
      </vt:variant>
      <vt:variant>
        <vt:lpwstr>mailto:tajomnik@sace.sk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Gereková Michaela, JUDr.</dc:creator>
  <cp:keywords/>
  <dc:description/>
  <cp:lastModifiedBy>Markovič Michal, Ing.</cp:lastModifiedBy>
  <cp:revision>720</cp:revision>
  <dcterms:created xsi:type="dcterms:W3CDTF">2025-07-03T22:24:00Z</dcterms:created>
  <dcterms:modified xsi:type="dcterms:W3CDTF">2025-08-19T12:10:00Z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